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8500B1" w14:textId="77777777" w:rsidR="00914E9D" w:rsidRDefault="00914E9D" w:rsidP="0025778B">
      <w:pPr>
        <w:jc w:val="center"/>
        <w:rPr>
          <w:rFonts w:ascii="Tahoma" w:hAnsi="Tahoma" w:cs="Tahoma"/>
          <w:b/>
          <w:color w:val="365F91"/>
        </w:rPr>
      </w:pPr>
    </w:p>
    <w:p w14:paraId="60785679" w14:textId="77777777" w:rsidR="00914E9D" w:rsidRDefault="00914E9D" w:rsidP="0025778B">
      <w:pPr>
        <w:jc w:val="center"/>
        <w:rPr>
          <w:rFonts w:ascii="Tahoma" w:hAnsi="Tahoma" w:cs="Tahoma"/>
          <w:b/>
          <w:color w:val="365F91"/>
        </w:rPr>
      </w:pPr>
    </w:p>
    <w:p w14:paraId="039A4770" w14:textId="77777777" w:rsidR="00914E9D" w:rsidRDefault="00914E9D" w:rsidP="0025778B">
      <w:pPr>
        <w:jc w:val="center"/>
        <w:rPr>
          <w:rFonts w:ascii="Tahoma" w:hAnsi="Tahoma" w:cs="Tahoma"/>
          <w:b/>
          <w:color w:val="365F91"/>
        </w:rPr>
      </w:pPr>
    </w:p>
    <w:p w14:paraId="50B3413E" w14:textId="77777777" w:rsidR="00403334" w:rsidRPr="00403334" w:rsidRDefault="00403334" w:rsidP="0025778B">
      <w:pPr>
        <w:jc w:val="center"/>
        <w:rPr>
          <w:rFonts w:ascii="Tahoma" w:hAnsi="Tahoma" w:cs="Tahoma"/>
          <w:b/>
          <w:color w:val="365F91"/>
          <w:sz w:val="22"/>
          <w:szCs w:val="22"/>
        </w:rPr>
      </w:pPr>
    </w:p>
    <w:p w14:paraId="07DAD226" w14:textId="77777777" w:rsidR="00403334" w:rsidRPr="00403334" w:rsidRDefault="00403334" w:rsidP="0025778B">
      <w:pPr>
        <w:jc w:val="center"/>
        <w:rPr>
          <w:rFonts w:ascii="Tahoma" w:hAnsi="Tahoma" w:cs="Tahoma"/>
          <w:b/>
          <w:color w:val="365F91"/>
          <w:sz w:val="22"/>
          <w:szCs w:val="22"/>
        </w:rPr>
      </w:pPr>
    </w:p>
    <w:p w14:paraId="70BCC17C" w14:textId="77777777" w:rsidR="00403334" w:rsidRPr="00403334" w:rsidRDefault="00403334" w:rsidP="0025778B">
      <w:pPr>
        <w:jc w:val="center"/>
        <w:rPr>
          <w:rFonts w:ascii="Tahoma" w:hAnsi="Tahoma" w:cs="Tahoma"/>
          <w:b/>
          <w:color w:val="365F91"/>
          <w:sz w:val="22"/>
          <w:szCs w:val="22"/>
        </w:rPr>
      </w:pPr>
    </w:p>
    <w:p w14:paraId="1457AF68" w14:textId="77777777" w:rsidR="00403334" w:rsidRPr="00403334" w:rsidRDefault="00403334" w:rsidP="0025778B">
      <w:pPr>
        <w:jc w:val="center"/>
        <w:rPr>
          <w:rFonts w:ascii="Tahoma" w:hAnsi="Tahoma" w:cs="Tahoma"/>
          <w:b/>
          <w:color w:val="365F91"/>
          <w:sz w:val="22"/>
          <w:szCs w:val="22"/>
        </w:rPr>
      </w:pPr>
    </w:p>
    <w:p w14:paraId="02F0D7EA" w14:textId="77777777" w:rsidR="00914E9D" w:rsidRPr="00403334" w:rsidRDefault="00914E9D" w:rsidP="0025778B">
      <w:pPr>
        <w:jc w:val="center"/>
        <w:rPr>
          <w:rFonts w:ascii="Tahoma" w:hAnsi="Tahoma" w:cs="Tahoma"/>
          <w:b/>
          <w:color w:val="365F91"/>
          <w:sz w:val="22"/>
          <w:szCs w:val="22"/>
        </w:rPr>
      </w:pPr>
    </w:p>
    <w:p w14:paraId="6C97E926" w14:textId="77777777" w:rsidR="00914E9D" w:rsidRPr="00403334" w:rsidRDefault="00914E9D" w:rsidP="0025778B">
      <w:pPr>
        <w:jc w:val="center"/>
        <w:rPr>
          <w:rFonts w:ascii="Tahoma" w:hAnsi="Tahoma" w:cs="Tahoma"/>
          <w:b/>
          <w:color w:val="365F91"/>
          <w:sz w:val="22"/>
          <w:szCs w:val="22"/>
        </w:rPr>
      </w:pPr>
    </w:p>
    <w:p w14:paraId="1AD8390A" w14:textId="77777777" w:rsidR="00914E9D" w:rsidRPr="00403334" w:rsidRDefault="00914E9D" w:rsidP="0025778B">
      <w:pPr>
        <w:jc w:val="center"/>
        <w:rPr>
          <w:rFonts w:ascii="Tahoma" w:hAnsi="Tahoma" w:cs="Tahoma"/>
          <w:b/>
          <w:color w:val="365F91"/>
          <w:sz w:val="22"/>
          <w:szCs w:val="22"/>
        </w:rPr>
      </w:pPr>
    </w:p>
    <w:p w14:paraId="74110421" w14:textId="77777777" w:rsidR="00914E9D" w:rsidRDefault="00914E9D" w:rsidP="0025778B">
      <w:pPr>
        <w:jc w:val="center"/>
        <w:rPr>
          <w:rFonts w:ascii="Tahoma" w:hAnsi="Tahoma" w:cs="Tahoma"/>
          <w:b/>
          <w:color w:val="365F91"/>
        </w:rPr>
      </w:pPr>
    </w:p>
    <w:p w14:paraId="4BD85B7A" w14:textId="77777777"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14:paraId="463A29F7" w14:textId="77777777" w:rsidR="0025778B" w:rsidRPr="00403334" w:rsidRDefault="0025778B" w:rsidP="0025778B">
      <w:pPr>
        <w:jc w:val="center"/>
        <w:rPr>
          <w:rFonts w:ascii="Tahoma" w:hAnsi="Tahoma" w:cs="Tahoma"/>
          <w:b/>
          <w:color w:val="365F91"/>
          <w:sz w:val="32"/>
          <w:szCs w:val="32"/>
        </w:rPr>
      </w:pPr>
      <w:r w:rsidRPr="00403334">
        <w:rPr>
          <w:rFonts w:ascii="Tahoma" w:hAnsi="Tahoma" w:cs="Tahoma"/>
          <w:b/>
          <w:color w:val="365F91"/>
          <w:sz w:val="32"/>
          <w:szCs w:val="32"/>
        </w:rPr>
        <w:t>Entel S.A.</w:t>
      </w:r>
    </w:p>
    <w:p w14:paraId="4068CFFB" w14:textId="77777777" w:rsidR="0025778B" w:rsidRDefault="0025778B" w:rsidP="0025778B">
      <w:pPr>
        <w:jc w:val="center"/>
        <w:rPr>
          <w:rFonts w:ascii="Tahoma" w:hAnsi="Tahoma" w:cs="Tahoma"/>
          <w:b/>
          <w:color w:val="365F91"/>
        </w:rPr>
      </w:pPr>
    </w:p>
    <w:p w14:paraId="0FFFB591" w14:textId="77777777" w:rsidR="0025778B" w:rsidRDefault="0025778B" w:rsidP="0025778B">
      <w:pPr>
        <w:jc w:val="center"/>
        <w:rPr>
          <w:rFonts w:ascii="Tahoma" w:hAnsi="Tahoma" w:cs="Tahoma"/>
          <w:b/>
          <w:color w:val="365F91"/>
        </w:rPr>
      </w:pPr>
    </w:p>
    <w:p w14:paraId="5FE525EF" w14:textId="77777777" w:rsidR="0025778B" w:rsidRDefault="0025778B" w:rsidP="0025778B">
      <w:pPr>
        <w:jc w:val="center"/>
        <w:rPr>
          <w:rFonts w:ascii="Tahoma" w:hAnsi="Tahoma" w:cs="Tahoma"/>
          <w:b/>
          <w:color w:val="365F91"/>
        </w:rPr>
      </w:pPr>
    </w:p>
    <w:p w14:paraId="74ED2CBE" w14:textId="77777777" w:rsidR="0025778B" w:rsidRDefault="0025778B" w:rsidP="0025778B">
      <w:pPr>
        <w:jc w:val="center"/>
        <w:rPr>
          <w:rFonts w:ascii="Tahoma" w:hAnsi="Tahoma" w:cs="Tahoma"/>
          <w:b/>
          <w:color w:val="365F91"/>
        </w:rPr>
      </w:pPr>
    </w:p>
    <w:p w14:paraId="49DA7CF1" w14:textId="77777777" w:rsidR="0025778B" w:rsidRPr="003E21C0" w:rsidRDefault="0025778B" w:rsidP="0025778B">
      <w:pPr>
        <w:jc w:val="center"/>
        <w:rPr>
          <w:rFonts w:ascii="Tahoma" w:hAnsi="Tahoma" w:cs="Tahoma"/>
          <w:b/>
          <w:color w:val="365F91"/>
        </w:rPr>
      </w:pPr>
    </w:p>
    <w:p w14:paraId="5DF81692" w14:textId="77777777" w:rsidR="0025778B" w:rsidRDefault="00AA69DC"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49536" behindDoc="0" locked="0" layoutInCell="1" allowOverlap="1" wp14:anchorId="69B87CBF" wp14:editId="65969CE7">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1186C3E5" w14:textId="77777777" w:rsidR="0025778B" w:rsidRDefault="0025778B" w:rsidP="0025778B">
      <w:pPr>
        <w:jc w:val="center"/>
        <w:rPr>
          <w:rFonts w:ascii="Tahoma" w:hAnsi="Tahoma" w:cs="Tahoma"/>
          <w:snapToGrid w:val="0"/>
          <w:color w:val="365F91"/>
        </w:rPr>
      </w:pPr>
    </w:p>
    <w:p w14:paraId="7A15EE65" w14:textId="77777777" w:rsidR="0025778B" w:rsidRDefault="0025778B" w:rsidP="0025778B">
      <w:pPr>
        <w:jc w:val="center"/>
        <w:rPr>
          <w:rFonts w:ascii="Tahoma" w:hAnsi="Tahoma" w:cs="Tahoma"/>
          <w:snapToGrid w:val="0"/>
          <w:color w:val="365F91"/>
        </w:rPr>
      </w:pPr>
    </w:p>
    <w:p w14:paraId="3667A076" w14:textId="77777777" w:rsidR="0025778B" w:rsidRDefault="0025778B" w:rsidP="0025778B">
      <w:pPr>
        <w:jc w:val="center"/>
        <w:rPr>
          <w:rFonts w:ascii="Tahoma" w:hAnsi="Tahoma" w:cs="Tahoma"/>
          <w:snapToGrid w:val="0"/>
          <w:color w:val="365F91"/>
        </w:rPr>
      </w:pPr>
    </w:p>
    <w:p w14:paraId="4083ADCD" w14:textId="77777777" w:rsidR="0025778B" w:rsidRDefault="0025778B" w:rsidP="0025778B">
      <w:pPr>
        <w:jc w:val="center"/>
        <w:rPr>
          <w:rFonts w:ascii="Tahoma" w:hAnsi="Tahoma" w:cs="Tahoma"/>
          <w:snapToGrid w:val="0"/>
          <w:color w:val="365F91"/>
        </w:rPr>
      </w:pPr>
    </w:p>
    <w:p w14:paraId="16AF70A2" w14:textId="77777777" w:rsidR="0025778B" w:rsidRDefault="0025778B" w:rsidP="0025778B">
      <w:pPr>
        <w:jc w:val="center"/>
        <w:rPr>
          <w:rFonts w:ascii="Tahoma" w:hAnsi="Tahoma" w:cs="Tahoma"/>
          <w:snapToGrid w:val="0"/>
          <w:color w:val="365F91"/>
        </w:rPr>
      </w:pPr>
    </w:p>
    <w:p w14:paraId="6380C48D" w14:textId="77777777" w:rsidR="0025778B" w:rsidRDefault="0025778B" w:rsidP="0025778B">
      <w:pPr>
        <w:jc w:val="center"/>
        <w:rPr>
          <w:rFonts w:ascii="Tahoma" w:hAnsi="Tahoma" w:cs="Tahoma"/>
          <w:snapToGrid w:val="0"/>
          <w:color w:val="365F91"/>
        </w:rPr>
      </w:pPr>
    </w:p>
    <w:p w14:paraId="5E013CEC" w14:textId="77777777" w:rsidR="0025778B" w:rsidRDefault="0025778B" w:rsidP="0025778B">
      <w:pPr>
        <w:jc w:val="center"/>
        <w:rPr>
          <w:rFonts w:ascii="Tahoma" w:hAnsi="Tahoma" w:cs="Tahoma"/>
          <w:snapToGrid w:val="0"/>
          <w:color w:val="365F91"/>
        </w:rPr>
      </w:pPr>
    </w:p>
    <w:p w14:paraId="708B128E" w14:textId="77777777" w:rsidR="0025778B" w:rsidRDefault="0025778B" w:rsidP="0025778B">
      <w:pPr>
        <w:jc w:val="center"/>
        <w:rPr>
          <w:rFonts w:ascii="Tahoma" w:hAnsi="Tahoma" w:cs="Tahoma"/>
          <w:snapToGrid w:val="0"/>
          <w:color w:val="365F91"/>
        </w:rPr>
      </w:pPr>
    </w:p>
    <w:p w14:paraId="2253D636" w14:textId="77777777" w:rsidR="0025778B" w:rsidRDefault="0025778B" w:rsidP="0025778B">
      <w:pPr>
        <w:jc w:val="center"/>
        <w:rPr>
          <w:rFonts w:ascii="Tahoma" w:hAnsi="Tahoma" w:cs="Tahoma"/>
          <w:snapToGrid w:val="0"/>
          <w:color w:val="365F91"/>
        </w:rPr>
      </w:pPr>
    </w:p>
    <w:p w14:paraId="054D9C94" w14:textId="77777777" w:rsidR="0025778B" w:rsidRDefault="0025778B" w:rsidP="0025778B">
      <w:pPr>
        <w:jc w:val="center"/>
        <w:rPr>
          <w:rFonts w:ascii="Tahoma" w:hAnsi="Tahoma" w:cs="Tahoma"/>
          <w:snapToGrid w:val="0"/>
          <w:color w:val="365F91"/>
        </w:rPr>
      </w:pPr>
    </w:p>
    <w:p w14:paraId="0D7C8DC5" w14:textId="77777777" w:rsidR="0025778B" w:rsidRDefault="0025778B" w:rsidP="0025778B">
      <w:pPr>
        <w:jc w:val="center"/>
        <w:rPr>
          <w:rFonts w:ascii="Tahoma" w:hAnsi="Tahoma" w:cs="Tahoma"/>
          <w:snapToGrid w:val="0"/>
          <w:color w:val="365F91"/>
        </w:rPr>
      </w:pPr>
    </w:p>
    <w:p w14:paraId="7E577449" w14:textId="77777777" w:rsidR="0025778B" w:rsidRDefault="0025778B" w:rsidP="0025778B">
      <w:pPr>
        <w:jc w:val="center"/>
        <w:rPr>
          <w:rFonts w:ascii="Tahoma" w:hAnsi="Tahoma" w:cs="Tahoma"/>
          <w:snapToGrid w:val="0"/>
          <w:color w:val="365F91"/>
        </w:rPr>
      </w:pPr>
    </w:p>
    <w:p w14:paraId="7C151DC9" w14:textId="77777777" w:rsidR="0025778B" w:rsidRDefault="0025778B" w:rsidP="0025778B">
      <w:pPr>
        <w:jc w:val="center"/>
        <w:rPr>
          <w:rFonts w:ascii="Tahoma" w:hAnsi="Tahoma" w:cs="Tahoma"/>
          <w:snapToGrid w:val="0"/>
          <w:color w:val="365F91"/>
        </w:rPr>
      </w:pPr>
    </w:p>
    <w:p w14:paraId="51249F3B" w14:textId="77777777" w:rsidR="0025778B" w:rsidRDefault="0025778B" w:rsidP="0025778B">
      <w:pPr>
        <w:jc w:val="center"/>
        <w:rPr>
          <w:rFonts w:ascii="Tahoma" w:hAnsi="Tahoma" w:cs="Tahoma"/>
          <w:snapToGrid w:val="0"/>
          <w:color w:val="365F91"/>
        </w:rPr>
      </w:pPr>
    </w:p>
    <w:p w14:paraId="04FD73FA" w14:textId="77777777" w:rsidR="0025778B" w:rsidRDefault="0025778B" w:rsidP="0025778B">
      <w:pPr>
        <w:jc w:val="center"/>
        <w:rPr>
          <w:rFonts w:ascii="Tahoma" w:hAnsi="Tahoma" w:cs="Tahoma"/>
          <w:snapToGrid w:val="0"/>
          <w:color w:val="365F91"/>
        </w:rPr>
      </w:pPr>
    </w:p>
    <w:p w14:paraId="0A56F39F" w14:textId="77777777" w:rsidR="0025778B" w:rsidRDefault="0025778B" w:rsidP="0025778B">
      <w:pPr>
        <w:jc w:val="center"/>
        <w:rPr>
          <w:rFonts w:ascii="Tahoma" w:hAnsi="Tahoma" w:cs="Tahoma"/>
          <w:snapToGrid w:val="0"/>
          <w:color w:val="365F91"/>
        </w:rPr>
      </w:pPr>
    </w:p>
    <w:p w14:paraId="44CCDE46" w14:textId="77777777" w:rsidR="0025778B" w:rsidRDefault="0025778B" w:rsidP="0025778B">
      <w:pPr>
        <w:jc w:val="center"/>
        <w:rPr>
          <w:rFonts w:ascii="Tahoma" w:hAnsi="Tahoma" w:cs="Tahoma"/>
          <w:snapToGrid w:val="0"/>
          <w:color w:val="365F91"/>
        </w:rPr>
      </w:pPr>
    </w:p>
    <w:p w14:paraId="0277F029" w14:textId="77777777" w:rsidR="0025778B" w:rsidRPr="003E21C0" w:rsidRDefault="0025778B" w:rsidP="0025778B">
      <w:pPr>
        <w:jc w:val="center"/>
        <w:rPr>
          <w:rFonts w:ascii="Tahoma" w:hAnsi="Tahoma" w:cs="Tahoma"/>
          <w:snapToGrid w:val="0"/>
          <w:color w:val="365F91"/>
        </w:rPr>
      </w:pPr>
    </w:p>
    <w:p w14:paraId="4E45085F" w14:textId="77777777" w:rsidR="00FA28C0" w:rsidRDefault="00FA28C0" w:rsidP="0025778B">
      <w:pPr>
        <w:jc w:val="center"/>
        <w:rPr>
          <w:rFonts w:ascii="Tahoma" w:hAnsi="Tahoma" w:cs="Tahoma"/>
          <w:b/>
          <w:color w:val="365F91"/>
        </w:rPr>
      </w:pPr>
    </w:p>
    <w:p w14:paraId="495EF630" w14:textId="77777777" w:rsidR="00FA28C0" w:rsidRDefault="00FA28C0" w:rsidP="0025778B">
      <w:pPr>
        <w:jc w:val="center"/>
        <w:rPr>
          <w:rFonts w:ascii="Tahoma" w:hAnsi="Tahoma" w:cs="Tahoma"/>
          <w:b/>
          <w:color w:val="365F91"/>
        </w:rPr>
      </w:pPr>
    </w:p>
    <w:p w14:paraId="5B175977" w14:textId="77777777" w:rsidR="00FA28C0" w:rsidRDefault="00FA28C0" w:rsidP="0025778B">
      <w:pPr>
        <w:jc w:val="center"/>
        <w:rPr>
          <w:rFonts w:ascii="Tahoma" w:hAnsi="Tahoma" w:cs="Tahoma"/>
          <w:b/>
          <w:color w:val="365F91"/>
        </w:rPr>
      </w:pPr>
    </w:p>
    <w:p w14:paraId="29D015C1" w14:textId="77777777" w:rsidR="00FA28C0" w:rsidRDefault="00FA28C0" w:rsidP="0025778B">
      <w:pPr>
        <w:jc w:val="center"/>
        <w:rPr>
          <w:rFonts w:ascii="Tahoma" w:hAnsi="Tahoma" w:cs="Tahoma"/>
          <w:b/>
          <w:color w:val="365F91"/>
        </w:rPr>
      </w:pPr>
    </w:p>
    <w:p w14:paraId="2EDF59B1" w14:textId="77777777" w:rsidR="00FA28C0" w:rsidRDefault="00FA28C0" w:rsidP="0025778B">
      <w:pPr>
        <w:jc w:val="center"/>
        <w:rPr>
          <w:rFonts w:ascii="Tahoma" w:hAnsi="Tahoma" w:cs="Tahoma"/>
          <w:b/>
          <w:color w:val="365F91"/>
        </w:rPr>
      </w:pPr>
    </w:p>
    <w:p w14:paraId="4980A734" w14:textId="77777777" w:rsidR="00FA28C0" w:rsidRDefault="00FA28C0" w:rsidP="0025778B">
      <w:pPr>
        <w:jc w:val="center"/>
        <w:rPr>
          <w:rFonts w:ascii="Tahoma" w:hAnsi="Tahoma" w:cs="Tahoma"/>
          <w:b/>
          <w:color w:val="365F91"/>
        </w:rPr>
      </w:pPr>
    </w:p>
    <w:p w14:paraId="679B4FCD" w14:textId="77777777"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TÉRMINOS BÁSICOS DE CONTRATACIÓN</w:t>
      </w:r>
    </w:p>
    <w:p w14:paraId="4C516A7A" w14:textId="77777777" w:rsidR="0025778B" w:rsidRDefault="0025778B" w:rsidP="0025778B">
      <w:pPr>
        <w:jc w:val="center"/>
        <w:rPr>
          <w:rFonts w:ascii="Tahoma" w:hAnsi="Tahoma" w:cs="Tahoma"/>
          <w:color w:val="365F91"/>
        </w:rPr>
      </w:pPr>
    </w:p>
    <w:p w14:paraId="6A6E9F96" w14:textId="77777777" w:rsidR="0025778B" w:rsidRPr="003E21C0" w:rsidRDefault="0025778B" w:rsidP="0025778B">
      <w:pPr>
        <w:jc w:val="center"/>
        <w:rPr>
          <w:rFonts w:ascii="Tahoma" w:hAnsi="Tahoma" w:cs="Tahoma"/>
          <w:color w:val="365F91"/>
        </w:rPr>
      </w:pPr>
    </w:p>
    <w:p w14:paraId="30ED3275" w14:textId="77777777" w:rsidR="0025778B" w:rsidRPr="003E21C0" w:rsidRDefault="0025778B" w:rsidP="0025778B">
      <w:pPr>
        <w:jc w:val="center"/>
        <w:rPr>
          <w:rFonts w:ascii="Tahoma" w:hAnsi="Tahoma" w:cs="Tahoma"/>
          <w:color w:val="365F91"/>
        </w:rPr>
      </w:pPr>
    </w:p>
    <w:p w14:paraId="16B57ABD" w14:textId="77777777" w:rsidR="0025778B" w:rsidRPr="003E21C0" w:rsidRDefault="0025778B" w:rsidP="0025778B">
      <w:pPr>
        <w:jc w:val="center"/>
        <w:rPr>
          <w:rFonts w:ascii="Tahoma" w:hAnsi="Tahoma" w:cs="Tahoma"/>
          <w:color w:val="365F91"/>
        </w:rPr>
      </w:pPr>
    </w:p>
    <w:p w14:paraId="4B325C08" w14:textId="77777777" w:rsidR="0025778B" w:rsidRPr="003E21C0" w:rsidRDefault="0025778B" w:rsidP="0025778B">
      <w:pPr>
        <w:jc w:val="center"/>
        <w:rPr>
          <w:rFonts w:ascii="Tahoma" w:hAnsi="Tahoma" w:cs="Tahoma"/>
          <w:b/>
          <w:color w:val="365F91"/>
        </w:rPr>
      </w:pPr>
    </w:p>
    <w:p w14:paraId="660181A9" w14:textId="77777777" w:rsidR="0025778B" w:rsidRDefault="0025778B" w:rsidP="0025778B">
      <w:pPr>
        <w:jc w:val="center"/>
        <w:rPr>
          <w:rFonts w:ascii="Tahoma" w:hAnsi="Tahoma" w:cs="Tahoma"/>
          <w:b/>
          <w:color w:val="365F91"/>
        </w:rPr>
      </w:pPr>
    </w:p>
    <w:p w14:paraId="62D819AB" w14:textId="77777777" w:rsidR="0025778B" w:rsidRDefault="0025778B" w:rsidP="0025778B">
      <w:pPr>
        <w:jc w:val="center"/>
        <w:rPr>
          <w:rFonts w:ascii="Tahoma" w:hAnsi="Tahoma" w:cs="Tahoma"/>
          <w:b/>
          <w:color w:val="365F91"/>
        </w:rPr>
      </w:pPr>
    </w:p>
    <w:p w14:paraId="175D96D5" w14:textId="77777777" w:rsidR="0025778B" w:rsidRDefault="0025778B" w:rsidP="0025778B">
      <w:pPr>
        <w:jc w:val="center"/>
        <w:rPr>
          <w:rFonts w:ascii="Tahoma" w:hAnsi="Tahoma" w:cs="Tahoma"/>
          <w:b/>
          <w:color w:val="365F91"/>
        </w:rPr>
      </w:pPr>
    </w:p>
    <w:p w14:paraId="7C701775" w14:textId="77777777" w:rsidR="0025778B" w:rsidRDefault="0025778B" w:rsidP="0025778B">
      <w:pPr>
        <w:jc w:val="center"/>
        <w:rPr>
          <w:rFonts w:ascii="Tahoma" w:hAnsi="Tahoma" w:cs="Tahoma"/>
          <w:b/>
          <w:color w:val="365F91"/>
        </w:rPr>
      </w:pPr>
    </w:p>
    <w:p w14:paraId="7340D88A" w14:textId="77777777" w:rsidR="0025778B" w:rsidRDefault="0025778B" w:rsidP="0025778B">
      <w:pPr>
        <w:jc w:val="center"/>
        <w:rPr>
          <w:rFonts w:ascii="Tahoma" w:hAnsi="Tahoma" w:cs="Tahoma"/>
          <w:b/>
          <w:color w:val="365F91"/>
        </w:rPr>
      </w:pPr>
    </w:p>
    <w:p w14:paraId="19C01BD9" w14:textId="77777777" w:rsidR="0025778B" w:rsidRPr="003E21C0" w:rsidRDefault="0025778B" w:rsidP="0025778B">
      <w:pPr>
        <w:jc w:val="center"/>
        <w:rPr>
          <w:rFonts w:ascii="Tahoma" w:hAnsi="Tahoma" w:cs="Tahoma"/>
          <w:b/>
          <w:color w:val="365F91"/>
        </w:rPr>
      </w:pPr>
    </w:p>
    <w:p w14:paraId="79F91517" w14:textId="77777777" w:rsidR="0025778B" w:rsidRPr="003E21C0"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3E21C0" w14:paraId="5EBC7D31"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63AB1B93" w14:textId="2D4F23A7" w:rsidR="0025778B" w:rsidRDefault="00BE7D3A" w:rsidP="0025778B">
            <w:pPr>
              <w:jc w:val="center"/>
              <w:rPr>
                <w:rFonts w:ascii="Tahoma" w:hAnsi="Tahoma" w:cs="Tahoma"/>
                <w:b/>
                <w:color w:val="365F91"/>
              </w:rPr>
            </w:pPr>
            <w:r>
              <w:rPr>
                <w:rFonts w:ascii="Tahoma" w:hAnsi="Tahoma" w:cs="Tahoma"/>
                <w:b/>
                <w:color w:val="365F91"/>
              </w:rPr>
              <w:t>LICITACIÓN PÚBLICA</w:t>
            </w:r>
            <w:r w:rsidR="00CA5955">
              <w:rPr>
                <w:rFonts w:ascii="Tahoma" w:hAnsi="Tahoma" w:cs="Tahoma"/>
                <w:b/>
                <w:color w:val="365F91"/>
              </w:rPr>
              <w:t xml:space="preserve"> </w:t>
            </w:r>
            <w:r w:rsidR="00696B12">
              <w:rPr>
                <w:rFonts w:ascii="Tahoma" w:hAnsi="Tahoma" w:cs="Tahoma"/>
                <w:b/>
                <w:color w:val="365F91"/>
              </w:rPr>
              <w:t>N</w:t>
            </w:r>
            <w:r w:rsidR="0025778B">
              <w:rPr>
                <w:rFonts w:ascii="Tahoma" w:hAnsi="Tahoma" w:cs="Tahoma"/>
                <w:b/>
                <w:color w:val="365F91"/>
              </w:rPr>
              <w:t xml:space="preserve">° </w:t>
            </w:r>
            <w:r w:rsidR="00B00D07">
              <w:rPr>
                <w:rFonts w:ascii="Tahoma" w:hAnsi="Tahoma" w:cs="Tahoma"/>
                <w:b/>
                <w:color w:val="365F91"/>
              </w:rPr>
              <w:t>38/</w:t>
            </w:r>
            <w:r>
              <w:rPr>
                <w:rFonts w:ascii="Tahoma" w:hAnsi="Tahoma" w:cs="Tahoma"/>
                <w:b/>
                <w:color w:val="365F91"/>
              </w:rPr>
              <w:t>201</w:t>
            </w:r>
            <w:r w:rsidR="00ED6CE2">
              <w:rPr>
                <w:rFonts w:ascii="Tahoma" w:hAnsi="Tahoma" w:cs="Tahoma"/>
                <w:b/>
                <w:color w:val="365F91"/>
              </w:rPr>
              <w:t>7</w:t>
            </w:r>
          </w:p>
          <w:p w14:paraId="364DB8EF" w14:textId="77777777" w:rsidR="0025778B" w:rsidRPr="003E21C0" w:rsidRDefault="00BE7D3A" w:rsidP="00014287">
            <w:pPr>
              <w:jc w:val="center"/>
              <w:rPr>
                <w:rFonts w:ascii="Tahoma" w:hAnsi="Tahoma" w:cs="Tahoma"/>
                <w:b/>
                <w:color w:val="365F91"/>
              </w:rPr>
            </w:pPr>
            <w:r>
              <w:rPr>
                <w:rFonts w:ascii="Tahoma" w:hAnsi="Tahoma" w:cs="Tahoma"/>
                <w:b/>
                <w:color w:val="365F91"/>
              </w:rPr>
              <w:t xml:space="preserve">“ CONTRATACIÓN </w:t>
            </w:r>
            <w:r w:rsidR="00014287">
              <w:rPr>
                <w:rFonts w:ascii="Tahoma" w:hAnsi="Tahoma" w:cs="Tahoma"/>
                <w:b/>
                <w:color w:val="365F91"/>
              </w:rPr>
              <w:t xml:space="preserve">NUEVO </w:t>
            </w:r>
            <w:r>
              <w:rPr>
                <w:rFonts w:ascii="Tahoma" w:hAnsi="Tahoma" w:cs="Tahoma"/>
                <w:b/>
                <w:color w:val="365F91"/>
              </w:rPr>
              <w:t>PROGRAMA INTEGRAL DE SEGUROS</w:t>
            </w:r>
            <w:r w:rsidR="00AF1FEA">
              <w:rPr>
                <w:rFonts w:ascii="Tahoma" w:hAnsi="Tahoma" w:cs="Tahoma"/>
                <w:b/>
                <w:color w:val="365F91"/>
              </w:rPr>
              <w:t>”</w:t>
            </w:r>
          </w:p>
        </w:tc>
      </w:tr>
    </w:tbl>
    <w:p w14:paraId="001BAEE0" w14:textId="77777777" w:rsidR="00A817C8" w:rsidRPr="002C3600" w:rsidRDefault="00A817C8" w:rsidP="002C3600"/>
    <w:p w14:paraId="41107455" w14:textId="77777777" w:rsidR="00A817C8" w:rsidRPr="002C3600" w:rsidRDefault="00A817C8" w:rsidP="002C3600"/>
    <w:p w14:paraId="2F4BBA1F" w14:textId="77777777" w:rsidR="00A817C8" w:rsidRPr="002C3600" w:rsidRDefault="00A817C8" w:rsidP="002C3600"/>
    <w:p w14:paraId="073005F1" w14:textId="77777777" w:rsidR="00A817C8" w:rsidRPr="002C3600" w:rsidRDefault="00A817C8" w:rsidP="002C3600"/>
    <w:p w14:paraId="58609763" w14:textId="77777777" w:rsidR="00A817C8" w:rsidRPr="002C3600" w:rsidRDefault="00A817C8" w:rsidP="002C3600"/>
    <w:p w14:paraId="0C9C8A95" w14:textId="77777777" w:rsidR="00A817C8" w:rsidRPr="002C3600" w:rsidRDefault="00A817C8" w:rsidP="002C3600"/>
    <w:p w14:paraId="6C7D32E5" w14:textId="77777777" w:rsidR="00A817C8" w:rsidRPr="002C3600" w:rsidRDefault="00A817C8" w:rsidP="002C3600"/>
    <w:p w14:paraId="1A1660F2" w14:textId="77777777" w:rsidR="00A817C8" w:rsidRPr="002C3600" w:rsidRDefault="00A817C8" w:rsidP="002C3600"/>
    <w:p w14:paraId="6791F12A" w14:textId="77777777" w:rsidR="00A817C8" w:rsidRPr="002C3600" w:rsidRDefault="00A817C8" w:rsidP="002C3600"/>
    <w:p w14:paraId="64DDBC83" w14:textId="77777777" w:rsidR="00A817C8" w:rsidRPr="002C3600" w:rsidRDefault="00A817C8" w:rsidP="002C3600"/>
    <w:p w14:paraId="2995C8C7" w14:textId="77777777" w:rsidR="007F4A49" w:rsidRDefault="007F4A49" w:rsidP="007F4A49">
      <w:pPr>
        <w:jc w:val="right"/>
        <w:outlineLvl w:val="0"/>
        <w:rPr>
          <w:rFonts w:cs="Arial"/>
          <w:b/>
          <w:sz w:val="18"/>
          <w:szCs w:val="18"/>
          <w:lang w:val="es-BO"/>
        </w:rPr>
        <w:sectPr w:rsidR="007F4A49" w:rsidSect="003D114E">
          <w:pgSz w:w="12240" w:h="15840"/>
          <w:pgMar w:top="238" w:right="1418" w:bottom="244" w:left="1418" w:header="709" w:footer="709" w:gutter="0"/>
          <w:cols w:space="708"/>
          <w:titlePg/>
          <w:docGrid w:linePitch="360"/>
        </w:sectPr>
      </w:pPr>
    </w:p>
    <w:p w14:paraId="7244564D" w14:textId="77777777" w:rsidR="00A817C8" w:rsidRPr="002C3600" w:rsidRDefault="00A817C8" w:rsidP="002C3600"/>
    <w:p w14:paraId="42AFCA46" w14:textId="77777777" w:rsidR="00A817C8" w:rsidRPr="002C3600" w:rsidRDefault="00A817C8" w:rsidP="002C3600"/>
    <w:p w14:paraId="6CEFB479" w14:textId="77777777" w:rsidR="00A817C8" w:rsidRPr="002C3600" w:rsidRDefault="00A817C8" w:rsidP="002C3600"/>
    <w:p w14:paraId="42EB6604" w14:textId="77777777" w:rsidR="00A817C8" w:rsidRPr="002C3600" w:rsidRDefault="00A817C8" w:rsidP="002C3600"/>
    <w:p w14:paraId="5BB57C32" w14:textId="77777777" w:rsidR="00A817C8" w:rsidRPr="002C3600" w:rsidRDefault="00A817C8" w:rsidP="002C3600"/>
    <w:p w14:paraId="5C6A74B6" w14:textId="77777777" w:rsidR="00A817C8" w:rsidRPr="002C3600" w:rsidRDefault="00A817C8" w:rsidP="002C3600"/>
    <w:p w14:paraId="7B0C4F31" w14:textId="77777777" w:rsidR="00FA28C0" w:rsidRDefault="00FA28C0" w:rsidP="00FA28C0">
      <w:pPr>
        <w:jc w:val="center"/>
        <w:rPr>
          <w:rFonts w:ascii="Tahoma" w:hAnsi="Tahoma" w:cs="Tahoma"/>
          <w:b/>
          <w:color w:val="365F91"/>
          <w:sz w:val="32"/>
          <w:szCs w:val="32"/>
        </w:rPr>
      </w:pPr>
      <w:r w:rsidRPr="00CE4A07">
        <w:rPr>
          <w:rFonts w:ascii="Tahoma" w:hAnsi="Tahoma" w:cs="Tahoma"/>
          <w:b/>
          <w:color w:val="365F91"/>
          <w:sz w:val="32"/>
          <w:szCs w:val="32"/>
        </w:rPr>
        <w:t>T</w:t>
      </w:r>
      <w:r>
        <w:rPr>
          <w:rFonts w:ascii="Tahoma" w:hAnsi="Tahoma" w:cs="Tahoma"/>
          <w:b/>
          <w:color w:val="365F91"/>
          <w:sz w:val="32"/>
          <w:szCs w:val="32"/>
        </w:rPr>
        <w:t>é</w:t>
      </w:r>
      <w:r w:rsidRPr="00CE4A07">
        <w:rPr>
          <w:rFonts w:ascii="Tahoma" w:hAnsi="Tahoma" w:cs="Tahoma"/>
          <w:b/>
          <w:color w:val="365F91"/>
          <w:sz w:val="32"/>
          <w:szCs w:val="32"/>
        </w:rPr>
        <w:t>rminos B</w:t>
      </w:r>
      <w:r>
        <w:rPr>
          <w:rFonts w:ascii="Tahoma" w:hAnsi="Tahoma" w:cs="Tahoma"/>
          <w:b/>
          <w:color w:val="365F91"/>
          <w:sz w:val="32"/>
          <w:szCs w:val="32"/>
        </w:rPr>
        <w:t>á</w:t>
      </w:r>
      <w:r w:rsidRPr="00CE4A07">
        <w:rPr>
          <w:rFonts w:ascii="Tahoma" w:hAnsi="Tahoma" w:cs="Tahoma"/>
          <w:b/>
          <w:color w:val="365F91"/>
          <w:sz w:val="32"/>
          <w:szCs w:val="32"/>
        </w:rPr>
        <w:t xml:space="preserve">sicos </w:t>
      </w:r>
      <w:r>
        <w:rPr>
          <w:rFonts w:ascii="Tahoma" w:hAnsi="Tahoma" w:cs="Tahoma"/>
          <w:b/>
          <w:color w:val="365F91"/>
          <w:sz w:val="32"/>
          <w:szCs w:val="32"/>
        </w:rPr>
        <w:t>de Contratació</w:t>
      </w:r>
      <w:r w:rsidRPr="00CE4A07">
        <w:rPr>
          <w:rFonts w:ascii="Tahoma" w:hAnsi="Tahoma" w:cs="Tahoma"/>
          <w:b/>
          <w:color w:val="365F91"/>
          <w:sz w:val="32"/>
          <w:szCs w:val="32"/>
        </w:rPr>
        <w:t>n</w:t>
      </w:r>
      <w:r>
        <w:rPr>
          <w:rFonts w:ascii="Tahoma" w:hAnsi="Tahoma" w:cs="Tahoma"/>
          <w:b/>
          <w:color w:val="365F91"/>
          <w:sz w:val="32"/>
          <w:szCs w:val="32"/>
        </w:rPr>
        <w:t xml:space="preserve"> (TBC)</w:t>
      </w:r>
    </w:p>
    <w:p w14:paraId="22470C47" w14:textId="77777777" w:rsidR="00FA28C0" w:rsidRDefault="00FA28C0" w:rsidP="00FA28C0"/>
    <w:p w14:paraId="1AAED4D7" w14:textId="77777777" w:rsidR="00FA28C0" w:rsidRDefault="00FA28C0" w:rsidP="00FA28C0"/>
    <w:p w14:paraId="4027F5CD" w14:textId="77777777" w:rsidR="00FA28C0" w:rsidRDefault="00FA28C0" w:rsidP="00FA28C0"/>
    <w:p w14:paraId="580D8E11" w14:textId="77777777" w:rsidR="00FA28C0" w:rsidRDefault="00FA28C0" w:rsidP="00FA28C0"/>
    <w:p w14:paraId="1B0FFECA" w14:textId="77777777" w:rsidR="00FA28C0" w:rsidRDefault="00FA28C0" w:rsidP="00FA28C0"/>
    <w:p w14:paraId="4FAE5257" w14:textId="77777777" w:rsidR="00FA28C0" w:rsidRPr="002C3600" w:rsidRDefault="00FA28C0" w:rsidP="002C3600">
      <w:pPr>
        <w:rPr>
          <w:rFonts w:ascii="Tahoma" w:hAnsi="Tahoma" w:cs="Tahoma"/>
          <w:b/>
          <w:color w:val="004990"/>
          <w:sz w:val="28"/>
          <w:szCs w:val="28"/>
        </w:rPr>
      </w:pPr>
      <w:r w:rsidRPr="002C3600">
        <w:rPr>
          <w:rFonts w:ascii="Tahoma" w:hAnsi="Tahoma" w:cs="Tahoma"/>
          <w:b/>
          <w:color w:val="004990"/>
          <w:sz w:val="28"/>
          <w:szCs w:val="28"/>
        </w:rPr>
        <w:t>Contenido</w:t>
      </w:r>
    </w:p>
    <w:p w14:paraId="6D99ADF7" w14:textId="77777777" w:rsidR="00FA28C0" w:rsidRDefault="00FA28C0" w:rsidP="00FA28C0"/>
    <w:p w14:paraId="3BB3DF2E" w14:textId="77777777" w:rsidR="004D07BD" w:rsidRDefault="00612A87">
      <w:pPr>
        <w:pStyle w:val="TDC1"/>
        <w:rPr>
          <w:rFonts w:ascii="Calibri" w:hAnsi="Calibri" w:cs="Times New Roman"/>
          <w:b w:val="0"/>
          <w:noProof/>
          <w:color w:val="auto"/>
          <w:lang w:val="es-BO" w:eastAsia="es-BO"/>
        </w:rPr>
      </w:pPr>
      <w:r w:rsidRPr="00F01617">
        <w:rPr>
          <w:b w:val="0"/>
          <w:color w:val="004990"/>
          <w:highlight w:val="yellow"/>
          <w:lang w:val="es-ES"/>
        </w:rPr>
        <w:fldChar w:fldCharType="begin"/>
      </w:r>
      <w:r w:rsidR="00FA28C0"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004D07BD" w:rsidRPr="00FD2722">
          <w:rPr>
            <w:rStyle w:val="Hipervnculo"/>
            <w:noProof/>
          </w:rPr>
          <w:t>PARTE I</w:t>
        </w:r>
        <w:r w:rsidR="004D07BD">
          <w:rPr>
            <w:noProof/>
            <w:webHidden/>
          </w:rPr>
          <w:tab/>
        </w:r>
        <w:r>
          <w:rPr>
            <w:noProof/>
            <w:webHidden/>
          </w:rPr>
          <w:fldChar w:fldCharType="begin"/>
        </w:r>
        <w:r w:rsidR="004D07BD">
          <w:rPr>
            <w:noProof/>
            <w:webHidden/>
          </w:rPr>
          <w:instrText xml:space="preserve"> PAGEREF _Toc330030630 \h </w:instrText>
        </w:r>
        <w:r>
          <w:rPr>
            <w:noProof/>
            <w:webHidden/>
          </w:rPr>
        </w:r>
        <w:r>
          <w:rPr>
            <w:noProof/>
            <w:webHidden/>
          </w:rPr>
          <w:fldChar w:fldCharType="separate"/>
        </w:r>
        <w:r w:rsidR="00047266">
          <w:rPr>
            <w:noProof/>
            <w:webHidden/>
          </w:rPr>
          <w:t>2</w:t>
        </w:r>
        <w:r>
          <w:rPr>
            <w:noProof/>
            <w:webHidden/>
          </w:rPr>
          <w:fldChar w:fldCharType="end"/>
        </w:r>
      </w:hyperlink>
    </w:p>
    <w:p w14:paraId="7E85CAB0" w14:textId="534C8C84" w:rsidR="004D07BD" w:rsidRDefault="005D30E3">
      <w:pPr>
        <w:pStyle w:val="TDC1"/>
        <w:rPr>
          <w:rFonts w:ascii="Calibri" w:hAnsi="Calibri" w:cs="Times New Roman"/>
          <w:b w:val="0"/>
          <w:noProof/>
          <w:color w:val="auto"/>
          <w:lang w:val="es-BO" w:eastAsia="es-BO"/>
        </w:rPr>
      </w:pPr>
      <w:hyperlink w:anchor="_Toc330030631" w:history="1">
        <w:r w:rsidR="004D07BD" w:rsidRPr="00FD2722">
          <w:rPr>
            <w:rStyle w:val="Hipervnculo"/>
            <w:noProof/>
          </w:rPr>
          <w:t>PARTE II</w:t>
        </w:r>
        <w:r w:rsidR="004D07BD">
          <w:rPr>
            <w:noProof/>
            <w:webHidden/>
          </w:rPr>
          <w:tab/>
        </w:r>
        <w:r w:rsidR="00612A87">
          <w:rPr>
            <w:noProof/>
            <w:webHidden/>
          </w:rPr>
          <w:fldChar w:fldCharType="begin"/>
        </w:r>
        <w:r w:rsidR="004D07BD">
          <w:rPr>
            <w:noProof/>
            <w:webHidden/>
          </w:rPr>
          <w:instrText xml:space="preserve"> PAGEREF _Toc330030631 \h </w:instrText>
        </w:r>
        <w:r w:rsidR="00612A87">
          <w:rPr>
            <w:noProof/>
            <w:webHidden/>
          </w:rPr>
        </w:r>
        <w:r w:rsidR="00612A87">
          <w:rPr>
            <w:noProof/>
            <w:webHidden/>
          </w:rPr>
          <w:fldChar w:fldCharType="separate"/>
        </w:r>
        <w:r w:rsidR="00047266">
          <w:rPr>
            <w:noProof/>
            <w:webHidden/>
          </w:rPr>
          <w:t>13</w:t>
        </w:r>
        <w:r w:rsidR="00612A87">
          <w:rPr>
            <w:noProof/>
            <w:webHidden/>
          </w:rPr>
          <w:fldChar w:fldCharType="end"/>
        </w:r>
      </w:hyperlink>
    </w:p>
    <w:p w14:paraId="6DBDC01D" w14:textId="7DCDCB17" w:rsidR="004D07BD" w:rsidRDefault="005D30E3">
      <w:pPr>
        <w:pStyle w:val="TDC1"/>
        <w:rPr>
          <w:rFonts w:ascii="Calibri" w:hAnsi="Calibri" w:cs="Times New Roman"/>
          <w:b w:val="0"/>
          <w:noProof/>
          <w:color w:val="auto"/>
          <w:lang w:val="es-BO" w:eastAsia="es-BO"/>
        </w:rPr>
      </w:pPr>
      <w:hyperlink w:anchor="_Toc330030632" w:history="1">
        <w:r w:rsidR="004D07BD" w:rsidRPr="00FD2722">
          <w:rPr>
            <w:rStyle w:val="Hipervnculo"/>
            <w:noProof/>
          </w:rPr>
          <w:t>PARTE III</w:t>
        </w:r>
        <w:r w:rsidR="004D07BD">
          <w:rPr>
            <w:noProof/>
            <w:webHidden/>
          </w:rPr>
          <w:tab/>
        </w:r>
        <w:r w:rsidR="00612A87">
          <w:rPr>
            <w:noProof/>
            <w:webHidden/>
          </w:rPr>
          <w:fldChar w:fldCharType="begin"/>
        </w:r>
        <w:r w:rsidR="004D07BD">
          <w:rPr>
            <w:noProof/>
            <w:webHidden/>
          </w:rPr>
          <w:instrText xml:space="preserve"> PAGEREF _Toc330030632 \h </w:instrText>
        </w:r>
        <w:r w:rsidR="00612A87">
          <w:rPr>
            <w:noProof/>
            <w:webHidden/>
          </w:rPr>
        </w:r>
        <w:r w:rsidR="00612A87">
          <w:rPr>
            <w:noProof/>
            <w:webHidden/>
          </w:rPr>
          <w:fldChar w:fldCharType="separate"/>
        </w:r>
        <w:r w:rsidR="00047266">
          <w:rPr>
            <w:noProof/>
            <w:webHidden/>
          </w:rPr>
          <w:t>19</w:t>
        </w:r>
        <w:r w:rsidR="00612A87">
          <w:rPr>
            <w:noProof/>
            <w:webHidden/>
          </w:rPr>
          <w:fldChar w:fldCharType="end"/>
        </w:r>
      </w:hyperlink>
    </w:p>
    <w:p w14:paraId="2380143E" w14:textId="77777777" w:rsidR="00FA28C0" w:rsidRDefault="00612A87" w:rsidP="00FA28C0">
      <w:pPr>
        <w:rPr>
          <w:b/>
          <w:color w:val="004990"/>
          <w:highlight w:val="yellow"/>
        </w:rPr>
      </w:pPr>
      <w:r w:rsidRPr="00F01617">
        <w:rPr>
          <w:b/>
          <w:color w:val="004990"/>
          <w:highlight w:val="yellow"/>
        </w:rPr>
        <w:fldChar w:fldCharType="end"/>
      </w:r>
    </w:p>
    <w:p w14:paraId="0395642C" w14:textId="77777777" w:rsidR="007A3548" w:rsidRPr="00DC1DA3" w:rsidRDefault="00FA28C0" w:rsidP="007A3548">
      <w:pPr>
        <w:jc w:val="center"/>
        <w:rPr>
          <w:rFonts w:ascii="Tahoma" w:hAnsi="Tahoma" w:cs="Tahoma"/>
          <w:b/>
          <w:color w:val="004990"/>
          <w:sz w:val="28"/>
          <w:szCs w:val="28"/>
        </w:rPr>
      </w:pPr>
      <w:r>
        <w:rPr>
          <w:b/>
          <w:color w:val="004990"/>
          <w:highlight w:val="yellow"/>
        </w:rPr>
        <w:br w:type="page"/>
      </w:r>
      <w:bookmarkStart w:id="0" w:name="_Toc330030630"/>
      <w:r w:rsidR="007A3548" w:rsidRPr="00DC1DA3">
        <w:rPr>
          <w:rFonts w:ascii="Tahoma" w:hAnsi="Tahoma" w:cs="Tahoma"/>
          <w:b/>
          <w:color w:val="004990"/>
          <w:sz w:val="28"/>
          <w:szCs w:val="28"/>
        </w:rPr>
        <w:lastRenderedPageBreak/>
        <w:t>PARTE I</w:t>
      </w:r>
    </w:p>
    <w:p w14:paraId="153090B4" w14:textId="77777777" w:rsidR="007A3548" w:rsidRPr="002C3600" w:rsidRDefault="007A3548" w:rsidP="007A3548">
      <w:pPr>
        <w:rPr>
          <w:lang w:val="es-MX"/>
        </w:rPr>
      </w:pPr>
    </w:p>
    <w:p w14:paraId="032BFD05" w14:textId="77777777" w:rsidR="007A3548" w:rsidRPr="002275B2" w:rsidRDefault="007A3548" w:rsidP="007A3548">
      <w:pPr>
        <w:jc w:val="center"/>
        <w:rPr>
          <w:rFonts w:ascii="Tahoma" w:hAnsi="Tahoma" w:cs="Tahoma"/>
          <w:b/>
          <w:color w:val="004990"/>
          <w:sz w:val="28"/>
          <w:szCs w:val="28"/>
        </w:rPr>
      </w:pPr>
      <w:r w:rsidRPr="002275B2">
        <w:rPr>
          <w:rFonts w:ascii="Tahoma" w:hAnsi="Tahoma" w:cs="Tahoma"/>
          <w:b/>
          <w:color w:val="004990"/>
          <w:sz w:val="28"/>
          <w:szCs w:val="28"/>
        </w:rPr>
        <w:t>INFORMACIÓN GENERAL A LOS PROPONENTES</w:t>
      </w:r>
    </w:p>
    <w:p w14:paraId="49966210" w14:textId="77777777" w:rsidR="007A3548" w:rsidRDefault="007A3548" w:rsidP="007A3548">
      <w:pPr>
        <w:jc w:val="center"/>
        <w:rPr>
          <w:rFonts w:cs="Arial"/>
          <w:b/>
          <w:sz w:val="18"/>
          <w:szCs w:val="18"/>
        </w:rPr>
      </w:pPr>
    </w:p>
    <w:p w14:paraId="293CD0F7" w14:textId="77777777" w:rsidR="007A3548" w:rsidRDefault="007A3548" w:rsidP="007A3548">
      <w:pPr>
        <w:jc w:val="center"/>
        <w:rPr>
          <w:rFonts w:cs="Arial"/>
          <w:b/>
          <w:sz w:val="18"/>
          <w:szCs w:val="18"/>
        </w:rPr>
      </w:pPr>
    </w:p>
    <w:p w14:paraId="1D295359" w14:textId="77777777" w:rsidR="007A3548" w:rsidRPr="00E338D1" w:rsidRDefault="007A3548" w:rsidP="007A3548">
      <w:pPr>
        <w:numPr>
          <w:ilvl w:val="0"/>
          <w:numId w:val="10"/>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Antecedentes</w:t>
      </w:r>
    </w:p>
    <w:p w14:paraId="556F38F9" w14:textId="77777777" w:rsidR="007A3548" w:rsidRDefault="007A3548" w:rsidP="007A3548">
      <w:pPr>
        <w:ind w:left="360"/>
        <w:jc w:val="both"/>
        <w:rPr>
          <w:rFonts w:cs="Arial"/>
          <w:sz w:val="18"/>
          <w:szCs w:val="18"/>
        </w:rPr>
      </w:pPr>
    </w:p>
    <w:p w14:paraId="26E998C7" w14:textId="14FC42FA" w:rsidR="007A3548" w:rsidRDefault="007A3548" w:rsidP="007A3548">
      <w:pPr>
        <w:ind w:left="709"/>
        <w:jc w:val="both"/>
        <w:rPr>
          <w:rFonts w:ascii="Tahoma" w:hAnsi="Tahoma" w:cs="Tahoma"/>
          <w:color w:val="365F91"/>
          <w:sz w:val="22"/>
          <w:szCs w:val="22"/>
        </w:rPr>
      </w:pPr>
      <w:r w:rsidRPr="00614FDE">
        <w:rPr>
          <w:rFonts w:ascii="Tahoma" w:hAnsi="Tahoma" w:cs="Tahoma"/>
          <w:color w:val="365F91"/>
          <w:sz w:val="22"/>
          <w:szCs w:val="22"/>
        </w:rPr>
        <w:t>ENTEL S.A. tiene en proyecto</w:t>
      </w:r>
      <w:r>
        <w:rPr>
          <w:rFonts w:ascii="Tahoma" w:hAnsi="Tahoma" w:cs="Tahoma"/>
          <w:color w:val="365F91"/>
          <w:sz w:val="22"/>
          <w:szCs w:val="22"/>
        </w:rPr>
        <w:t>,</w:t>
      </w:r>
      <w:r w:rsidRPr="00614FDE">
        <w:rPr>
          <w:rFonts w:ascii="Tahoma" w:hAnsi="Tahoma" w:cs="Tahoma"/>
          <w:color w:val="365F91"/>
          <w:sz w:val="22"/>
          <w:szCs w:val="22"/>
        </w:rPr>
        <w:t xml:space="preserve"> </w:t>
      </w:r>
      <w:r>
        <w:rPr>
          <w:rFonts w:ascii="Tahoma" w:hAnsi="Tahoma" w:cs="Tahoma"/>
          <w:color w:val="365F91"/>
          <w:sz w:val="22"/>
          <w:szCs w:val="22"/>
        </w:rPr>
        <w:t xml:space="preserve">contar con </w:t>
      </w:r>
      <w:r w:rsidR="00D57ABC">
        <w:rPr>
          <w:rFonts w:ascii="Tahoma" w:hAnsi="Tahoma" w:cs="Tahoma"/>
          <w:color w:val="365F91"/>
          <w:sz w:val="22"/>
          <w:szCs w:val="22"/>
        </w:rPr>
        <w:t>El</w:t>
      </w:r>
      <w:r>
        <w:rPr>
          <w:rFonts w:ascii="Tahoma" w:hAnsi="Tahoma" w:cs="Tahoma"/>
          <w:color w:val="365F91"/>
          <w:sz w:val="22"/>
          <w:szCs w:val="22"/>
        </w:rPr>
        <w:t xml:space="preserve"> Prog</w:t>
      </w:r>
      <w:r w:rsidR="00C069D9">
        <w:rPr>
          <w:rFonts w:ascii="Tahoma" w:hAnsi="Tahoma" w:cs="Tahoma"/>
          <w:color w:val="365F91"/>
          <w:sz w:val="22"/>
          <w:szCs w:val="22"/>
        </w:rPr>
        <w:t>rama Integral de Seguros por la</w:t>
      </w:r>
      <w:r>
        <w:rPr>
          <w:rFonts w:ascii="Tahoma" w:hAnsi="Tahoma" w:cs="Tahoma"/>
          <w:color w:val="365F91"/>
          <w:sz w:val="22"/>
          <w:szCs w:val="22"/>
        </w:rPr>
        <w:t xml:space="preserve"> gesti</w:t>
      </w:r>
      <w:r w:rsidR="00C069D9">
        <w:rPr>
          <w:rFonts w:ascii="Tahoma" w:hAnsi="Tahoma" w:cs="Tahoma"/>
          <w:color w:val="365F91"/>
          <w:sz w:val="22"/>
          <w:szCs w:val="22"/>
        </w:rPr>
        <w:t>ón</w:t>
      </w:r>
      <w:r>
        <w:rPr>
          <w:rFonts w:ascii="Tahoma" w:hAnsi="Tahoma" w:cs="Tahoma"/>
          <w:color w:val="365F91"/>
          <w:sz w:val="22"/>
          <w:szCs w:val="22"/>
        </w:rPr>
        <w:t xml:space="preserve"> </w:t>
      </w:r>
      <w:r w:rsidR="00250EEE">
        <w:rPr>
          <w:rFonts w:ascii="Tahoma" w:hAnsi="Tahoma" w:cs="Tahoma"/>
          <w:color w:val="365F91"/>
          <w:sz w:val="22"/>
          <w:szCs w:val="22"/>
        </w:rPr>
        <w:t>201</w:t>
      </w:r>
      <w:r w:rsidR="00232C45">
        <w:rPr>
          <w:rFonts w:ascii="Tahoma" w:hAnsi="Tahoma" w:cs="Tahoma"/>
          <w:color w:val="365F91"/>
          <w:sz w:val="22"/>
          <w:szCs w:val="22"/>
        </w:rPr>
        <w:t>7</w:t>
      </w:r>
      <w:r w:rsidR="00250EEE">
        <w:rPr>
          <w:rFonts w:ascii="Tahoma" w:hAnsi="Tahoma" w:cs="Tahoma"/>
          <w:color w:val="365F91"/>
          <w:sz w:val="22"/>
          <w:szCs w:val="22"/>
        </w:rPr>
        <w:t xml:space="preserve"> – 201</w:t>
      </w:r>
      <w:r w:rsidR="00E673AD">
        <w:rPr>
          <w:rFonts w:ascii="Tahoma" w:hAnsi="Tahoma" w:cs="Tahoma"/>
          <w:color w:val="365F91"/>
          <w:sz w:val="22"/>
          <w:szCs w:val="22"/>
        </w:rPr>
        <w:t>9</w:t>
      </w:r>
      <w:r>
        <w:rPr>
          <w:rFonts w:ascii="Tahoma" w:hAnsi="Tahoma" w:cs="Tahoma"/>
          <w:color w:val="365F91"/>
          <w:sz w:val="22"/>
          <w:szCs w:val="22"/>
        </w:rPr>
        <w:t>, cuya cobertura sea a nivel nacional; tan</w:t>
      </w:r>
      <w:r w:rsidR="00C069D9">
        <w:rPr>
          <w:rFonts w:ascii="Tahoma" w:hAnsi="Tahoma" w:cs="Tahoma"/>
          <w:color w:val="365F91"/>
          <w:sz w:val="22"/>
          <w:szCs w:val="22"/>
        </w:rPr>
        <w:t>to el área rural como el urbano a partir del 2</w:t>
      </w:r>
      <w:r w:rsidR="00A81656">
        <w:rPr>
          <w:rFonts w:ascii="Tahoma" w:hAnsi="Tahoma" w:cs="Tahoma"/>
          <w:color w:val="365F91"/>
          <w:sz w:val="22"/>
          <w:szCs w:val="22"/>
        </w:rPr>
        <w:t>7</w:t>
      </w:r>
      <w:r w:rsidR="00C069D9">
        <w:rPr>
          <w:rFonts w:ascii="Tahoma" w:hAnsi="Tahoma" w:cs="Tahoma"/>
          <w:color w:val="365F91"/>
          <w:sz w:val="22"/>
          <w:szCs w:val="22"/>
        </w:rPr>
        <w:t xml:space="preserve"> de </w:t>
      </w:r>
      <w:r w:rsidR="00A81656">
        <w:rPr>
          <w:rFonts w:ascii="Tahoma" w:hAnsi="Tahoma" w:cs="Tahoma"/>
          <w:color w:val="365F91"/>
          <w:sz w:val="22"/>
          <w:szCs w:val="22"/>
        </w:rPr>
        <w:t>junio</w:t>
      </w:r>
      <w:r w:rsidR="00C069D9">
        <w:rPr>
          <w:rFonts w:ascii="Tahoma" w:hAnsi="Tahoma" w:cs="Tahoma"/>
          <w:color w:val="365F91"/>
          <w:sz w:val="22"/>
          <w:szCs w:val="22"/>
        </w:rPr>
        <w:t xml:space="preserve"> de 201</w:t>
      </w:r>
      <w:r w:rsidR="00232C45">
        <w:rPr>
          <w:rFonts w:ascii="Tahoma" w:hAnsi="Tahoma" w:cs="Tahoma"/>
          <w:color w:val="365F91"/>
          <w:sz w:val="22"/>
          <w:szCs w:val="22"/>
        </w:rPr>
        <w:t>7</w:t>
      </w:r>
      <w:r w:rsidR="00C069D9">
        <w:rPr>
          <w:rFonts w:ascii="Tahoma" w:hAnsi="Tahoma" w:cs="Tahoma"/>
          <w:color w:val="365F91"/>
          <w:sz w:val="22"/>
          <w:szCs w:val="22"/>
        </w:rPr>
        <w:t>.</w:t>
      </w:r>
    </w:p>
    <w:p w14:paraId="6A96C87B" w14:textId="77777777" w:rsidR="00EE1112" w:rsidRDefault="00EE1112" w:rsidP="007A3548">
      <w:pPr>
        <w:ind w:left="709"/>
        <w:jc w:val="both"/>
        <w:rPr>
          <w:rFonts w:ascii="Tahoma" w:hAnsi="Tahoma" w:cs="Tahoma"/>
          <w:color w:val="365F91"/>
          <w:sz w:val="22"/>
          <w:szCs w:val="22"/>
        </w:rPr>
      </w:pPr>
    </w:p>
    <w:p w14:paraId="35960DBF" w14:textId="77777777" w:rsidR="00EE1112" w:rsidRDefault="00EE1112" w:rsidP="007A3548">
      <w:pPr>
        <w:ind w:left="709"/>
        <w:jc w:val="both"/>
        <w:rPr>
          <w:rFonts w:ascii="Tahoma" w:hAnsi="Tahoma" w:cs="Tahoma"/>
          <w:color w:val="365F91"/>
          <w:sz w:val="22"/>
          <w:szCs w:val="22"/>
        </w:rPr>
      </w:pPr>
      <w:r>
        <w:rPr>
          <w:rFonts w:ascii="Tahoma" w:hAnsi="Tahoma" w:cs="Tahoma"/>
          <w:color w:val="365F91"/>
          <w:sz w:val="22"/>
          <w:szCs w:val="22"/>
        </w:rPr>
        <w:t xml:space="preserve">Para ello, es necesario contratar los servicios de una empresa </w:t>
      </w:r>
      <w:r w:rsidR="00F654BA">
        <w:rPr>
          <w:rFonts w:ascii="Tahoma" w:hAnsi="Tahoma" w:cs="Tahoma"/>
          <w:color w:val="365F91"/>
          <w:sz w:val="22"/>
          <w:szCs w:val="22"/>
        </w:rPr>
        <w:t>o grupo empresarial</w:t>
      </w:r>
      <w:r w:rsidR="00033506">
        <w:rPr>
          <w:rFonts w:ascii="Tahoma" w:hAnsi="Tahoma" w:cs="Tahoma"/>
          <w:color w:val="365F91"/>
          <w:sz w:val="22"/>
          <w:szCs w:val="22"/>
        </w:rPr>
        <w:t xml:space="preserve"> (</w:t>
      </w:r>
      <w:proofErr w:type="gramStart"/>
      <w:r w:rsidR="00033506">
        <w:rPr>
          <w:rFonts w:ascii="Tahoma" w:hAnsi="Tahoma" w:cs="Tahoma"/>
          <w:color w:val="365F91"/>
          <w:sz w:val="22"/>
          <w:szCs w:val="22"/>
        </w:rPr>
        <w:t>seguros generales y seguros de personas)</w:t>
      </w:r>
      <w:r w:rsidR="00F654BA">
        <w:rPr>
          <w:rFonts w:ascii="Tahoma" w:hAnsi="Tahoma" w:cs="Tahoma"/>
          <w:color w:val="365F91"/>
          <w:sz w:val="22"/>
          <w:szCs w:val="22"/>
        </w:rPr>
        <w:t xml:space="preserve"> </w:t>
      </w:r>
      <w:r>
        <w:rPr>
          <w:rFonts w:ascii="Tahoma" w:hAnsi="Tahoma" w:cs="Tahoma"/>
          <w:color w:val="365F91"/>
          <w:sz w:val="22"/>
          <w:szCs w:val="22"/>
        </w:rPr>
        <w:t>reconocid</w:t>
      </w:r>
      <w:r w:rsidR="00F654BA">
        <w:rPr>
          <w:rFonts w:ascii="Tahoma" w:hAnsi="Tahoma" w:cs="Tahoma"/>
          <w:color w:val="365F91"/>
          <w:sz w:val="22"/>
          <w:szCs w:val="22"/>
        </w:rPr>
        <w:t>o</w:t>
      </w:r>
      <w:r>
        <w:rPr>
          <w:rFonts w:ascii="Tahoma" w:hAnsi="Tahoma" w:cs="Tahoma"/>
          <w:color w:val="365F91"/>
          <w:sz w:val="22"/>
          <w:szCs w:val="22"/>
        </w:rPr>
        <w:t xml:space="preserve"> y especializad</w:t>
      </w:r>
      <w:r w:rsidR="00F654BA">
        <w:rPr>
          <w:rFonts w:ascii="Tahoma" w:hAnsi="Tahoma" w:cs="Tahoma"/>
          <w:color w:val="365F91"/>
          <w:sz w:val="22"/>
          <w:szCs w:val="22"/>
        </w:rPr>
        <w:t>o</w:t>
      </w:r>
      <w:proofErr w:type="gramEnd"/>
      <w:r>
        <w:rPr>
          <w:rFonts w:ascii="Tahoma" w:hAnsi="Tahoma" w:cs="Tahoma"/>
          <w:color w:val="365F91"/>
          <w:sz w:val="22"/>
          <w:szCs w:val="22"/>
        </w:rPr>
        <w:t xml:space="preserve"> en el rubro asegurador y que cumpla con los requerimiento</w:t>
      </w:r>
      <w:r w:rsidR="00F654BA">
        <w:rPr>
          <w:rFonts w:ascii="Tahoma" w:hAnsi="Tahoma" w:cs="Tahoma"/>
          <w:color w:val="365F91"/>
          <w:sz w:val="22"/>
          <w:szCs w:val="22"/>
        </w:rPr>
        <w:t>s</w:t>
      </w:r>
      <w:r>
        <w:rPr>
          <w:rFonts w:ascii="Tahoma" w:hAnsi="Tahoma" w:cs="Tahoma"/>
          <w:color w:val="365F91"/>
          <w:sz w:val="22"/>
          <w:szCs w:val="22"/>
        </w:rPr>
        <w:t xml:space="preserve"> de ENTEL S.A. en provisión, calidad de atención, </w:t>
      </w:r>
      <w:r w:rsidR="00F654BA">
        <w:rPr>
          <w:rFonts w:ascii="Tahoma" w:hAnsi="Tahoma" w:cs="Tahoma"/>
          <w:color w:val="365F91"/>
          <w:sz w:val="22"/>
          <w:szCs w:val="22"/>
        </w:rPr>
        <w:t xml:space="preserve">oficinas a nivel nacional, </w:t>
      </w:r>
      <w:r>
        <w:rPr>
          <w:rFonts w:ascii="Tahoma" w:hAnsi="Tahoma" w:cs="Tahoma"/>
          <w:color w:val="365F91"/>
          <w:sz w:val="22"/>
          <w:szCs w:val="22"/>
        </w:rPr>
        <w:t>tiempo de servicio, seguridad y responsabilidad.</w:t>
      </w:r>
    </w:p>
    <w:p w14:paraId="589A23EA" w14:textId="77777777" w:rsidR="007A3548" w:rsidRDefault="007A3548" w:rsidP="007A3548">
      <w:pPr>
        <w:ind w:left="360"/>
        <w:jc w:val="both"/>
        <w:rPr>
          <w:rFonts w:ascii="Tahoma" w:hAnsi="Tahoma" w:cs="Tahoma"/>
          <w:sz w:val="22"/>
          <w:szCs w:val="22"/>
        </w:rPr>
      </w:pPr>
    </w:p>
    <w:p w14:paraId="2C60A572" w14:textId="77777777" w:rsidR="00C069D9" w:rsidRPr="00D35325" w:rsidRDefault="00C069D9" w:rsidP="007A3548">
      <w:pPr>
        <w:ind w:left="360"/>
        <w:jc w:val="both"/>
        <w:rPr>
          <w:rFonts w:ascii="Tahoma" w:hAnsi="Tahoma" w:cs="Tahoma"/>
          <w:sz w:val="22"/>
          <w:szCs w:val="22"/>
        </w:rPr>
      </w:pPr>
    </w:p>
    <w:p w14:paraId="12B7CD4D" w14:textId="77777777" w:rsidR="007A3548" w:rsidRDefault="007A3548" w:rsidP="007A3548">
      <w:pPr>
        <w:numPr>
          <w:ilvl w:val="0"/>
          <w:numId w:val="10"/>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Objeto de la Contratación</w:t>
      </w:r>
    </w:p>
    <w:p w14:paraId="304BB001" w14:textId="77777777" w:rsidR="007A3548" w:rsidRDefault="007A3548" w:rsidP="007A3548">
      <w:pPr>
        <w:jc w:val="both"/>
        <w:rPr>
          <w:rFonts w:ascii="Tahoma" w:hAnsi="Tahoma" w:cs="Tahoma"/>
          <w:b/>
          <w:color w:val="365F91"/>
          <w:sz w:val="28"/>
          <w:szCs w:val="28"/>
          <w:lang w:eastAsia="en-US" w:bidi="en-US"/>
        </w:rPr>
      </w:pPr>
    </w:p>
    <w:p w14:paraId="62ABF692" w14:textId="2CA2366F" w:rsidR="00B14F0D" w:rsidRDefault="007A3548" w:rsidP="00250EEE">
      <w:pPr>
        <w:ind w:left="708" w:firstLine="1"/>
        <w:jc w:val="both"/>
        <w:rPr>
          <w:rFonts w:ascii="Tahoma" w:hAnsi="Tahoma" w:cs="Tahoma"/>
          <w:color w:val="365F91"/>
          <w:sz w:val="22"/>
          <w:szCs w:val="22"/>
        </w:rPr>
      </w:pPr>
      <w:r>
        <w:rPr>
          <w:rFonts w:ascii="Tahoma" w:hAnsi="Tahoma" w:cs="Tahoma"/>
          <w:color w:val="365F91"/>
          <w:sz w:val="22"/>
          <w:szCs w:val="22"/>
        </w:rPr>
        <w:t>El objetivo de e</w:t>
      </w:r>
      <w:r w:rsidRPr="00D35325">
        <w:rPr>
          <w:rFonts w:ascii="Tahoma" w:hAnsi="Tahoma" w:cs="Tahoma"/>
          <w:color w:val="365F91"/>
          <w:sz w:val="22"/>
          <w:szCs w:val="22"/>
        </w:rPr>
        <w:t xml:space="preserve">sta </w:t>
      </w:r>
      <w:r w:rsidR="00EE1112">
        <w:rPr>
          <w:rFonts w:ascii="Tahoma" w:hAnsi="Tahoma" w:cs="Tahoma"/>
          <w:color w:val="365F91"/>
          <w:sz w:val="22"/>
          <w:szCs w:val="22"/>
        </w:rPr>
        <w:t>Licitación Pública</w:t>
      </w:r>
      <w:r w:rsidR="00311385">
        <w:rPr>
          <w:rFonts w:ascii="Tahoma" w:hAnsi="Tahoma" w:cs="Tahoma"/>
          <w:color w:val="365F91"/>
          <w:sz w:val="22"/>
          <w:szCs w:val="22"/>
        </w:rPr>
        <w:t>,</w:t>
      </w:r>
      <w:r w:rsidR="00EE1112">
        <w:rPr>
          <w:rFonts w:ascii="Tahoma" w:hAnsi="Tahoma" w:cs="Tahoma"/>
          <w:color w:val="365F91"/>
          <w:sz w:val="22"/>
          <w:szCs w:val="22"/>
        </w:rPr>
        <w:t xml:space="preserve"> es la </w:t>
      </w:r>
      <w:r w:rsidRPr="00D35325">
        <w:rPr>
          <w:rFonts w:ascii="Tahoma" w:hAnsi="Tahoma" w:cs="Tahoma"/>
          <w:color w:val="365F91"/>
          <w:sz w:val="22"/>
          <w:szCs w:val="22"/>
        </w:rPr>
        <w:t xml:space="preserve">contratación </w:t>
      </w:r>
      <w:r w:rsidR="00EE1112">
        <w:rPr>
          <w:rFonts w:ascii="Tahoma" w:hAnsi="Tahoma" w:cs="Tahoma"/>
          <w:color w:val="365F91"/>
          <w:sz w:val="22"/>
          <w:szCs w:val="22"/>
        </w:rPr>
        <w:t>de Pólizas de Seguro dentro del marco del Programa Int</w:t>
      </w:r>
      <w:r w:rsidR="00F654BA">
        <w:rPr>
          <w:rFonts w:ascii="Tahoma" w:hAnsi="Tahoma" w:cs="Tahoma"/>
          <w:color w:val="365F91"/>
          <w:sz w:val="22"/>
          <w:szCs w:val="22"/>
        </w:rPr>
        <w:t xml:space="preserve">egral de Seguros por el período </w:t>
      </w:r>
      <w:r w:rsidR="00311385">
        <w:rPr>
          <w:rFonts w:ascii="Tahoma" w:hAnsi="Tahoma" w:cs="Tahoma"/>
          <w:color w:val="365F91"/>
          <w:sz w:val="22"/>
          <w:szCs w:val="22"/>
        </w:rPr>
        <w:t xml:space="preserve">a adjudicarse </w:t>
      </w:r>
      <w:r w:rsidR="00250EEE">
        <w:rPr>
          <w:rFonts w:ascii="Tahoma" w:hAnsi="Tahoma" w:cs="Tahoma"/>
          <w:color w:val="365F91"/>
          <w:sz w:val="22"/>
          <w:szCs w:val="22"/>
        </w:rPr>
        <w:t xml:space="preserve">de </w:t>
      </w:r>
      <w:r w:rsidR="00E673AD">
        <w:rPr>
          <w:rFonts w:ascii="Tahoma" w:hAnsi="Tahoma" w:cs="Tahoma"/>
          <w:color w:val="365F91"/>
          <w:sz w:val="22"/>
          <w:szCs w:val="22"/>
        </w:rPr>
        <w:t>dos años</w:t>
      </w:r>
      <w:r w:rsidR="00250EEE" w:rsidRPr="006D75A8">
        <w:rPr>
          <w:rFonts w:ascii="Tahoma" w:hAnsi="Tahoma" w:cs="Tahoma"/>
          <w:color w:val="365F91"/>
          <w:sz w:val="22"/>
          <w:szCs w:val="22"/>
        </w:rPr>
        <w:t xml:space="preserve"> </w:t>
      </w:r>
      <w:r w:rsidR="00250EEE" w:rsidRPr="00AF1FEA">
        <w:rPr>
          <w:rFonts w:ascii="Tahoma" w:hAnsi="Tahoma" w:cs="Tahoma"/>
          <w:color w:val="365F91"/>
          <w:sz w:val="22"/>
          <w:szCs w:val="22"/>
        </w:rPr>
        <w:t>calendario</w:t>
      </w:r>
      <w:r w:rsidR="00311385">
        <w:rPr>
          <w:rFonts w:ascii="Tahoma" w:hAnsi="Tahoma" w:cs="Tahoma"/>
          <w:color w:val="365F91"/>
          <w:sz w:val="22"/>
          <w:szCs w:val="22"/>
        </w:rPr>
        <w:t>.</w:t>
      </w:r>
      <w:r w:rsidR="00AA35C8" w:rsidRPr="00AF1FEA">
        <w:rPr>
          <w:rFonts w:ascii="Tahoma" w:hAnsi="Tahoma" w:cs="Tahoma"/>
          <w:color w:val="365F91"/>
          <w:sz w:val="22"/>
          <w:szCs w:val="22"/>
        </w:rPr>
        <w:t xml:space="preserve"> </w:t>
      </w:r>
    </w:p>
    <w:p w14:paraId="7A1F2191" w14:textId="77777777" w:rsidR="00B14F0D" w:rsidRDefault="00B14F0D" w:rsidP="007A3548">
      <w:pPr>
        <w:ind w:left="708" w:firstLine="1"/>
        <w:jc w:val="both"/>
        <w:rPr>
          <w:rFonts w:ascii="Tahoma" w:hAnsi="Tahoma" w:cs="Tahoma"/>
          <w:color w:val="365F91"/>
          <w:sz w:val="22"/>
          <w:szCs w:val="22"/>
        </w:rPr>
      </w:pPr>
      <w:r>
        <w:rPr>
          <w:rFonts w:ascii="Tahoma" w:hAnsi="Tahoma" w:cs="Tahoma"/>
          <w:color w:val="365F91"/>
          <w:sz w:val="22"/>
          <w:szCs w:val="22"/>
        </w:rPr>
        <w:t>El presente documento tiene también por objeto definir las condiciones y alcances para la provisión del requerimiento y proporcionar instrucciones a los oferentes respecto al contenido de las propuestas, su evaluación y condiciones de contratación.</w:t>
      </w:r>
    </w:p>
    <w:p w14:paraId="1757B269" w14:textId="77777777" w:rsidR="00B14F0D" w:rsidRDefault="00B14F0D" w:rsidP="007A3548">
      <w:pPr>
        <w:ind w:left="708" w:firstLine="1"/>
        <w:jc w:val="both"/>
        <w:rPr>
          <w:rFonts w:ascii="Tahoma" w:hAnsi="Tahoma" w:cs="Tahoma"/>
          <w:color w:val="365F91"/>
          <w:sz w:val="22"/>
          <w:szCs w:val="22"/>
        </w:rPr>
      </w:pPr>
    </w:p>
    <w:p w14:paraId="1A642E01" w14:textId="77777777" w:rsidR="007A3548" w:rsidRDefault="00B14F0D" w:rsidP="007A3548">
      <w:pPr>
        <w:ind w:left="708" w:firstLine="1"/>
        <w:jc w:val="both"/>
        <w:rPr>
          <w:rFonts w:ascii="Tahoma" w:hAnsi="Tahoma" w:cs="Tahoma"/>
          <w:color w:val="365F91"/>
          <w:sz w:val="22"/>
          <w:szCs w:val="22"/>
        </w:rPr>
      </w:pPr>
      <w:r>
        <w:rPr>
          <w:rFonts w:ascii="Tahoma" w:hAnsi="Tahoma" w:cs="Tahoma"/>
          <w:color w:val="365F91"/>
          <w:sz w:val="22"/>
          <w:szCs w:val="22"/>
        </w:rPr>
        <w:t>La evaluación y adjudicación final se realizará de acuerdo a lo establecido en el presente documento.</w:t>
      </w:r>
    </w:p>
    <w:p w14:paraId="10459743" w14:textId="77777777" w:rsidR="007A3548" w:rsidRDefault="007A3548" w:rsidP="007A3548">
      <w:pPr>
        <w:ind w:firstLine="709"/>
        <w:jc w:val="both"/>
        <w:rPr>
          <w:rFonts w:ascii="Tahoma" w:hAnsi="Tahoma" w:cs="Tahoma"/>
          <w:color w:val="365F91"/>
          <w:sz w:val="22"/>
          <w:szCs w:val="22"/>
        </w:rPr>
      </w:pPr>
    </w:p>
    <w:p w14:paraId="58C88FF9" w14:textId="77777777" w:rsidR="007A3548" w:rsidRPr="00D35325" w:rsidRDefault="007A3548" w:rsidP="007A3548">
      <w:pPr>
        <w:ind w:left="709"/>
        <w:jc w:val="both"/>
        <w:rPr>
          <w:rFonts w:ascii="Tahoma" w:hAnsi="Tahoma" w:cs="Tahoma"/>
          <w:color w:val="365F91"/>
          <w:sz w:val="22"/>
          <w:szCs w:val="22"/>
        </w:rPr>
      </w:pPr>
      <w:r w:rsidRPr="00D35325">
        <w:rPr>
          <w:rFonts w:ascii="Tahoma" w:hAnsi="Tahoma" w:cs="Tahoma"/>
          <w:color w:val="365F91"/>
          <w:sz w:val="22"/>
          <w:szCs w:val="22"/>
        </w:rPr>
        <w:t>Para efectos de la contratación</w:t>
      </w:r>
      <w:r>
        <w:rPr>
          <w:rFonts w:ascii="Tahoma" w:hAnsi="Tahoma" w:cs="Tahoma"/>
          <w:color w:val="365F91"/>
          <w:sz w:val="22"/>
          <w:szCs w:val="22"/>
        </w:rPr>
        <w:t>,</w:t>
      </w:r>
      <w:r w:rsidRPr="00D35325">
        <w:rPr>
          <w:rFonts w:ascii="Tahoma" w:hAnsi="Tahoma" w:cs="Tahoma"/>
          <w:color w:val="365F91"/>
          <w:sz w:val="22"/>
          <w:szCs w:val="22"/>
        </w:rPr>
        <w:t xml:space="preserve"> se pide al proponente considerar todos los puntos descritos en el Anexo N° 1 - Condiciones Generales del Proceso de Contratación.  </w:t>
      </w:r>
    </w:p>
    <w:p w14:paraId="21482ADC" w14:textId="77777777" w:rsidR="007A3548" w:rsidRDefault="007A3548" w:rsidP="007A3548">
      <w:pPr>
        <w:jc w:val="both"/>
        <w:rPr>
          <w:rFonts w:ascii="Tahoma" w:hAnsi="Tahoma" w:cs="Tahoma"/>
          <w:color w:val="365F91"/>
          <w:sz w:val="22"/>
          <w:szCs w:val="22"/>
          <w:lang w:eastAsia="en-US" w:bidi="en-US"/>
        </w:rPr>
      </w:pPr>
    </w:p>
    <w:p w14:paraId="68A106DF" w14:textId="77777777" w:rsidR="007A3548" w:rsidRPr="00D35325" w:rsidRDefault="007A3548" w:rsidP="007A3548">
      <w:pPr>
        <w:jc w:val="both"/>
        <w:rPr>
          <w:rFonts w:ascii="Tahoma" w:hAnsi="Tahoma" w:cs="Tahoma"/>
          <w:color w:val="365F91"/>
          <w:sz w:val="22"/>
          <w:szCs w:val="22"/>
          <w:lang w:eastAsia="en-US" w:bidi="en-US"/>
        </w:rPr>
      </w:pPr>
    </w:p>
    <w:p w14:paraId="049187C2" w14:textId="77777777" w:rsidR="007A3548" w:rsidRPr="00B14F0D" w:rsidRDefault="007A3548" w:rsidP="007A3548">
      <w:pPr>
        <w:numPr>
          <w:ilvl w:val="0"/>
          <w:numId w:val="10"/>
        </w:numPr>
        <w:ind w:left="0" w:firstLine="0"/>
        <w:jc w:val="both"/>
        <w:rPr>
          <w:rFonts w:ascii="Tahoma" w:hAnsi="Tahoma" w:cs="Tahoma"/>
          <w:b/>
          <w:color w:val="365F91"/>
          <w:sz w:val="28"/>
          <w:szCs w:val="28"/>
          <w:lang w:eastAsia="en-US" w:bidi="en-US"/>
        </w:rPr>
      </w:pPr>
      <w:r w:rsidRPr="00B14F0D">
        <w:rPr>
          <w:rFonts w:ascii="Tahoma" w:hAnsi="Tahoma" w:cs="Tahoma"/>
          <w:b/>
          <w:color w:val="365F91"/>
          <w:sz w:val="28"/>
          <w:szCs w:val="28"/>
          <w:lang w:eastAsia="en-US" w:bidi="en-US"/>
        </w:rPr>
        <w:t xml:space="preserve">Lugar de Realización del </w:t>
      </w:r>
      <w:r w:rsidR="00B14F0D" w:rsidRPr="00B14F0D">
        <w:rPr>
          <w:rFonts w:ascii="Tahoma" w:hAnsi="Tahoma" w:cs="Tahoma"/>
          <w:b/>
          <w:color w:val="365F91"/>
          <w:sz w:val="28"/>
          <w:szCs w:val="28"/>
          <w:lang w:eastAsia="en-US" w:bidi="en-US"/>
        </w:rPr>
        <w:t>Servicio</w:t>
      </w:r>
    </w:p>
    <w:p w14:paraId="5E11E2C9" w14:textId="77777777" w:rsidR="007A3548" w:rsidRPr="00B14F0D" w:rsidRDefault="007A3548" w:rsidP="007A3548">
      <w:pPr>
        <w:jc w:val="both"/>
        <w:rPr>
          <w:rFonts w:ascii="Tahoma" w:hAnsi="Tahoma" w:cs="Tahoma"/>
          <w:b/>
          <w:color w:val="365F91"/>
          <w:sz w:val="28"/>
          <w:szCs w:val="28"/>
          <w:lang w:eastAsia="en-US" w:bidi="en-US"/>
        </w:rPr>
      </w:pPr>
    </w:p>
    <w:p w14:paraId="6F361388" w14:textId="77777777" w:rsidR="007A3548" w:rsidRPr="00D35325" w:rsidRDefault="00B14F0D" w:rsidP="007A3548">
      <w:pPr>
        <w:ind w:left="708"/>
        <w:jc w:val="both"/>
        <w:rPr>
          <w:rFonts w:ascii="Tahoma" w:hAnsi="Tahoma" w:cs="Tahoma"/>
          <w:color w:val="365F91"/>
          <w:sz w:val="22"/>
          <w:szCs w:val="22"/>
        </w:rPr>
      </w:pPr>
      <w:r w:rsidRPr="00B14F0D">
        <w:rPr>
          <w:rFonts w:ascii="Tahoma" w:hAnsi="Tahoma" w:cs="Tahoma"/>
          <w:color w:val="365F91"/>
          <w:sz w:val="22"/>
          <w:szCs w:val="22"/>
        </w:rPr>
        <w:t>El servicio correspondiente al Programa Integral de Seguros</w:t>
      </w:r>
      <w:r w:rsidR="007A3548" w:rsidRPr="00B14F0D">
        <w:rPr>
          <w:rFonts w:ascii="Tahoma" w:hAnsi="Tahoma" w:cs="Tahoma"/>
          <w:color w:val="365F91"/>
          <w:sz w:val="22"/>
          <w:szCs w:val="22"/>
        </w:rPr>
        <w:t xml:space="preserve">, deberá realizarse a nivel nacional y deberá abarcar todas las jurisdicciones departamentales de los nueve departamentos tanto del área urbana como rural donde Entel S.A. cuente </w:t>
      </w:r>
      <w:r w:rsidR="00C069D9">
        <w:rPr>
          <w:rFonts w:ascii="Tahoma" w:hAnsi="Tahoma" w:cs="Tahoma"/>
          <w:color w:val="365F91"/>
          <w:sz w:val="22"/>
          <w:szCs w:val="22"/>
        </w:rPr>
        <w:t xml:space="preserve">con </w:t>
      </w:r>
      <w:r w:rsidRPr="00B14F0D">
        <w:rPr>
          <w:rFonts w:ascii="Tahoma" w:hAnsi="Tahoma" w:cs="Tahoma"/>
          <w:color w:val="365F91"/>
          <w:sz w:val="22"/>
          <w:szCs w:val="22"/>
        </w:rPr>
        <w:t>servicios en telecomunicaciones</w:t>
      </w:r>
      <w:r w:rsidR="007A3548" w:rsidRPr="00B14F0D">
        <w:rPr>
          <w:rFonts w:ascii="Tahoma" w:hAnsi="Tahoma" w:cs="Tahoma"/>
          <w:color w:val="365F91"/>
          <w:sz w:val="22"/>
          <w:szCs w:val="22"/>
        </w:rPr>
        <w:t>.</w:t>
      </w:r>
      <w:r w:rsidR="007A3548">
        <w:rPr>
          <w:rFonts w:ascii="Tahoma" w:hAnsi="Tahoma" w:cs="Tahoma"/>
          <w:color w:val="365F91"/>
          <w:sz w:val="22"/>
          <w:szCs w:val="22"/>
        </w:rPr>
        <w:t xml:space="preserve"> </w:t>
      </w:r>
    </w:p>
    <w:p w14:paraId="0898326F" w14:textId="77777777" w:rsidR="007A3548" w:rsidRDefault="007A3548" w:rsidP="007A3548">
      <w:pPr>
        <w:ind w:left="708"/>
        <w:jc w:val="both"/>
        <w:rPr>
          <w:rFonts w:ascii="Tahoma" w:hAnsi="Tahoma" w:cs="Tahoma"/>
          <w:color w:val="365F91"/>
          <w:sz w:val="22"/>
          <w:szCs w:val="22"/>
          <w:lang w:eastAsia="en-US" w:bidi="en-US"/>
        </w:rPr>
      </w:pPr>
    </w:p>
    <w:p w14:paraId="51D380B3" w14:textId="77777777" w:rsidR="005A297F" w:rsidRPr="001E169A" w:rsidRDefault="005A297F" w:rsidP="005A297F">
      <w:pPr>
        <w:numPr>
          <w:ilvl w:val="0"/>
          <w:numId w:val="10"/>
        </w:numPr>
        <w:ind w:left="567" w:hanging="567"/>
        <w:jc w:val="both"/>
        <w:rPr>
          <w:rFonts w:ascii="Tahoma" w:hAnsi="Tahoma" w:cs="Tahoma"/>
          <w:b/>
          <w:color w:val="365F91"/>
          <w:sz w:val="28"/>
          <w:szCs w:val="28"/>
          <w:lang w:eastAsia="en-US" w:bidi="en-US"/>
        </w:rPr>
      </w:pPr>
      <w:r w:rsidRPr="001E169A">
        <w:rPr>
          <w:rFonts w:ascii="Tahoma" w:hAnsi="Tahoma" w:cs="Tahoma"/>
          <w:b/>
          <w:color w:val="365F91"/>
          <w:sz w:val="28"/>
          <w:szCs w:val="28"/>
          <w:lang w:eastAsia="en-US" w:bidi="en-US"/>
        </w:rPr>
        <w:t xml:space="preserve">Referente del proceso </w:t>
      </w:r>
    </w:p>
    <w:p w14:paraId="39FD2B98" w14:textId="764192A3" w:rsidR="005A297F" w:rsidRDefault="005A297F" w:rsidP="005A297F">
      <w:pPr>
        <w:ind w:left="708"/>
        <w:jc w:val="both"/>
        <w:rPr>
          <w:rFonts w:ascii="Tahoma" w:hAnsi="Tahoma" w:cs="Tahoma"/>
          <w:b/>
          <w:color w:val="365F91"/>
          <w:sz w:val="28"/>
          <w:szCs w:val="28"/>
          <w:lang w:eastAsia="en-US" w:bidi="en-US"/>
        </w:rPr>
      </w:pPr>
      <w:r w:rsidRPr="00025CE7">
        <w:rPr>
          <w:rFonts w:ascii="Tahoma" w:hAnsi="Tahoma" w:cs="Tahoma"/>
          <w:color w:val="1F497D"/>
          <w:sz w:val="22"/>
          <w:szCs w:val="20"/>
          <w:lang w:val="es-ES_tradnl"/>
        </w:rPr>
        <w:t>La presente licitación, durante el proceso de contratación, debe ser coordinada con la Subgerencia de Adquisiciones. Una vez adjudicado, el proceso deberá ser directamente coordinado con</w:t>
      </w:r>
      <w:r w:rsidRPr="00373C1B">
        <w:rPr>
          <w:rFonts w:ascii="Tahoma" w:hAnsi="Tahoma" w:cs="Tahoma"/>
          <w:color w:val="365F91"/>
          <w:sz w:val="22"/>
          <w:szCs w:val="22"/>
        </w:rPr>
        <w:t xml:space="preserve"> </w:t>
      </w:r>
      <w:r>
        <w:rPr>
          <w:rFonts w:ascii="Tahoma" w:hAnsi="Tahoma" w:cs="Tahoma"/>
          <w:color w:val="365F91"/>
          <w:sz w:val="22"/>
          <w:szCs w:val="22"/>
        </w:rPr>
        <w:t>la Subgerencia de Contabilidad a través de su Área de Ingresos y Seguros de ENTEL S.A.</w:t>
      </w:r>
    </w:p>
    <w:p w14:paraId="407E3485" w14:textId="77777777" w:rsidR="005A297F" w:rsidRDefault="005A297F" w:rsidP="005A297F">
      <w:pPr>
        <w:jc w:val="both"/>
        <w:rPr>
          <w:rFonts w:ascii="Tahoma" w:hAnsi="Tahoma" w:cs="Tahoma"/>
          <w:b/>
          <w:color w:val="365F91"/>
          <w:sz w:val="28"/>
          <w:szCs w:val="28"/>
          <w:lang w:eastAsia="en-US" w:bidi="en-US"/>
        </w:rPr>
      </w:pPr>
    </w:p>
    <w:p w14:paraId="44B1A50A" w14:textId="77777777" w:rsidR="005A297F" w:rsidRPr="00B71C37" w:rsidRDefault="005A297F" w:rsidP="00B71C37">
      <w:pPr>
        <w:jc w:val="both"/>
        <w:rPr>
          <w:rFonts w:cs="Arial"/>
          <w:b/>
          <w:sz w:val="18"/>
          <w:szCs w:val="18"/>
          <w:lang w:eastAsia="en-US"/>
        </w:rPr>
      </w:pPr>
    </w:p>
    <w:p w14:paraId="6E15387D" w14:textId="77777777" w:rsidR="007A3548" w:rsidRPr="001E169A" w:rsidRDefault="007A3548" w:rsidP="007A3548">
      <w:pPr>
        <w:numPr>
          <w:ilvl w:val="0"/>
          <w:numId w:val="10"/>
        </w:numPr>
        <w:ind w:left="0" w:firstLine="0"/>
        <w:jc w:val="both"/>
        <w:rPr>
          <w:rFonts w:cs="Arial"/>
          <w:b/>
          <w:sz w:val="18"/>
          <w:szCs w:val="18"/>
          <w:lang w:val="es-BO" w:eastAsia="en-US"/>
        </w:rPr>
      </w:pPr>
      <w:r w:rsidRPr="001E169A">
        <w:rPr>
          <w:rFonts w:ascii="Tahoma" w:hAnsi="Tahoma" w:cs="Tahoma"/>
          <w:b/>
          <w:color w:val="365F91"/>
          <w:sz w:val="28"/>
          <w:szCs w:val="28"/>
          <w:lang w:eastAsia="en-US" w:bidi="en-US"/>
        </w:rPr>
        <w:t xml:space="preserve">Proponentes Elegibles </w:t>
      </w:r>
    </w:p>
    <w:p w14:paraId="4A67C380" w14:textId="77777777" w:rsidR="005A297F" w:rsidRPr="00025CE7" w:rsidRDefault="005A297F" w:rsidP="005A297F">
      <w:pPr>
        <w:ind w:left="709"/>
        <w:jc w:val="both"/>
        <w:rPr>
          <w:rFonts w:ascii="Tahoma" w:hAnsi="Tahoma" w:cs="Tahoma"/>
          <w:color w:val="1F497D"/>
          <w:sz w:val="22"/>
          <w:szCs w:val="20"/>
          <w:lang w:val="es-BO" w:eastAsia="en-US"/>
        </w:rPr>
      </w:pPr>
      <w:r w:rsidRPr="00025CE7">
        <w:rPr>
          <w:rFonts w:ascii="Tahoma" w:hAnsi="Tahoma" w:cs="Tahoma"/>
          <w:color w:val="1F497D"/>
          <w:sz w:val="22"/>
          <w:szCs w:val="20"/>
          <w:lang w:val="es-BO" w:eastAsia="en-US"/>
        </w:rPr>
        <w:t>Están impedidos de participar, directa o indirectamente, en los procesos de adquisición de bienes y/o contratación de servicios, las personas naturales o jurídicas comprendidas en los siguientes casos:</w:t>
      </w:r>
    </w:p>
    <w:p w14:paraId="09C3F140" w14:textId="77777777" w:rsidR="005A297F" w:rsidRPr="00025CE7" w:rsidRDefault="005A297F" w:rsidP="005A297F">
      <w:pPr>
        <w:ind w:left="1276"/>
        <w:jc w:val="both"/>
        <w:rPr>
          <w:rFonts w:ascii="Tahoma" w:hAnsi="Tahoma" w:cs="Tahoma"/>
          <w:color w:val="1F497D"/>
          <w:sz w:val="22"/>
          <w:szCs w:val="20"/>
          <w:lang w:val="es-BO" w:eastAsia="en-US"/>
        </w:rPr>
      </w:pPr>
    </w:p>
    <w:p w14:paraId="3D0ADF5E" w14:textId="77777777" w:rsidR="005A297F" w:rsidRPr="00025CE7" w:rsidRDefault="005A297F" w:rsidP="005A297F">
      <w:pPr>
        <w:pStyle w:val="Prrafodelista"/>
        <w:numPr>
          <w:ilvl w:val="0"/>
          <w:numId w:val="4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w:t>
      </w:r>
    </w:p>
    <w:p w14:paraId="6527FF0D" w14:textId="77777777" w:rsidR="005A297F" w:rsidRPr="00025CE7" w:rsidRDefault="005A297F" w:rsidP="005A297F">
      <w:pPr>
        <w:pStyle w:val="Prrafodelista"/>
        <w:numPr>
          <w:ilvl w:val="1"/>
          <w:numId w:val="49"/>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Cuentas por pagar a Entel S.A.</w:t>
      </w:r>
    </w:p>
    <w:p w14:paraId="4A7070C3" w14:textId="77777777" w:rsidR="005A297F" w:rsidRPr="00025CE7" w:rsidRDefault="005A297F" w:rsidP="005A297F">
      <w:pPr>
        <w:pStyle w:val="Prrafodelista"/>
        <w:numPr>
          <w:ilvl w:val="1"/>
          <w:numId w:val="49"/>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14:paraId="56A2B6EA" w14:textId="77777777" w:rsidR="005A297F" w:rsidRPr="00025CE7" w:rsidRDefault="005A297F" w:rsidP="005A297F">
      <w:pPr>
        <w:pStyle w:val="Prrafodelista"/>
        <w:numPr>
          <w:ilvl w:val="1"/>
          <w:numId w:val="49"/>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14:paraId="3B501330" w14:textId="77777777" w:rsidR="005A297F" w:rsidRPr="00025CE7" w:rsidRDefault="005A297F" w:rsidP="005A297F">
      <w:pPr>
        <w:pStyle w:val="Prrafodelista"/>
        <w:numPr>
          <w:ilvl w:val="0"/>
          <w:numId w:val="4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proveedores que se encuentren asociados con consultores que hayan asesorado en la elaboración del contenido del </w:t>
      </w:r>
      <w:r>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14:paraId="09FCECA9" w14:textId="77777777" w:rsidR="005A297F" w:rsidRPr="00025CE7" w:rsidRDefault="005A297F" w:rsidP="005A297F">
      <w:pPr>
        <w:pStyle w:val="Prrafodelista"/>
        <w:numPr>
          <w:ilvl w:val="0"/>
          <w:numId w:val="4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hubiesen declarado su disolución o quiebra.</w:t>
      </w:r>
    </w:p>
    <w:p w14:paraId="470FC92A" w14:textId="77777777" w:rsidR="005A297F" w:rsidRPr="00025CE7" w:rsidRDefault="005A297F" w:rsidP="005A297F">
      <w:pPr>
        <w:pStyle w:val="Prrafodelista"/>
        <w:numPr>
          <w:ilvl w:val="0"/>
          <w:numId w:val="4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ex trabajadores de la empresa, desvinculados hasta </w:t>
      </w:r>
      <w:r>
        <w:rPr>
          <w:rFonts w:ascii="Tahoma" w:hAnsi="Tahoma" w:cs="Tahoma"/>
          <w:color w:val="1F497D"/>
          <w:sz w:val="22"/>
          <w:lang w:val="es-BO"/>
        </w:rPr>
        <w:t>dos (2) años</w:t>
      </w:r>
      <w:r w:rsidRPr="00025CE7">
        <w:rPr>
          <w:rFonts w:ascii="Tahoma" w:hAnsi="Tahoma" w:cs="Tahoma"/>
          <w:color w:val="1F497D"/>
          <w:sz w:val="22"/>
          <w:lang w:val="es-BO"/>
        </w:rPr>
        <w:t xml:space="preserve"> antes de la publicación de la convocatoria, así como las empresas controladas por éstos.</w:t>
      </w:r>
    </w:p>
    <w:p w14:paraId="328EEFC8" w14:textId="77777777" w:rsidR="005A297F" w:rsidRPr="00025CE7" w:rsidRDefault="005A297F" w:rsidP="005A297F">
      <w:pPr>
        <w:pStyle w:val="Prrafodelista"/>
        <w:numPr>
          <w:ilvl w:val="0"/>
          <w:numId w:val="4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14:paraId="309192FD" w14:textId="77777777" w:rsidR="005A297F" w:rsidRPr="00025CE7" w:rsidRDefault="005A297F" w:rsidP="005A297F">
      <w:pPr>
        <w:pStyle w:val="Prrafodelista"/>
        <w:numPr>
          <w:ilvl w:val="0"/>
          <w:numId w:val="4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5BC0CAC0" w14:textId="4741DE12" w:rsidR="005A297F" w:rsidRDefault="005A297F" w:rsidP="005A297F">
      <w:pPr>
        <w:numPr>
          <w:ilvl w:val="0"/>
          <w:numId w:val="50"/>
        </w:numPr>
        <w:spacing w:after="240"/>
        <w:contextualSpacing/>
        <w:jc w:val="both"/>
        <w:rPr>
          <w:rFonts w:ascii="Tahoma" w:hAnsi="Tahoma" w:cs="Tahoma"/>
          <w:color w:val="365F91"/>
          <w:sz w:val="22"/>
          <w:szCs w:val="22"/>
          <w:lang w:eastAsia="en-US"/>
        </w:rPr>
      </w:pPr>
      <w:r w:rsidRPr="00025CE7">
        <w:rPr>
          <w:rFonts w:ascii="Tahoma" w:hAnsi="Tahoma" w:cs="Tahoma"/>
          <w:color w:val="1F497D"/>
          <w:sz w:val="22"/>
          <w:lang w:val="es-BO"/>
        </w:rPr>
        <w:t xml:space="preserve">Los proveedores que tengan problemas </w:t>
      </w:r>
      <w:r w:rsidR="00C116D8">
        <w:rPr>
          <w:rFonts w:ascii="Tahoma" w:hAnsi="Tahoma" w:cs="Tahoma"/>
          <w:color w:val="1F497D"/>
          <w:sz w:val="22"/>
        </w:rPr>
        <w:t>legales y sean</w:t>
      </w:r>
      <w:r w:rsidR="00C116D8" w:rsidRPr="00025CE7">
        <w:rPr>
          <w:rFonts w:ascii="Tahoma" w:hAnsi="Tahoma" w:cs="Tahoma"/>
          <w:color w:val="1F497D"/>
          <w:sz w:val="22"/>
          <w:lang w:val="es-BO"/>
        </w:rPr>
        <w:t xml:space="preserve"> </w:t>
      </w:r>
      <w:r w:rsidRPr="00025CE7">
        <w:rPr>
          <w:rFonts w:ascii="Tahoma" w:hAnsi="Tahoma" w:cs="Tahoma"/>
          <w:color w:val="1F497D"/>
          <w:sz w:val="22"/>
          <w:lang w:val="es-BO"/>
        </w:rPr>
        <w:t>de conocimiento público.</w:t>
      </w:r>
    </w:p>
    <w:p w14:paraId="0E2F1599" w14:textId="77777777" w:rsidR="005A297F" w:rsidRDefault="005A297F" w:rsidP="005A297F">
      <w:pPr>
        <w:numPr>
          <w:ilvl w:val="0"/>
          <w:numId w:val="50"/>
        </w:numPr>
        <w:spacing w:after="240"/>
        <w:contextualSpacing/>
        <w:jc w:val="both"/>
        <w:rPr>
          <w:rFonts w:ascii="Tahoma" w:hAnsi="Tahoma" w:cs="Tahoma"/>
          <w:color w:val="365F91"/>
          <w:sz w:val="22"/>
          <w:szCs w:val="22"/>
        </w:rPr>
      </w:pPr>
      <w:r w:rsidRPr="0046391C">
        <w:rPr>
          <w:rFonts w:ascii="Tahoma" w:hAnsi="Tahoma" w:cs="Tahoma"/>
          <w:color w:val="365F91"/>
          <w:sz w:val="22"/>
          <w:szCs w:val="22"/>
          <w:lang w:eastAsia="en-US"/>
        </w:rPr>
        <w:t>Los proveedores cuyos socios o propietarios estén impedidos de participar en los procesos de contratación.</w:t>
      </w:r>
    </w:p>
    <w:p w14:paraId="6A548C95" w14:textId="77777777" w:rsidR="005D30E3" w:rsidRDefault="005A297F" w:rsidP="005D30E3">
      <w:pPr>
        <w:numPr>
          <w:ilvl w:val="0"/>
          <w:numId w:val="50"/>
        </w:numPr>
        <w:spacing w:after="240"/>
        <w:contextualSpacing/>
        <w:jc w:val="both"/>
        <w:rPr>
          <w:rFonts w:ascii="Tahoma" w:hAnsi="Tahoma" w:cs="Tahoma"/>
          <w:color w:val="365F91"/>
          <w:sz w:val="22"/>
          <w:szCs w:val="22"/>
        </w:rPr>
      </w:pPr>
      <w:r w:rsidRPr="009F0B76">
        <w:rPr>
          <w:rFonts w:ascii="Tahoma" w:hAnsi="Tahoma" w:cs="Tahoma"/>
          <w:color w:val="365F91"/>
          <w:sz w:val="22"/>
          <w:szCs w:val="22"/>
        </w:rPr>
        <w:t>Los proveedores que desistieron total o parcialmente la adjudicación o contrato</w:t>
      </w:r>
    </w:p>
    <w:p w14:paraId="67178B51" w14:textId="48A2174E" w:rsidR="00C116D8" w:rsidRPr="00720446" w:rsidRDefault="00C116D8" w:rsidP="005D30E3">
      <w:pPr>
        <w:numPr>
          <w:ilvl w:val="0"/>
          <w:numId w:val="50"/>
        </w:numPr>
        <w:spacing w:after="240"/>
        <w:contextualSpacing/>
        <w:jc w:val="both"/>
        <w:rPr>
          <w:rFonts w:ascii="Tahoma" w:hAnsi="Tahoma" w:cs="Tahoma"/>
          <w:color w:val="004990"/>
          <w:sz w:val="22"/>
          <w:szCs w:val="22"/>
        </w:rPr>
      </w:pPr>
      <w:r w:rsidRPr="005D30E3">
        <w:rPr>
          <w:rFonts w:ascii="Tahoma" w:hAnsi="Tahoma" w:cs="Tahoma"/>
          <w:color w:val="1F497D"/>
          <w:sz w:val="22"/>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6C4D287F" w14:textId="09C7CECF" w:rsidR="00C116D8" w:rsidRPr="00720446" w:rsidRDefault="00C116D8" w:rsidP="00C116D8">
      <w:pPr>
        <w:numPr>
          <w:ilvl w:val="0"/>
          <w:numId w:val="50"/>
        </w:numPr>
        <w:spacing w:after="240"/>
        <w:contextualSpacing/>
        <w:jc w:val="both"/>
        <w:rPr>
          <w:rFonts w:ascii="Tahoma" w:hAnsi="Tahoma" w:cs="Tahoma"/>
          <w:color w:val="004990"/>
          <w:sz w:val="22"/>
          <w:szCs w:val="22"/>
        </w:rPr>
      </w:pPr>
      <w:r w:rsidRPr="00720446">
        <w:rPr>
          <w:rFonts w:ascii="Tahoma" w:hAnsi="Tahoma" w:cs="Tahoma"/>
          <w:color w:val="004990"/>
          <w:sz w:val="22"/>
          <w:szCs w:val="22"/>
        </w:rPr>
        <w:t xml:space="preserve">Los proveedores cuyos propietarios, socios, representantes legales o personal </w:t>
      </w:r>
      <w:r w:rsidR="00047266" w:rsidRPr="00720446">
        <w:rPr>
          <w:rFonts w:ascii="Tahoma" w:hAnsi="Tahoma" w:cs="Tahoma"/>
          <w:color w:val="004990"/>
          <w:sz w:val="22"/>
          <w:szCs w:val="22"/>
        </w:rPr>
        <w:t>dependiente</w:t>
      </w:r>
      <w:r w:rsidRPr="00720446">
        <w:rPr>
          <w:rFonts w:ascii="Tahoma" w:hAnsi="Tahoma" w:cs="Tahoma"/>
          <w:color w:val="004990"/>
          <w:sz w:val="22"/>
          <w:szCs w:val="22"/>
        </w:rPr>
        <w:t xml:space="preserve"> tengan relación directa, indirecta, comercial, vinculación matrimonial o parentesco hasta el cuarto grado de consanguinidad, tercero de afinidad o el derivado de vínculos de adopción, con personal de ENTEL S.A.; y este se presente a un proceso de contratación. En este caso quedara automáticamente descalificado. En los casos que se detecte esta situación posterior a la adjudicación o suscripción del contrato, de igual forma se procederá a la anulación de la adjudicación o en su caso a la resolución del contrato según corresponda, y quedara impedido de participar en los procesos de adquisiciones durante dos (2) años </w:t>
      </w:r>
      <w:r w:rsidR="00047266" w:rsidRPr="00720446">
        <w:rPr>
          <w:rFonts w:ascii="Tahoma" w:hAnsi="Tahoma" w:cs="Tahoma"/>
          <w:color w:val="004990"/>
          <w:sz w:val="22"/>
          <w:szCs w:val="22"/>
        </w:rPr>
        <w:t xml:space="preserve">sin perjuicio de resarcir los daños económicos ocasionados </w:t>
      </w:r>
      <w:r w:rsidRPr="00720446">
        <w:rPr>
          <w:rFonts w:ascii="Tahoma" w:hAnsi="Tahoma" w:cs="Tahoma"/>
          <w:color w:val="004990"/>
          <w:sz w:val="22"/>
          <w:szCs w:val="22"/>
        </w:rPr>
        <w:t>y el funcionario de ENTEL S.A. será pasible a proceso interno.</w:t>
      </w:r>
    </w:p>
    <w:p w14:paraId="5302B83D" w14:textId="34606582" w:rsidR="005A297F" w:rsidRPr="00720446" w:rsidRDefault="005A297F" w:rsidP="008B6572">
      <w:pPr>
        <w:ind w:left="708" w:firstLine="1"/>
        <w:jc w:val="both"/>
        <w:rPr>
          <w:rFonts w:ascii="Tahoma" w:hAnsi="Tahoma" w:cs="Tahoma"/>
          <w:color w:val="004990"/>
          <w:sz w:val="22"/>
          <w:szCs w:val="22"/>
        </w:rPr>
      </w:pPr>
    </w:p>
    <w:p w14:paraId="05940897" w14:textId="77777777" w:rsidR="00C116D8" w:rsidRDefault="00C116D8" w:rsidP="008B6572">
      <w:pPr>
        <w:ind w:left="708" w:firstLine="1"/>
        <w:jc w:val="both"/>
        <w:rPr>
          <w:rFonts w:ascii="Tahoma" w:hAnsi="Tahoma" w:cs="Tahoma"/>
          <w:color w:val="004990"/>
          <w:sz w:val="22"/>
          <w:szCs w:val="22"/>
        </w:rPr>
      </w:pPr>
    </w:p>
    <w:p w14:paraId="2A62E1B1" w14:textId="77777777" w:rsidR="008B6572" w:rsidRPr="00CE6793" w:rsidRDefault="008B6572" w:rsidP="008B6572">
      <w:pPr>
        <w:ind w:left="708" w:firstLine="1"/>
        <w:jc w:val="both"/>
        <w:rPr>
          <w:rFonts w:ascii="Tahoma" w:hAnsi="Tahoma" w:cs="Tahoma"/>
          <w:color w:val="004990"/>
          <w:sz w:val="22"/>
          <w:szCs w:val="22"/>
        </w:rPr>
      </w:pPr>
    </w:p>
    <w:p w14:paraId="49224243" w14:textId="77777777" w:rsidR="007A3548" w:rsidRPr="00E338D1" w:rsidRDefault="007A3548" w:rsidP="007A3548">
      <w:pPr>
        <w:numPr>
          <w:ilvl w:val="0"/>
          <w:numId w:val="10"/>
        </w:numPr>
        <w:ind w:left="567" w:hanging="567"/>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lastRenderedPageBreak/>
        <w:t>A</w:t>
      </w:r>
      <w:r>
        <w:rPr>
          <w:rFonts w:ascii="Tahoma" w:hAnsi="Tahoma" w:cs="Tahoma"/>
          <w:b/>
          <w:color w:val="365F91"/>
          <w:sz w:val="28"/>
          <w:szCs w:val="28"/>
          <w:lang w:eastAsia="en-US" w:bidi="en-US"/>
        </w:rPr>
        <w:t xml:space="preserve">ctividades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 xml:space="preserve">revias a la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 xml:space="preserve">resentación de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ropuestas</w:t>
      </w:r>
    </w:p>
    <w:p w14:paraId="4254D869" w14:textId="77777777" w:rsidR="007A3548" w:rsidRDefault="007A3548" w:rsidP="007A3548">
      <w:pPr>
        <w:jc w:val="both"/>
        <w:rPr>
          <w:rFonts w:ascii="Tahoma" w:hAnsi="Tahoma" w:cs="Tahoma"/>
          <w:color w:val="365F91"/>
          <w:sz w:val="22"/>
          <w:szCs w:val="22"/>
        </w:rPr>
      </w:pPr>
    </w:p>
    <w:p w14:paraId="7638509F" w14:textId="1DA1F1E4" w:rsidR="00143312" w:rsidRDefault="00D428DF" w:rsidP="00143312">
      <w:pPr>
        <w:tabs>
          <w:tab w:val="left" w:pos="1134"/>
        </w:tabs>
        <w:ind w:left="1134"/>
        <w:jc w:val="both"/>
        <w:rPr>
          <w:rFonts w:ascii="Tahoma" w:hAnsi="Tahoma" w:cs="Tahoma"/>
          <w:color w:val="004990"/>
          <w:sz w:val="22"/>
          <w:szCs w:val="22"/>
        </w:rPr>
      </w:pPr>
      <w:r w:rsidRPr="006D75A8">
        <w:rPr>
          <w:rFonts w:ascii="Tahoma" w:hAnsi="Tahoma" w:cs="Tahoma"/>
          <w:color w:val="004990"/>
          <w:sz w:val="22"/>
          <w:szCs w:val="22"/>
          <w:u w:val="single"/>
        </w:rPr>
        <w:t>Visita a los predios de ENTEL S.A.</w:t>
      </w:r>
      <w:r w:rsidR="007A3548" w:rsidRPr="006D75A8">
        <w:rPr>
          <w:rFonts w:ascii="Tahoma" w:hAnsi="Tahoma" w:cs="Tahoma"/>
          <w:color w:val="004990"/>
          <w:sz w:val="22"/>
          <w:szCs w:val="22"/>
          <w:u w:val="single"/>
        </w:rPr>
        <w:t>:</w:t>
      </w:r>
      <w:r w:rsidR="007A3548" w:rsidRPr="006D75A8">
        <w:rPr>
          <w:rFonts w:ascii="Tahoma" w:hAnsi="Tahoma" w:cs="Tahoma"/>
          <w:color w:val="004990"/>
          <w:sz w:val="22"/>
          <w:szCs w:val="22"/>
        </w:rPr>
        <w:t xml:space="preserve"> Los proponentes pueden inspeccionar en las </w:t>
      </w:r>
      <w:r w:rsidR="00E3328F" w:rsidRPr="006D75A8">
        <w:rPr>
          <w:rFonts w:ascii="Tahoma" w:hAnsi="Tahoma" w:cs="Tahoma"/>
          <w:color w:val="004990"/>
          <w:sz w:val="22"/>
          <w:szCs w:val="22"/>
        </w:rPr>
        <w:t xml:space="preserve">principales </w:t>
      </w:r>
      <w:r w:rsidR="007A3548" w:rsidRPr="006D75A8">
        <w:rPr>
          <w:rFonts w:ascii="Tahoma" w:hAnsi="Tahoma" w:cs="Tahoma"/>
          <w:color w:val="004990"/>
          <w:sz w:val="22"/>
          <w:szCs w:val="22"/>
        </w:rPr>
        <w:t>instalaciones de Entel S.A. tanto en sede nacional como en las regionales y otras que se relacionen con el objeto de la presente contratación,</w:t>
      </w:r>
      <w:r w:rsidRPr="006D75A8">
        <w:rPr>
          <w:rFonts w:ascii="Tahoma" w:hAnsi="Tahoma" w:cs="Tahoma"/>
          <w:color w:val="004990"/>
          <w:sz w:val="22"/>
          <w:szCs w:val="22"/>
        </w:rPr>
        <w:t xml:space="preserve"> en coordinación con </w:t>
      </w:r>
      <w:r w:rsidR="007F1027">
        <w:rPr>
          <w:rFonts w:ascii="Tahoma" w:hAnsi="Tahoma" w:cs="Tahoma"/>
          <w:color w:val="004990"/>
          <w:sz w:val="22"/>
          <w:szCs w:val="22"/>
        </w:rPr>
        <w:t>el Área de Ingresos y Seguros</w:t>
      </w:r>
      <w:r w:rsidRPr="006D75A8">
        <w:rPr>
          <w:rFonts w:ascii="Tahoma" w:hAnsi="Tahoma" w:cs="Tahoma"/>
          <w:color w:val="004990"/>
          <w:sz w:val="22"/>
          <w:szCs w:val="22"/>
        </w:rPr>
        <w:t xml:space="preserve">, </w:t>
      </w:r>
      <w:r w:rsidR="001E777B" w:rsidRPr="006D75A8">
        <w:rPr>
          <w:rFonts w:ascii="Tahoma" w:hAnsi="Tahoma" w:cs="Tahoma"/>
          <w:color w:val="004990"/>
          <w:sz w:val="22"/>
          <w:szCs w:val="22"/>
        </w:rPr>
        <w:t xml:space="preserve">del </w:t>
      </w:r>
      <w:r w:rsidR="00B00D07">
        <w:rPr>
          <w:rFonts w:ascii="Tahoma" w:hAnsi="Tahoma" w:cs="Tahoma"/>
          <w:color w:val="004990"/>
          <w:sz w:val="22"/>
          <w:szCs w:val="22"/>
        </w:rPr>
        <w:t>lunes</w:t>
      </w:r>
      <w:r w:rsidR="00B00D07" w:rsidRPr="006D75A8">
        <w:rPr>
          <w:rFonts w:ascii="Tahoma" w:hAnsi="Tahoma" w:cs="Tahoma"/>
          <w:color w:val="004990"/>
          <w:sz w:val="22"/>
          <w:szCs w:val="22"/>
        </w:rPr>
        <w:t xml:space="preserve"> </w:t>
      </w:r>
      <w:r w:rsidR="00B3608B">
        <w:rPr>
          <w:rFonts w:ascii="Tahoma" w:hAnsi="Tahoma" w:cs="Tahoma"/>
          <w:color w:val="004990"/>
          <w:sz w:val="22"/>
          <w:szCs w:val="22"/>
        </w:rPr>
        <w:t>15</w:t>
      </w:r>
      <w:r w:rsidR="00B00D07" w:rsidRPr="006D75A8">
        <w:rPr>
          <w:rFonts w:ascii="Tahoma" w:hAnsi="Tahoma" w:cs="Tahoma"/>
          <w:color w:val="004990"/>
          <w:sz w:val="22"/>
          <w:szCs w:val="22"/>
        </w:rPr>
        <w:t xml:space="preserve"> </w:t>
      </w:r>
      <w:r w:rsidR="001E777B" w:rsidRPr="006D75A8">
        <w:rPr>
          <w:rFonts w:ascii="Tahoma" w:hAnsi="Tahoma" w:cs="Tahoma"/>
          <w:color w:val="004990"/>
          <w:sz w:val="22"/>
          <w:szCs w:val="22"/>
        </w:rPr>
        <w:t xml:space="preserve">de </w:t>
      </w:r>
      <w:r w:rsidR="00EF31A5" w:rsidRPr="006D75A8">
        <w:rPr>
          <w:rFonts w:ascii="Tahoma" w:hAnsi="Tahoma" w:cs="Tahoma"/>
          <w:color w:val="004990"/>
          <w:sz w:val="22"/>
          <w:szCs w:val="22"/>
        </w:rPr>
        <w:t>mayo</w:t>
      </w:r>
      <w:r w:rsidR="001E777B" w:rsidRPr="006D75A8">
        <w:rPr>
          <w:rFonts w:ascii="Tahoma" w:hAnsi="Tahoma" w:cs="Tahoma"/>
          <w:color w:val="004990"/>
          <w:sz w:val="22"/>
          <w:szCs w:val="22"/>
        </w:rPr>
        <w:t xml:space="preserve"> al </w:t>
      </w:r>
      <w:r w:rsidR="002C32D7">
        <w:rPr>
          <w:rFonts w:ascii="Tahoma" w:hAnsi="Tahoma" w:cs="Tahoma"/>
          <w:color w:val="004990"/>
          <w:sz w:val="22"/>
          <w:szCs w:val="22"/>
        </w:rPr>
        <w:t>viernes</w:t>
      </w:r>
      <w:r w:rsidR="001E777B" w:rsidRPr="006D75A8">
        <w:rPr>
          <w:rFonts w:ascii="Tahoma" w:hAnsi="Tahoma" w:cs="Tahoma"/>
          <w:color w:val="004990"/>
          <w:sz w:val="22"/>
          <w:szCs w:val="22"/>
        </w:rPr>
        <w:t xml:space="preserve"> </w:t>
      </w:r>
      <w:r w:rsidR="007F1027">
        <w:rPr>
          <w:rFonts w:ascii="Tahoma" w:hAnsi="Tahoma" w:cs="Tahoma"/>
          <w:color w:val="004990"/>
          <w:sz w:val="22"/>
          <w:szCs w:val="22"/>
        </w:rPr>
        <w:t>1</w:t>
      </w:r>
      <w:r w:rsidR="00B3608B">
        <w:rPr>
          <w:rFonts w:ascii="Tahoma" w:hAnsi="Tahoma" w:cs="Tahoma"/>
          <w:color w:val="004990"/>
          <w:sz w:val="22"/>
          <w:szCs w:val="22"/>
        </w:rPr>
        <w:t>9</w:t>
      </w:r>
      <w:r w:rsidR="001E777B" w:rsidRPr="006D75A8">
        <w:rPr>
          <w:rFonts w:ascii="Tahoma" w:hAnsi="Tahoma" w:cs="Tahoma"/>
          <w:color w:val="004990"/>
          <w:sz w:val="22"/>
          <w:szCs w:val="22"/>
        </w:rPr>
        <w:t xml:space="preserve"> de </w:t>
      </w:r>
      <w:r w:rsidR="00EF31A5" w:rsidRPr="006D75A8">
        <w:rPr>
          <w:rFonts w:ascii="Tahoma" w:hAnsi="Tahoma" w:cs="Tahoma"/>
          <w:color w:val="004990"/>
          <w:sz w:val="22"/>
          <w:szCs w:val="22"/>
        </w:rPr>
        <w:t>mayo</w:t>
      </w:r>
      <w:r w:rsidR="001E777B" w:rsidRPr="006D75A8">
        <w:rPr>
          <w:rFonts w:ascii="Tahoma" w:hAnsi="Tahoma" w:cs="Tahoma"/>
          <w:color w:val="004990"/>
          <w:sz w:val="22"/>
          <w:szCs w:val="22"/>
        </w:rPr>
        <w:t xml:space="preserve"> de 201</w:t>
      </w:r>
      <w:r w:rsidR="002C32D7">
        <w:rPr>
          <w:rFonts w:ascii="Tahoma" w:hAnsi="Tahoma" w:cs="Tahoma"/>
          <w:color w:val="004990"/>
          <w:sz w:val="22"/>
          <w:szCs w:val="22"/>
        </w:rPr>
        <w:t>7</w:t>
      </w:r>
      <w:r w:rsidR="00A528BB" w:rsidRPr="006D75A8">
        <w:rPr>
          <w:rFonts w:ascii="Tahoma" w:hAnsi="Tahoma" w:cs="Tahoma"/>
          <w:color w:val="004990"/>
          <w:sz w:val="22"/>
          <w:szCs w:val="22"/>
        </w:rPr>
        <w:t xml:space="preserve"> de acuerdo </w:t>
      </w:r>
      <w:proofErr w:type="spellStart"/>
      <w:r w:rsidR="00A528BB" w:rsidRPr="006D75A8">
        <w:rPr>
          <w:rFonts w:ascii="Tahoma" w:hAnsi="Tahoma" w:cs="Tahoma"/>
          <w:color w:val="004990"/>
          <w:sz w:val="22"/>
          <w:szCs w:val="22"/>
        </w:rPr>
        <w:t>a</w:t>
      </w:r>
      <w:proofErr w:type="spellEnd"/>
      <w:r w:rsidR="00A528BB" w:rsidRPr="006D75A8">
        <w:rPr>
          <w:rFonts w:ascii="Tahoma" w:hAnsi="Tahoma" w:cs="Tahoma"/>
          <w:color w:val="004990"/>
          <w:sz w:val="22"/>
          <w:szCs w:val="22"/>
        </w:rPr>
        <w:t xml:space="preserve"> cronograma</w:t>
      </w:r>
      <w:r w:rsidR="005A297F">
        <w:rPr>
          <w:rFonts w:ascii="Tahoma" w:hAnsi="Tahoma" w:cs="Tahoma"/>
          <w:color w:val="004990"/>
          <w:sz w:val="22"/>
          <w:szCs w:val="22"/>
        </w:rPr>
        <w:t>:</w:t>
      </w:r>
    </w:p>
    <w:p w14:paraId="6293F3F0" w14:textId="77777777" w:rsidR="001354B9" w:rsidRDefault="001354B9" w:rsidP="00143312">
      <w:pPr>
        <w:tabs>
          <w:tab w:val="left" w:pos="1134"/>
        </w:tabs>
        <w:ind w:left="1134"/>
        <w:jc w:val="both"/>
        <w:rPr>
          <w:rFonts w:ascii="Tahoma" w:hAnsi="Tahoma" w:cs="Tahoma"/>
          <w:color w:val="004990"/>
          <w:sz w:val="22"/>
          <w:szCs w:val="22"/>
        </w:rPr>
      </w:pPr>
    </w:p>
    <w:p w14:paraId="6102206B" w14:textId="77777777" w:rsidR="001354B9" w:rsidRDefault="001354B9" w:rsidP="00143312">
      <w:pPr>
        <w:tabs>
          <w:tab w:val="left" w:pos="1134"/>
        </w:tabs>
        <w:ind w:left="1134"/>
        <w:jc w:val="both"/>
        <w:rPr>
          <w:rFonts w:ascii="Tahoma" w:hAnsi="Tahoma" w:cs="Tahoma"/>
          <w:color w:val="004990"/>
          <w:sz w:val="22"/>
          <w:szCs w:val="22"/>
        </w:rPr>
      </w:pPr>
    </w:p>
    <w:p w14:paraId="29A287BB" w14:textId="77777777" w:rsidR="001354B9" w:rsidRDefault="001354B9" w:rsidP="00143312">
      <w:pPr>
        <w:tabs>
          <w:tab w:val="left" w:pos="1134"/>
        </w:tabs>
        <w:ind w:left="1134"/>
        <w:jc w:val="both"/>
        <w:rPr>
          <w:rFonts w:ascii="Tahoma" w:hAnsi="Tahoma" w:cs="Tahoma"/>
          <w:color w:val="004990"/>
          <w:sz w:val="22"/>
          <w:szCs w:val="22"/>
        </w:rPr>
      </w:pPr>
    </w:p>
    <w:p w14:paraId="5B3DE91F" w14:textId="77777777" w:rsidR="001354B9" w:rsidRDefault="001354B9" w:rsidP="00143312">
      <w:pPr>
        <w:tabs>
          <w:tab w:val="left" w:pos="1134"/>
        </w:tabs>
        <w:ind w:left="1134"/>
        <w:jc w:val="both"/>
        <w:rPr>
          <w:rFonts w:ascii="Tahoma" w:hAnsi="Tahoma" w:cs="Tahoma"/>
          <w:color w:val="004990"/>
          <w:sz w:val="22"/>
          <w:szCs w:val="22"/>
        </w:rPr>
      </w:pPr>
    </w:p>
    <w:p w14:paraId="71254272" w14:textId="77777777" w:rsidR="001354B9" w:rsidRDefault="001354B9" w:rsidP="00143312">
      <w:pPr>
        <w:tabs>
          <w:tab w:val="left" w:pos="1134"/>
        </w:tabs>
        <w:ind w:left="1134"/>
        <w:jc w:val="both"/>
        <w:rPr>
          <w:rFonts w:ascii="Tahoma" w:hAnsi="Tahoma" w:cs="Tahoma"/>
          <w:color w:val="004990"/>
          <w:sz w:val="22"/>
          <w:szCs w:val="22"/>
        </w:rPr>
      </w:pPr>
    </w:p>
    <w:p w14:paraId="3D72F6BE" w14:textId="77777777" w:rsidR="001354B9" w:rsidRDefault="001354B9" w:rsidP="00143312">
      <w:pPr>
        <w:tabs>
          <w:tab w:val="left" w:pos="1134"/>
        </w:tabs>
        <w:ind w:left="1134"/>
        <w:jc w:val="both"/>
        <w:rPr>
          <w:rFonts w:ascii="Tahoma" w:hAnsi="Tahoma" w:cs="Tahoma"/>
          <w:color w:val="004990"/>
          <w:sz w:val="22"/>
          <w:szCs w:val="22"/>
        </w:rPr>
      </w:pPr>
    </w:p>
    <w:p w14:paraId="7E709D14" w14:textId="77777777" w:rsidR="001354B9" w:rsidRDefault="001354B9" w:rsidP="00143312">
      <w:pPr>
        <w:tabs>
          <w:tab w:val="left" w:pos="1134"/>
        </w:tabs>
        <w:ind w:left="1134"/>
        <w:jc w:val="both"/>
        <w:rPr>
          <w:rFonts w:ascii="Tahoma" w:hAnsi="Tahoma" w:cs="Tahoma"/>
          <w:color w:val="004990"/>
          <w:sz w:val="22"/>
          <w:szCs w:val="22"/>
        </w:rPr>
      </w:pPr>
    </w:p>
    <w:p w14:paraId="41470219" w14:textId="77777777" w:rsidR="001354B9" w:rsidRDefault="001354B9" w:rsidP="00143312">
      <w:pPr>
        <w:tabs>
          <w:tab w:val="left" w:pos="1134"/>
        </w:tabs>
        <w:ind w:left="1134"/>
        <w:jc w:val="both"/>
        <w:rPr>
          <w:rFonts w:ascii="Tahoma" w:hAnsi="Tahoma" w:cs="Tahoma"/>
          <w:color w:val="004990"/>
          <w:sz w:val="22"/>
          <w:szCs w:val="22"/>
        </w:rPr>
      </w:pPr>
    </w:p>
    <w:p w14:paraId="5C286068" w14:textId="77777777" w:rsidR="001354B9" w:rsidRDefault="001354B9" w:rsidP="00143312">
      <w:pPr>
        <w:tabs>
          <w:tab w:val="left" w:pos="1134"/>
        </w:tabs>
        <w:ind w:left="1134"/>
        <w:jc w:val="both"/>
        <w:rPr>
          <w:rFonts w:ascii="Tahoma" w:hAnsi="Tahoma" w:cs="Tahoma"/>
          <w:color w:val="004990"/>
          <w:sz w:val="22"/>
          <w:szCs w:val="22"/>
        </w:rPr>
      </w:pPr>
    </w:p>
    <w:p w14:paraId="14076221" w14:textId="77777777" w:rsidR="001354B9" w:rsidRDefault="001354B9" w:rsidP="00143312">
      <w:pPr>
        <w:tabs>
          <w:tab w:val="left" w:pos="1134"/>
        </w:tabs>
        <w:ind w:left="1134"/>
        <w:jc w:val="both"/>
        <w:rPr>
          <w:rFonts w:ascii="Tahoma" w:hAnsi="Tahoma" w:cs="Tahoma"/>
          <w:color w:val="004990"/>
          <w:sz w:val="22"/>
          <w:szCs w:val="22"/>
        </w:rPr>
      </w:pPr>
    </w:p>
    <w:p w14:paraId="3599AC2A" w14:textId="77777777" w:rsidR="00143312" w:rsidRDefault="00143312" w:rsidP="00143312">
      <w:pPr>
        <w:tabs>
          <w:tab w:val="left" w:pos="1134"/>
        </w:tabs>
        <w:jc w:val="both"/>
        <w:rPr>
          <w:rFonts w:ascii="Tahoma" w:hAnsi="Tahoma" w:cs="Tahoma"/>
          <w:color w:val="004990"/>
          <w:sz w:val="22"/>
          <w:szCs w:val="22"/>
        </w:rPr>
      </w:pPr>
    </w:p>
    <w:tbl>
      <w:tblPr>
        <w:tblStyle w:val="Tablaconcuadrcula4"/>
        <w:tblpPr w:leftFromText="141" w:rightFromText="141" w:vertAnchor="page" w:horzAnchor="margin" w:tblpXSpec="right" w:tblpY="3691"/>
        <w:tblW w:w="8409" w:type="dxa"/>
        <w:tblLayout w:type="fixed"/>
        <w:tblLook w:val="04A0" w:firstRow="1" w:lastRow="0" w:firstColumn="1" w:lastColumn="0" w:noHBand="0" w:noVBand="1"/>
      </w:tblPr>
      <w:tblGrid>
        <w:gridCol w:w="1629"/>
        <w:gridCol w:w="1107"/>
        <w:gridCol w:w="1107"/>
        <w:gridCol w:w="1245"/>
        <w:gridCol w:w="1107"/>
        <w:gridCol w:w="1107"/>
        <w:gridCol w:w="1107"/>
      </w:tblGrid>
      <w:tr w:rsidR="001354B9" w:rsidRPr="00143312" w14:paraId="329C9D0B" w14:textId="77777777" w:rsidTr="001354B9">
        <w:trPr>
          <w:trHeight w:val="355"/>
        </w:trPr>
        <w:tc>
          <w:tcPr>
            <w:tcW w:w="1629" w:type="dxa"/>
          </w:tcPr>
          <w:p w14:paraId="03311BE6" w14:textId="77777777" w:rsidR="001354B9" w:rsidRPr="00143312" w:rsidRDefault="001354B9" w:rsidP="001354B9">
            <w:pPr>
              <w:rPr>
                <w:rFonts w:ascii="Tahoma" w:hAnsi="Tahoma" w:cs="Tahoma"/>
                <w:b/>
                <w:color w:val="365F91" w:themeColor="accent1" w:themeShade="BF"/>
                <w:sz w:val="18"/>
                <w:szCs w:val="18"/>
              </w:rPr>
            </w:pPr>
            <w:r w:rsidRPr="00143312">
              <w:rPr>
                <w:rFonts w:ascii="Tahoma" w:hAnsi="Tahoma" w:cs="Tahoma"/>
                <w:b/>
                <w:color w:val="365F91" w:themeColor="accent1" w:themeShade="BF"/>
                <w:sz w:val="18"/>
                <w:szCs w:val="18"/>
              </w:rPr>
              <w:t>SITIOS/FECHA</w:t>
            </w:r>
          </w:p>
          <w:p w14:paraId="0E080174" w14:textId="77777777" w:rsidR="001354B9" w:rsidRPr="00143312" w:rsidRDefault="001354B9" w:rsidP="001354B9">
            <w:pPr>
              <w:rPr>
                <w:rFonts w:ascii="Tahoma" w:hAnsi="Tahoma" w:cs="Tahoma"/>
                <w:b/>
                <w:color w:val="365F91" w:themeColor="accent1" w:themeShade="BF"/>
                <w:sz w:val="18"/>
                <w:szCs w:val="18"/>
              </w:rPr>
            </w:pPr>
          </w:p>
        </w:tc>
        <w:tc>
          <w:tcPr>
            <w:tcW w:w="1107" w:type="dxa"/>
          </w:tcPr>
          <w:p w14:paraId="642C69C6" w14:textId="77777777" w:rsidR="001354B9" w:rsidRPr="00143312" w:rsidRDefault="001354B9" w:rsidP="001354B9">
            <w:pPr>
              <w:rPr>
                <w:rFonts w:ascii="Tahoma" w:hAnsi="Tahoma" w:cs="Tahoma"/>
                <w:b/>
                <w:color w:val="365F91" w:themeColor="accent1" w:themeShade="BF"/>
                <w:sz w:val="18"/>
                <w:szCs w:val="18"/>
              </w:rPr>
            </w:pPr>
            <w:r>
              <w:rPr>
                <w:rFonts w:ascii="Tahoma" w:hAnsi="Tahoma" w:cs="Tahoma"/>
                <w:b/>
                <w:color w:val="365F91" w:themeColor="accent1" w:themeShade="BF"/>
                <w:sz w:val="18"/>
                <w:szCs w:val="18"/>
              </w:rPr>
              <w:t>Lunes</w:t>
            </w:r>
            <w:r w:rsidRPr="00143312">
              <w:rPr>
                <w:rFonts w:ascii="Tahoma" w:hAnsi="Tahoma" w:cs="Tahoma"/>
                <w:b/>
                <w:color w:val="365F91" w:themeColor="accent1" w:themeShade="BF"/>
                <w:sz w:val="18"/>
                <w:szCs w:val="18"/>
              </w:rPr>
              <w:t xml:space="preserve"> </w:t>
            </w:r>
            <w:r>
              <w:rPr>
                <w:rFonts w:ascii="Tahoma" w:hAnsi="Tahoma" w:cs="Tahoma"/>
                <w:b/>
                <w:color w:val="365F91" w:themeColor="accent1" w:themeShade="BF"/>
                <w:sz w:val="18"/>
                <w:szCs w:val="18"/>
              </w:rPr>
              <w:t>15</w:t>
            </w:r>
            <w:r w:rsidRPr="00143312">
              <w:rPr>
                <w:rFonts w:ascii="Tahoma" w:hAnsi="Tahoma" w:cs="Tahoma"/>
                <w:b/>
                <w:color w:val="365F91" w:themeColor="accent1" w:themeShade="BF"/>
                <w:sz w:val="18"/>
                <w:szCs w:val="18"/>
              </w:rPr>
              <w:t>.05.1</w:t>
            </w:r>
            <w:r>
              <w:rPr>
                <w:rFonts w:ascii="Tahoma" w:hAnsi="Tahoma" w:cs="Tahoma"/>
                <w:b/>
                <w:color w:val="365F91" w:themeColor="accent1" w:themeShade="BF"/>
                <w:sz w:val="18"/>
                <w:szCs w:val="18"/>
              </w:rPr>
              <w:t>7</w:t>
            </w:r>
          </w:p>
        </w:tc>
        <w:tc>
          <w:tcPr>
            <w:tcW w:w="1107" w:type="dxa"/>
          </w:tcPr>
          <w:p w14:paraId="16E2CF56" w14:textId="77777777" w:rsidR="001354B9" w:rsidRPr="00143312" w:rsidRDefault="001354B9" w:rsidP="001354B9">
            <w:pPr>
              <w:rPr>
                <w:rFonts w:ascii="Tahoma" w:hAnsi="Tahoma" w:cs="Tahoma"/>
                <w:b/>
                <w:color w:val="365F91" w:themeColor="accent1" w:themeShade="BF"/>
                <w:sz w:val="18"/>
                <w:szCs w:val="18"/>
              </w:rPr>
            </w:pPr>
            <w:r>
              <w:rPr>
                <w:rFonts w:ascii="Tahoma" w:hAnsi="Tahoma" w:cs="Tahoma"/>
                <w:b/>
                <w:color w:val="365F91" w:themeColor="accent1" w:themeShade="BF"/>
                <w:sz w:val="18"/>
                <w:szCs w:val="18"/>
              </w:rPr>
              <w:t>Martes</w:t>
            </w:r>
            <w:r w:rsidRPr="00143312">
              <w:rPr>
                <w:rFonts w:ascii="Tahoma" w:hAnsi="Tahoma" w:cs="Tahoma"/>
                <w:b/>
                <w:color w:val="365F91" w:themeColor="accent1" w:themeShade="BF"/>
                <w:sz w:val="18"/>
                <w:szCs w:val="18"/>
              </w:rPr>
              <w:t xml:space="preserve"> </w:t>
            </w:r>
            <w:r>
              <w:rPr>
                <w:rFonts w:ascii="Tahoma" w:hAnsi="Tahoma" w:cs="Tahoma"/>
                <w:b/>
                <w:color w:val="365F91" w:themeColor="accent1" w:themeShade="BF"/>
                <w:sz w:val="18"/>
                <w:szCs w:val="18"/>
              </w:rPr>
              <w:t>16</w:t>
            </w:r>
            <w:r w:rsidRPr="00143312">
              <w:rPr>
                <w:rFonts w:ascii="Tahoma" w:hAnsi="Tahoma" w:cs="Tahoma"/>
                <w:b/>
                <w:color w:val="365F91" w:themeColor="accent1" w:themeShade="BF"/>
                <w:sz w:val="18"/>
                <w:szCs w:val="18"/>
              </w:rPr>
              <w:t>.05.1</w:t>
            </w:r>
            <w:r>
              <w:rPr>
                <w:rFonts w:ascii="Tahoma" w:hAnsi="Tahoma" w:cs="Tahoma"/>
                <w:b/>
                <w:color w:val="365F91" w:themeColor="accent1" w:themeShade="BF"/>
                <w:sz w:val="18"/>
                <w:szCs w:val="18"/>
              </w:rPr>
              <w:t>7</w:t>
            </w:r>
          </w:p>
        </w:tc>
        <w:tc>
          <w:tcPr>
            <w:tcW w:w="1245" w:type="dxa"/>
          </w:tcPr>
          <w:p w14:paraId="1638DA21" w14:textId="77777777" w:rsidR="001354B9" w:rsidRPr="00143312" w:rsidRDefault="001354B9" w:rsidP="001354B9">
            <w:pPr>
              <w:rPr>
                <w:rFonts w:ascii="Tahoma" w:hAnsi="Tahoma" w:cs="Tahoma"/>
                <w:b/>
                <w:color w:val="365F91" w:themeColor="accent1" w:themeShade="BF"/>
                <w:sz w:val="18"/>
                <w:szCs w:val="18"/>
              </w:rPr>
            </w:pPr>
            <w:proofErr w:type="spellStart"/>
            <w:r>
              <w:rPr>
                <w:rFonts w:ascii="Tahoma" w:hAnsi="Tahoma" w:cs="Tahoma"/>
                <w:b/>
                <w:color w:val="365F91" w:themeColor="accent1" w:themeShade="BF"/>
                <w:sz w:val="18"/>
                <w:szCs w:val="18"/>
              </w:rPr>
              <w:t>Miercoles</w:t>
            </w:r>
            <w:proofErr w:type="spellEnd"/>
            <w:r w:rsidRPr="00143312">
              <w:rPr>
                <w:rFonts w:ascii="Tahoma" w:hAnsi="Tahoma" w:cs="Tahoma"/>
                <w:b/>
                <w:color w:val="365F91" w:themeColor="accent1" w:themeShade="BF"/>
                <w:sz w:val="18"/>
                <w:szCs w:val="18"/>
              </w:rPr>
              <w:t xml:space="preserve"> </w:t>
            </w:r>
            <w:r>
              <w:rPr>
                <w:rFonts w:ascii="Tahoma" w:hAnsi="Tahoma" w:cs="Tahoma"/>
                <w:b/>
                <w:color w:val="365F91" w:themeColor="accent1" w:themeShade="BF"/>
                <w:sz w:val="18"/>
                <w:szCs w:val="18"/>
              </w:rPr>
              <w:t>17</w:t>
            </w:r>
            <w:r w:rsidRPr="00143312">
              <w:rPr>
                <w:rFonts w:ascii="Tahoma" w:hAnsi="Tahoma" w:cs="Tahoma"/>
                <w:b/>
                <w:color w:val="365F91" w:themeColor="accent1" w:themeShade="BF"/>
                <w:sz w:val="18"/>
                <w:szCs w:val="18"/>
              </w:rPr>
              <w:t>.05.1</w:t>
            </w:r>
            <w:r>
              <w:rPr>
                <w:rFonts w:ascii="Tahoma" w:hAnsi="Tahoma" w:cs="Tahoma"/>
                <w:b/>
                <w:color w:val="365F91" w:themeColor="accent1" w:themeShade="BF"/>
                <w:sz w:val="18"/>
                <w:szCs w:val="18"/>
              </w:rPr>
              <w:t>7</w:t>
            </w:r>
          </w:p>
        </w:tc>
        <w:tc>
          <w:tcPr>
            <w:tcW w:w="1107" w:type="dxa"/>
          </w:tcPr>
          <w:p w14:paraId="1E14ED32" w14:textId="77777777" w:rsidR="001354B9" w:rsidRPr="00143312" w:rsidRDefault="001354B9" w:rsidP="001354B9">
            <w:pPr>
              <w:rPr>
                <w:rFonts w:ascii="Tahoma" w:hAnsi="Tahoma" w:cs="Tahoma"/>
                <w:b/>
                <w:color w:val="365F91" w:themeColor="accent1" w:themeShade="BF"/>
                <w:sz w:val="18"/>
                <w:szCs w:val="18"/>
              </w:rPr>
            </w:pPr>
            <w:r>
              <w:rPr>
                <w:rFonts w:ascii="Tahoma" w:hAnsi="Tahoma" w:cs="Tahoma"/>
                <w:b/>
                <w:color w:val="365F91" w:themeColor="accent1" w:themeShade="BF"/>
                <w:sz w:val="18"/>
                <w:szCs w:val="18"/>
              </w:rPr>
              <w:t>Jueves</w:t>
            </w:r>
            <w:r w:rsidRPr="00143312">
              <w:rPr>
                <w:rFonts w:ascii="Tahoma" w:hAnsi="Tahoma" w:cs="Tahoma"/>
                <w:b/>
                <w:color w:val="365F91" w:themeColor="accent1" w:themeShade="BF"/>
                <w:sz w:val="18"/>
                <w:szCs w:val="18"/>
              </w:rPr>
              <w:t xml:space="preserve"> </w:t>
            </w:r>
          </w:p>
          <w:p w14:paraId="23DC5C66" w14:textId="77777777" w:rsidR="001354B9" w:rsidRPr="00143312" w:rsidRDefault="001354B9" w:rsidP="001354B9">
            <w:pPr>
              <w:rPr>
                <w:rFonts w:ascii="Tahoma" w:hAnsi="Tahoma" w:cs="Tahoma"/>
                <w:b/>
                <w:color w:val="365F91" w:themeColor="accent1" w:themeShade="BF"/>
                <w:sz w:val="18"/>
                <w:szCs w:val="18"/>
              </w:rPr>
            </w:pPr>
            <w:r>
              <w:rPr>
                <w:rFonts w:ascii="Tahoma" w:hAnsi="Tahoma" w:cs="Tahoma"/>
                <w:b/>
                <w:color w:val="365F91" w:themeColor="accent1" w:themeShade="BF"/>
                <w:sz w:val="18"/>
                <w:szCs w:val="18"/>
              </w:rPr>
              <w:t>18</w:t>
            </w:r>
            <w:r w:rsidRPr="00143312">
              <w:rPr>
                <w:rFonts w:ascii="Tahoma" w:hAnsi="Tahoma" w:cs="Tahoma"/>
                <w:b/>
                <w:color w:val="365F91" w:themeColor="accent1" w:themeShade="BF"/>
                <w:sz w:val="18"/>
                <w:szCs w:val="18"/>
              </w:rPr>
              <w:t>.05.1</w:t>
            </w:r>
            <w:r>
              <w:rPr>
                <w:rFonts w:ascii="Tahoma" w:hAnsi="Tahoma" w:cs="Tahoma"/>
                <w:b/>
                <w:color w:val="365F91" w:themeColor="accent1" w:themeShade="BF"/>
                <w:sz w:val="18"/>
                <w:szCs w:val="18"/>
              </w:rPr>
              <w:t>7</w:t>
            </w:r>
          </w:p>
        </w:tc>
        <w:tc>
          <w:tcPr>
            <w:tcW w:w="1107" w:type="dxa"/>
          </w:tcPr>
          <w:p w14:paraId="57D18899" w14:textId="77777777" w:rsidR="001354B9" w:rsidRDefault="001354B9" w:rsidP="001354B9">
            <w:pPr>
              <w:rPr>
                <w:rFonts w:ascii="Tahoma" w:hAnsi="Tahoma" w:cs="Tahoma"/>
                <w:b/>
                <w:color w:val="365F91" w:themeColor="accent1" w:themeShade="BF"/>
                <w:sz w:val="18"/>
                <w:szCs w:val="18"/>
              </w:rPr>
            </w:pPr>
            <w:r>
              <w:rPr>
                <w:rFonts w:ascii="Tahoma" w:hAnsi="Tahoma" w:cs="Tahoma"/>
                <w:b/>
                <w:color w:val="365F91" w:themeColor="accent1" w:themeShade="BF"/>
                <w:sz w:val="18"/>
                <w:szCs w:val="18"/>
              </w:rPr>
              <w:t>Viernes</w:t>
            </w:r>
          </w:p>
          <w:p w14:paraId="1C7243BB" w14:textId="77777777" w:rsidR="001354B9" w:rsidRPr="00143312" w:rsidRDefault="001354B9" w:rsidP="001354B9">
            <w:pPr>
              <w:rPr>
                <w:rFonts w:ascii="Tahoma" w:hAnsi="Tahoma" w:cs="Tahoma"/>
                <w:b/>
                <w:color w:val="365F91" w:themeColor="accent1" w:themeShade="BF"/>
                <w:sz w:val="18"/>
                <w:szCs w:val="18"/>
              </w:rPr>
            </w:pPr>
            <w:r>
              <w:rPr>
                <w:rFonts w:ascii="Tahoma" w:hAnsi="Tahoma" w:cs="Tahoma"/>
                <w:b/>
                <w:color w:val="365F91" w:themeColor="accent1" w:themeShade="BF"/>
                <w:sz w:val="18"/>
                <w:szCs w:val="18"/>
              </w:rPr>
              <w:t>19</w:t>
            </w:r>
            <w:r w:rsidRPr="00143312">
              <w:rPr>
                <w:rFonts w:ascii="Tahoma" w:hAnsi="Tahoma" w:cs="Tahoma"/>
                <w:b/>
                <w:color w:val="365F91" w:themeColor="accent1" w:themeShade="BF"/>
                <w:sz w:val="18"/>
                <w:szCs w:val="18"/>
              </w:rPr>
              <w:t>.05.1</w:t>
            </w:r>
            <w:r>
              <w:rPr>
                <w:rFonts w:ascii="Tahoma" w:hAnsi="Tahoma" w:cs="Tahoma"/>
                <w:b/>
                <w:color w:val="365F91" w:themeColor="accent1" w:themeShade="BF"/>
                <w:sz w:val="18"/>
                <w:szCs w:val="18"/>
              </w:rPr>
              <w:t>7</w:t>
            </w:r>
          </w:p>
        </w:tc>
        <w:tc>
          <w:tcPr>
            <w:tcW w:w="1107" w:type="dxa"/>
          </w:tcPr>
          <w:p w14:paraId="669D10DB" w14:textId="77777777" w:rsidR="001354B9" w:rsidRPr="00143312" w:rsidRDefault="001354B9" w:rsidP="001354B9">
            <w:pPr>
              <w:rPr>
                <w:rFonts w:ascii="Tahoma" w:hAnsi="Tahoma" w:cs="Tahoma"/>
                <w:b/>
                <w:color w:val="365F91" w:themeColor="accent1" w:themeShade="BF"/>
                <w:sz w:val="18"/>
                <w:szCs w:val="18"/>
              </w:rPr>
            </w:pPr>
            <w:r w:rsidRPr="00143312">
              <w:rPr>
                <w:rFonts w:ascii="Tahoma" w:hAnsi="Tahoma" w:cs="Tahoma"/>
                <w:b/>
                <w:color w:val="365F91" w:themeColor="accent1" w:themeShade="BF"/>
                <w:sz w:val="18"/>
                <w:szCs w:val="18"/>
              </w:rPr>
              <w:t>Punto de Reunión</w:t>
            </w:r>
          </w:p>
        </w:tc>
      </w:tr>
      <w:tr w:rsidR="001354B9" w:rsidRPr="00143312" w14:paraId="45F77ACC" w14:textId="77777777" w:rsidTr="001354B9">
        <w:trPr>
          <w:trHeight w:val="171"/>
        </w:trPr>
        <w:tc>
          <w:tcPr>
            <w:tcW w:w="1629" w:type="dxa"/>
          </w:tcPr>
          <w:p w14:paraId="3D416FA9" w14:textId="77777777" w:rsidR="001354B9" w:rsidRPr="00143312" w:rsidRDefault="001354B9" w:rsidP="001354B9">
            <w:pPr>
              <w:rPr>
                <w:rFonts w:ascii="Tahoma" w:hAnsi="Tahoma" w:cs="Tahoma"/>
                <w:b/>
                <w:color w:val="365F91" w:themeColor="accent1" w:themeShade="BF"/>
                <w:sz w:val="18"/>
                <w:szCs w:val="18"/>
              </w:rPr>
            </w:pPr>
            <w:r>
              <w:rPr>
                <w:rFonts w:ascii="Tahoma" w:hAnsi="Tahoma" w:cs="Tahoma"/>
                <w:b/>
                <w:color w:val="365F91" w:themeColor="accent1" w:themeShade="BF"/>
                <w:sz w:val="18"/>
                <w:szCs w:val="18"/>
              </w:rPr>
              <w:t xml:space="preserve">SANTA CRUZ </w:t>
            </w:r>
          </w:p>
        </w:tc>
        <w:tc>
          <w:tcPr>
            <w:tcW w:w="1107" w:type="dxa"/>
          </w:tcPr>
          <w:p w14:paraId="126576DF"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598DFFA2" w14:textId="77777777" w:rsidR="001354B9" w:rsidRPr="00143312" w:rsidRDefault="001354B9" w:rsidP="001354B9">
            <w:pPr>
              <w:rPr>
                <w:rFonts w:ascii="Tahoma" w:hAnsi="Tahoma" w:cs="Tahoma"/>
                <w:color w:val="365F91" w:themeColor="accent1" w:themeShade="BF"/>
                <w:sz w:val="18"/>
                <w:szCs w:val="18"/>
              </w:rPr>
            </w:pPr>
          </w:p>
        </w:tc>
        <w:tc>
          <w:tcPr>
            <w:tcW w:w="1245" w:type="dxa"/>
          </w:tcPr>
          <w:p w14:paraId="3794D3A7"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6388736D"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04C0FA90"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7A59113E" w14:textId="77777777" w:rsidR="001354B9" w:rsidRPr="00143312" w:rsidRDefault="001354B9" w:rsidP="001354B9">
            <w:pPr>
              <w:rPr>
                <w:rFonts w:ascii="Tahoma" w:hAnsi="Tahoma" w:cs="Tahoma"/>
                <w:color w:val="365F91" w:themeColor="accent1" w:themeShade="BF"/>
                <w:sz w:val="18"/>
                <w:szCs w:val="18"/>
              </w:rPr>
            </w:pPr>
          </w:p>
        </w:tc>
      </w:tr>
      <w:tr w:rsidR="001354B9" w:rsidRPr="00143312" w14:paraId="5FBBF9FD" w14:textId="77777777" w:rsidTr="001354B9">
        <w:trPr>
          <w:trHeight w:val="434"/>
        </w:trPr>
        <w:tc>
          <w:tcPr>
            <w:tcW w:w="1629" w:type="dxa"/>
          </w:tcPr>
          <w:p w14:paraId="422EC6F1" w14:textId="77777777" w:rsidR="001354B9" w:rsidRDefault="001354B9" w:rsidP="001354B9">
            <w:pPr>
              <w:rPr>
                <w:rFonts w:ascii="Tahoma" w:hAnsi="Tahoma" w:cs="Tahoma"/>
                <w:color w:val="365F91" w:themeColor="accent1" w:themeShade="BF"/>
                <w:sz w:val="18"/>
                <w:szCs w:val="18"/>
              </w:rPr>
            </w:pPr>
            <w:r>
              <w:rPr>
                <w:rFonts w:ascii="Tahoma" w:hAnsi="Tahoma" w:cs="Tahoma"/>
                <w:color w:val="365F91" w:themeColor="accent1" w:themeShade="BF"/>
                <w:sz w:val="18"/>
                <w:szCs w:val="18"/>
              </w:rPr>
              <w:t xml:space="preserve">Edificio Entel </w:t>
            </w:r>
            <w:proofErr w:type="spellStart"/>
            <w:r>
              <w:rPr>
                <w:rFonts w:ascii="Tahoma" w:hAnsi="Tahoma" w:cs="Tahoma"/>
                <w:color w:val="365F91" w:themeColor="accent1" w:themeShade="BF"/>
                <w:sz w:val="18"/>
                <w:szCs w:val="18"/>
              </w:rPr>
              <w:t>Movil</w:t>
            </w:r>
            <w:proofErr w:type="spellEnd"/>
            <w:r>
              <w:rPr>
                <w:rFonts w:ascii="Tahoma" w:hAnsi="Tahoma" w:cs="Tahoma"/>
                <w:color w:val="365F91" w:themeColor="accent1" w:themeShade="BF"/>
                <w:sz w:val="18"/>
                <w:szCs w:val="18"/>
              </w:rPr>
              <w:t xml:space="preserve"> </w:t>
            </w:r>
          </w:p>
          <w:p w14:paraId="1792D56F"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7712BA8B" w14:textId="77777777" w:rsidR="001354B9" w:rsidRPr="00143312" w:rsidRDefault="001354B9" w:rsidP="001354B9">
            <w:pPr>
              <w:rPr>
                <w:rFonts w:ascii="Tahoma" w:hAnsi="Tahoma" w:cs="Tahoma"/>
                <w:color w:val="365F91" w:themeColor="accent1" w:themeShade="BF"/>
                <w:sz w:val="18"/>
                <w:szCs w:val="18"/>
              </w:rPr>
            </w:pPr>
            <w:r>
              <w:rPr>
                <w:rFonts w:ascii="Tahoma" w:hAnsi="Tahoma" w:cs="Tahoma"/>
                <w:color w:val="365F91" w:themeColor="accent1" w:themeShade="BF"/>
                <w:sz w:val="18"/>
                <w:szCs w:val="18"/>
              </w:rPr>
              <w:t>09:00 – 12:30</w:t>
            </w:r>
          </w:p>
        </w:tc>
        <w:tc>
          <w:tcPr>
            <w:tcW w:w="1107" w:type="dxa"/>
          </w:tcPr>
          <w:p w14:paraId="248B61AE" w14:textId="77777777" w:rsidR="001354B9" w:rsidRPr="00143312" w:rsidRDefault="001354B9" w:rsidP="001354B9">
            <w:pPr>
              <w:rPr>
                <w:rFonts w:ascii="Tahoma" w:hAnsi="Tahoma" w:cs="Tahoma"/>
                <w:color w:val="365F91" w:themeColor="accent1" w:themeShade="BF"/>
                <w:sz w:val="18"/>
                <w:szCs w:val="18"/>
              </w:rPr>
            </w:pPr>
          </w:p>
        </w:tc>
        <w:tc>
          <w:tcPr>
            <w:tcW w:w="1245" w:type="dxa"/>
          </w:tcPr>
          <w:p w14:paraId="122F1B5E"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34399FBE"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21B21783"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483CCE1D" w14:textId="77777777" w:rsidR="001354B9" w:rsidRPr="00143312" w:rsidRDefault="001354B9" w:rsidP="001354B9">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Ingreso del Edificio</w:t>
            </w:r>
          </w:p>
        </w:tc>
      </w:tr>
      <w:tr w:rsidR="001354B9" w:rsidRPr="00143312" w14:paraId="0E10AF9F" w14:textId="77777777" w:rsidTr="001354B9">
        <w:trPr>
          <w:trHeight w:val="391"/>
        </w:trPr>
        <w:tc>
          <w:tcPr>
            <w:tcW w:w="1629" w:type="dxa"/>
          </w:tcPr>
          <w:p w14:paraId="49723561" w14:textId="77777777" w:rsidR="001354B9" w:rsidRPr="00143312" w:rsidRDefault="001354B9" w:rsidP="001354B9">
            <w:pPr>
              <w:rPr>
                <w:rFonts w:ascii="Tahoma" w:hAnsi="Tahoma" w:cs="Tahoma"/>
                <w:color w:val="365F91" w:themeColor="accent1" w:themeShade="BF"/>
                <w:sz w:val="18"/>
                <w:szCs w:val="18"/>
              </w:rPr>
            </w:pPr>
            <w:r>
              <w:rPr>
                <w:rFonts w:ascii="Tahoma" w:hAnsi="Tahoma" w:cs="Tahoma"/>
                <w:color w:val="365F91" w:themeColor="accent1" w:themeShade="BF"/>
                <w:sz w:val="18"/>
                <w:szCs w:val="18"/>
              </w:rPr>
              <w:t>Estación Terrena La Guardia</w:t>
            </w:r>
            <w:r w:rsidRPr="00143312">
              <w:rPr>
                <w:rFonts w:ascii="Tahoma" w:hAnsi="Tahoma" w:cs="Tahoma"/>
                <w:color w:val="365F91" w:themeColor="accent1" w:themeShade="BF"/>
                <w:sz w:val="18"/>
                <w:szCs w:val="18"/>
              </w:rPr>
              <w:t xml:space="preserve"> </w:t>
            </w:r>
          </w:p>
        </w:tc>
        <w:tc>
          <w:tcPr>
            <w:tcW w:w="1107" w:type="dxa"/>
          </w:tcPr>
          <w:p w14:paraId="3D76953E" w14:textId="77777777" w:rsidR="001354B9" w:rsidRPr="00143312" w:rsidRDefault="001354B9" w:rsidP="001354B9">
            <w:pPr>
              <w:rPr>
                <w:rFonts w:ascii="Tahoma" w:hAnsi="Tahoma" w:cs="Tahoma"/>
                <w:color w:val="365F91" w:themeColor="accent1" w:themeShade="BF"/>
                <w:sz w:val="18"/>
                <w:szCs w:val="18"/>
              </w:rPr>
            </w:pPr>
            <w:r>
              <w:rPr>
                <w:rFonts w:ascii="Tahoma" w:hAnsi="Tahoma" w:cs="Tahoma"/>
                <w:color w:val="365F91" w:themeColor="accent1" w:themeShade="BF"/>
                <w:sz w:val="18"/>
                <w:szCs w:val="18"/>
              </w:rPr>
              <w:t>15:00</w:t>
            </w:r>
            <w:r w:rsidRPr="00143312">
              <w:rPr>
                <w:rFonts w:ascii="Tahoma" w:hAnsi="Tahoma" w:cs="Tahoma"/>
                <w:color w:val="365F91" w:themeColor="accent1" w:themeShade="BF"/>
                <w:sz w:val="18"/>
                <w:szCs w:val="18"/>
              </w:rPr>
              <w:t xml:space="preserve"> – </w:t>
            </w:r>
            <w:r>
              <w:rPr>
                <w:rFonts w:ascii="Tahoma" w:hAnsi="Tahoma" w:cs="Tahoma"/>
                <w:color w:val="365F91" w:themeColor="accent1" w:themeShade="BF"/>
                <w:sz w:val="18"/>
                <w:szCs w:val="18"/>
              </w:rPr>
              <w:t>19:30</w:t>
            </w:r>
          </w:p>
        </w:tc>
        <w:tc>
          <w:tcPr>
            <w:tcW w:w="1107" w:type="dxa"/>
          </w:tcPr>
          <w:p w14:paraId="09483E8C" w14:textId="77777777" w:rsidR="001354B9" w:rsidRPr="00143312" w:rsidRDefault="001354B9" w:rsidP="001354B9">
            <w:pPr>
              <w:rPr>
                <w:rFonts w:ascii="Tahoma" w:hAnsi="Tahoma" w:cs="Tahoma"/>
                <w:color w:val="365F91" w:themeColor="accent1" w:themeShade="BF"/>
                <w:sz w:val="18"/>
                <w:szCs w:val="18"/>
              </w:rPr>
            </w:pPr>
          </w:p>
        </w:tc>
        <w:tc>
          <w:tcPr>
            <w:tcW w:w="1245" w:type="dxa"/>
          </w:tcPr>
          <w:p w14:paraId="33943E3A"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592407D8"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564DBBF7"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7F30CC0B" w14:textId="77777777" w:rsidR="001354B9" w:rsidRPr="00143312" w:rsidRDefault="001354B9" w:rsidP="001354B9">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Ingreso del Edificio</w:t>
            </w:r>
          </w:p>
        </w:tc>
      </w:tr>
      <w:tr w:rsidR="001354B9" w:rsidRPr="00143312" w14:paraId="4C3BFD8F" w14:textId="77777777" w:rsidTr="001354B9">
        <w:trPr>
          <w:trHeight w:val="391"/>
        </w:trPr>
        <w:tc>
          <w:tcPr>
            <w:tcW w:w="1629" w:type="dxa"/>
          </w:tcPr>
          <w:p w14:paraId="312E1059" w14:textId="77777777" w:rsidR="001354B9" w:rsidRPr="00143312" w:rsidRDefault="001354B9" w:rsidP="001354B9">
            <w:pPr>
              <w:rPr>
                <w:rFonts w:ascii="Tahoma" w:hAnsi="Tahoma" w:cs="Tahoma"/>
                <w:color w:val="365F91" w:themeColor="accent1" w:themeShade="BF"/>
                <w:sz w:val="18"/>
                <w:szCs w:val="18"/>
              </w:rPr>
            </w:pPr>
            <w:r>
              <w:rPr>
                <w:rFonts w:ascii="Tahoma" w:hAnsi="Tahoma" w:cs="Tahoma"/>
                <w:color w:val="365F91" w:themeColor="accent1" w:themeShade="BF"/>
                <w:sz w:val="18"/>
                <w:szCs w:val="18"/>
              </w:rPr>
              <w:t xml:space="preserve">Edificio Técnico Calle </w:t>
            </w:r>
            <w:proofErr w:type="spellStart"/>
            <w:r>
              <w:rPr>
                <w:rFonts w:ascii="Tahoma" w:hAnsi="Tahoma" w:cs="Tahoma"/>
                <w:color w:val="365F91" w:themeColor="accent1" w:themeShade="BF"/>
                <w:sz w:val="18"/>
                <w:szCs w:val="18"/>
              </w:rPr>
              <w:t>Warnes</w:t>
            </w:r>
            <w:proofErr w:type="spellEnd"/>
            <w:r>
              <w:rPr>
                <w:rFonts w:ascii="Tahoma" w:hAnsi="Tahoma" w:cs="Tahoma"/>
                <w:color w:val="365F91" w:themeColor="accent1" w:themeShade="BF"/>
                <w:sz w:val="18"/>
                <w:szCs w:val="18"/>
              </w:rPr>
              <w:t xml:space="preserve"> y </w:t>
            </w:r>
            <w:proofErr w:type="spellStart"/>
            <w:r>
              <w:rPr>
                <w:rFonts w:ascii="Tahoma" w:hAnsi="Tahoma" w:cs="Tahoma"/>
                <w:color w:val="365F91" w:themeColor="accent1" w:themeShade="BF"/>
                <w:sz w:val="18"/>
                <w:szCs w:val="18"/>
              </w:rPr>
              <w:t>Multicentro</w:t>
            </w:r>
            <w:proofErr w:type="spellEnd"/>
          </w:p>
        </w:tc>
        <w:tc>
          <w:tcPr>
            <w:tcW w:w="1107" w:type="dxa"/>
          </w:tcPr>
          <w:p w14:paraId="4F35F8E7"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649A9633" w14:textId="77777777" w:rsidR="001354B9" w:rsidRPr="00143312" w:rsidRDefault="001354B9" w:rsidP="001354B9">
            <w:pPr>
              <w:rPr>
                <w:rFonts w:ascii="Tahoma" w:hAnsi="Tahoma" w:cs="Tahoma"/>
                <w:color w:val="365F91" w:themeColor="accent1" w:themeShade="BF"/>
                <w:sz w:val="18"/>
                <w:szCs w:val="18"/>
              </w:rPr>
            </w:pPr>
            <w:r>
              <w:rPr>
                <w:rFonts w:ascii="Tahoma" w:hAnsi="Tahoma" w:cs="Tahoma"/>
                <w:color w:val="365F91" w:themeColor="accent1" w:themeShade="BF"/>
                <w:sz w:val="18"/>
                <w:szCs w:val="18"/>
              </w:rPr>
              <w:t>09:00 – 19:00</w:t>
            </w:r>
          </w:p>
        </w:tc>
        <w:tc>
          <w:tcPr>
            <w:tcW w:w="1245" w:type="dxa"/>
          </w:tcPr>
          <w:p w14:paraId="19810C07"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06B738CC"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3E0A8BD4"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35A313D1" w14:textId="77777777" w:rsidR="001354B9" w:rsidRPr="00143312" w:rsidRDefault="001354B9" w:rsidP="001354B9">
            <w:pPr>
              <w:rPr>
                <w:rFonts w:ascii="Tahoma" w:hAnsi="Tahoma" w:cs="Tahoma"/>
                <w:color w:val="365F91" w:themeColor="accent1" w:themeShade="BF"/>
                <w:sz w:val="18"/>
                <w:szCs w:val="18"/>
              </w:rPr>
            </w:pPr>
          </w:p>
        </w:tc>
      </w:tr>
      <w:tr w:rsidR="001354B9" w:rsidRPr="00143312" w14:paraId="69BAC045" w14:textId="77777777" w:rsidTr="001354B9">
        <w:trPr>
          <w:trHeight w:val="171"/>
        </w:trPr>
        <w:tc>
          <w:tcPr>
            <w:tcW w:w="1629" w:type="dxa"/>
          </w:tcPr>
          <w:p w14:paraId="347B3F7A" w14:textId="77777777" w:rsidR="001354B9" w:rsidRPr="00143312" w:rsidRDefault="001354B9" w:rsidP="001354B9">
            <w:pPr>
              <w:rPr>
                <w:rFonts w:ascii="Tahoma" w:hAnsi="Tahoma" w:cs="Tahoma"/>
                <w:b/>
                <w:color w:val="365F91" w:themeColor="accent1" w:themeShade="BF"/>
                <w:sz w:val="18"/>
                <w:szCs w:val="18"/>
              </w:rPr>
            </w:pPr>
            <w:r>
              <w:rPr>
                <w:rFonts w:ascii="Tahoma" w:hAnsi="Tahoma" w:cs="Tahoma"/>
                <w:b/>
                <w:color w:val="365F91" w:themeColor="accent1" w:themeShade="BF"/>
                <w:sz w:val="18"/>
                <w:szCs w:val="18"/>
              </w:rPr>
              <w:t>LA PAZ</w:t>
            </w:r>
          </w:p>
        </w:tc>
        <w:tc>
          <w:tcPr>
            <w:tcW w:w="1107" w:type="dxa"/>
          </w:tcPr>
          <w:p w14:paraId="773EEDB4"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4432100C" w14:textId="77777777" w:rsidR="001354B9" w:rsidRPr="00143312" w:rsidRDefault="001354B9" w:rsidP="001354B9">
            <w:pPr>
              <w:rPr>
                <w:rFonts w:ascii="Tahoma" w:hAnsi="Tahoma" w:cs="Tahoma"/>
                <w:color w:val="365F91" w:themeColor="accent1" w:themeShade="BF"/>
                <w:sz w:val="18"/>
                <w:szCs w:val="18"/>
              </w:rPr>
            </w:pPr>
          </w:p>
        </w:tc>
        <w:tc>
          <w:tcPr>
            <w:tcW w:w="1245" w:type="dxa"/>
          </w:tcPr>
          <w:p w14:paraId="4F9E675D"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0AF02DCF"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3B1A1B91"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73A05A72" w14:textId="77777777" w:rsidR="001354B9" w:rsidRPr="00143312" w:rsidRDefault="001354B9" w:rsidP="001354B9">
            <w:pPr>
              <w:rPr>
                <w:rFonts w:ascii="Tahoma" w:hAnsi="Tahoma" w:cs="Tahoma"/>
                <w:color w:val="365F91" w:themeColor="accent1" w:themeShade="BF"/>
                <w:sz w:val="18"/>
                <w:szCs w:val="18"/>
              </w:rPr>
            </w:pPr>
          </w:p>
        </w:tc>
      </w:tr>
      <w:tr w:rsidR="001354B9" w:rsidRPr="00143312" w14:paraId="0AF5F3F0" w14:textId="77777777" w:rsidTr="001354B9">
        <w:trPr>
          <w:trHeight w:val="355"/>
        </w:trPr>
        <w:tc>
          <w:tcPr>
            <w:tcW w:w="1629" w:type="dxa"/>
          </w:tcPr>
          <w:p w14:paraId="3C6F16D2" w14:textId="77777777" w:rsidR="001354B9" w:rsidRPr="00143312" w:rsidRDefault="001354B9" w:rsidP="001354B9">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 xml:space="preserve">Edificio </w:t>
            </w:r>
            <w:r>
              <w:rPr>
                <w:rFonts w:ascii="Tahoma" w:hAnsi="Tahoma" w:cs="Tahoma"/>
                <w:color w:val="365F91" w:themeColor="accent1" w:themeShade="BF"/>
                <w:sz w:val="18"/>
                <w:szCs w:val="18"/>
              </w:rPr>
              <w:t>Tower</w:t>
            </w:r>
          </w:p>
        </w:tc>
        <w:tc>
          <w:tcPr>
            <w:tcW w:w="1107" w:type="dxa"/>
          </w:tcPr>
          <w:p w14:paraId="0CCB4485"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6D1047B4" w14:textId="77777777" w:rsidR="001354B9" w:rsidRPr="00143312" w:rsidRDefault="001354B9" w:rsidP="001354B9">
            <w:pPr>
              <w:rPr>
                <w:rFonts w:ascii="Tahoma" w:hAnsi="Tahoma" w:cs="Tahoma"/>
                <w:color w:val="365F91" w:themeColor="accent1" w:themeShade="BF"/>
                <w:sz w:val="18"/>
                <w:szCs w:val="18"/>
              </w:rPr>
            </w:pPr>
          </w:p>
        </w:tc>
        <w:tc>
          <w:tcPr>
            <w:tcW w:w="1245" w:type="dxa"/>
          </w:tcPr>
          <w:p w14:paraId="249BB6BC" w14:textId="77777777" w:rsidR="001354B9" w:rsidRPr="00143312" w:rsidRDefault="001354B9" w:rsidP="001354B9">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09:00 – 12:</w:t>
            </w:r>
            <w:r>
              <w:rPr>
                <w:rFonts w:ascii="Tahoma" w:hAnsi="Tahoma" w:cs="Tahoma"/>
                <w:color w:val="365F91" w:themeColor="accent1" w:themeShade="BF"/>
                <w:sz w:val="18"/>
                <w:szCs w:val="18"/>
              </w:rPr>
              <w:t>30</w:t>
            </w:r>
          </w:p>
        </w:tc>
        <w:tc>
          <w:tcPr>
            <w:tcW w:w="1107" w:type="dxa"/>
          </w:tcPr>
          <w:p w14:paraId="04BE04F8"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08D15A31"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627DB0D6" w14:textId="77777777" w:rsidR="001354B9" w:rsidRPr="00143312" w:rsidRDefault="001354B9" w:rsidP="001354B9">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Ingreso del Edificio</w:t>
            </w:r>
          </w:p>
        </w:tc>
      </w:tr>
      <w:tr w:rsidR="001354B9" w:rsidRPr="00143312" w14:paraId="13AC516E" w14:textId="77777777" w:rsidTr="001354B9">
        <w:trPr>
          <w:trHeight w:val="342"/>
        </w:trPr>
        <w:tc>
          <w:tcPr>
            <w:tcW w:w="1629" w:type="dxa"/>
          </w:tcPr>
          <w:p w14:paraId="189BEAC6" w14:textId="77777777" w:rsidR="001354B9" w:rsidRPr="00143312" w:rsidRDefault="001354B9" w:rsidP="001354B9">
            <w:pPr>
              <w:rPr>
                <w:rFonts w:ascii="Tahoma" w:hAnsi="Tahoma" w:cs="Tahoma"/>
                <w:color w:val="365F91" w:themeColor="accent1" w:themeShade="BF"/>
                <w:sz w:val="18"/>
                <w:szCs w:val="18"/>
              </w:rPr>
            </w:pPr>
            <w:r>
              <w:rPr>
                <w:rFonts w:ascii="Tahoma" w:hAnsi="Tahoma" w:cs="Tahoma"/>
                <w:color w:val="365F91" w:themeColor="accent1" w:themeShade="BF"/>
                <w:sz w:val="18"/>
                <w:szCs w:val="18"/>
              </w:rPr>
              <w:t xml:space="preserve">Estación Terrena </w:t>
            </w:r>
            <w:proofErr w:type="spellStart"/>
            <w:r>
              <w:rPr>
                <w:rFonts w:ascii="Tahoma" w:hAnsi="Tahoma" w:cs="Tahoma"/>
                <w:color w:val="365F91" w:themeColor="accent1" w:themeShade="BF"/>
                <w:sz w:val="18"/>
                <w:szCs w:val="18"/>
              </w:rPr>
              <w:t>Tiwanaku</w:t>
            </w:r>
            <w:proofErr w:type="spellEnd"/>
          </w:p>
        </w:tc>
        <w:tc>
          <w:tcPr>
            <w:tcW w:w="1107" w:type="dxa"/>
          </w:tcPr>
          <w:p w14:paraId="308A6454"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4837BF69" w14:textId="77777777" w:rsidR="001354B9" w:rsidRPr="00143312" w:rsidRDefault="001354B9" w:rsidP="001354B9">
            <w:pPr>
              <w:rPr>
                <w:rFonts w:ascii="Tahoma" w:hAnsi="Tahoma" w:cs="Tahoma"/>
                <w:color w:val="365F91" w:themeColor="accent1" w:themeShade="BF"/>
                <w:sz w:val="18"/>
                <w:szCs w:val="18"/>
              </w:rPr>
            </w:pPr>
          </w:p>
        </w:tc>
        <w:tc>
          <w:tcPr>
            <w:tcW w:w="1245" w:type="dxa"/>
          </w:tcPr>
          <w:p w14:paraId="1DB6F145" w14:textId="77777777" w:rsidR="001354B9" w:rsidRPr="00143312" w:rsidRDefault="001354B9" w:rsidP="001354B9">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15:00 – 1</w:t>
            </w:r>
            <w:r>
              <w:rPr>
                <w:rFonts w:ascii="Tahoma" w:hAnsi="Tahoma" w:cs="Tahoma"/>
                <w:color w:val="365F91" w:themeColor="accent1" w:themeShade="BF"/>
                <w:sz w:val="18"/>
                <w:szCs w:val="18"/>
              </w:rPr>
              <w:t>8</w:t>
            </w:r>
            <w:r w:rsidRPr="00143312">
              <w:rPr>
                <w:rFonts w:ascii="Tahoma" w:hAnsi="Tahoma" w:cs="Tahoma"/>
                <w:color w:val="365F91" w:themeColor="accent1" w:themeShade="BF"/>
                <w:sz w:val="18"/>
                <w:szCs w:val="18"/>
              </w:rPr>
              <w:t>:</w:t>
            </w:r>
            <w:r>
              <w:rPr>
                <w:rFonts w:ascii="Tahoma" w:hAnsi="Tahoma" w:cs="Tahoma"/>
                <w:color w:val="365F91" w:themeColor="accent1" w:themeShade="BF"/>
                <w:sz w:val="18"/>
                <w:szCs w:val="18"/>
              </w:rPr>
              <w:t>30</w:t>
            </w:r>
          </w:p>
        </w:tc>
        <w:tc>
          <w:tcPr>
            <w:tcW w:w="1107" w:type="dxa"/>
          </w:tcPr>
          <w:p w14:paraId="0E529A8B"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11FF7BFF"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1144B3A4" w14:textId="77777777" w:rsidR="001354B9" w:rsidRPr="00143312" w:rsidRDefault="001354B9" w:rsidP="001354B9">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Ingreso del Edificio</w:t>
            </w:r>
          </w:p>
        </w:tc>
      </w:tr>
      <w:tr w:rsidR="001354B9" w:rsidRPr="00143312" w14:paraId="4C7BCFF2" w14:textId="77777777" w:rsidTr="001354B9">
        <w:trPr>
          <w:trHeight w:val="310"/>
        </w:trPr>
        <w:tc>
          <w:tcPr>
            <w:tcW w:w="1629" w:type="dxa"/>
          </w:tcPr>
          <w:p w14:paraId="54BC9AF0" w14:textId="77777777" w:rsidR="001354B9" w:rsidRPr="00143312" w:rsidRDefault="001354B9" w:rsidP="001354B9">
            <w:pPr>
              <w:rPr>
                <w:rFonts w:ascii="Tahoma" w:hAnsi="Tahoma" w:cs="Tahoma"/>
                <w:color w:val="365F91" w:themeColor="accent1" w:themeShade="BF"/>
                <w:sz w:val="18"/>
                <w:szCs w:val="18"/>
              </w:rPr>
            </w:pPr>
            <w:r>
              <w:rPr>
                <w:rFonts w:ascii="Tahoma" w:hAnsi="Tahoma" w:cs="Tahoma"/>
                <w:color w:val="365F91" w:themeColor="accent1" w:themeShade="BF"/>
                <w:sz w:val="18"/>
                <w:szCs w:val="18"/>
              </w:rPr>
              <w:t>Edificio Ayacucho</w:t>
            </w:r>
          </w:p>
        </w:tc>
        <w:tc>
          <w:tcPr>
            <w:tcW w:w="1107" w:type="dxa"/>
          </w:tcPr>
          <w:p w14:paraId="6290C8F2"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6779CAFF" w14:textId="77777777" w:rsidR="001354B9" w:rsidRPr="00143312" w:rsidRDefault="001354B9" w:rsidP="001354B9">
            <w:pPr>
              <w:rPr>
                <w:rFonts w:ascii="Tahoma" w:hAnsi="Tahoma" w:cs="Tahoma"/>
                <w:color w:val="365F91" w:themeColor="accent1" w:themeShade="BF"/>
                <w:sz w:val="18"/>
                <w:szCs w:val="18"/>
              </w:rPr>
            </w:pPr>
          </w:p>
        </w:tc>
        <w:tc>
          <w:tcPr>
            <w:tcW w:w="1245" w:type="dxa"/>
          </w:tcPr>
          <w:p w14:paraId="466D85BB"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72B042C1" w14:textId="77777777" w:rsidR="001354B9" w:rsidRPr="00143312" w:rsidRDefault="001354B9" w:rsidP="001354B9">
            <w:pPr>
              <w:rPr>
                <w:rFonts w:ascii="Tahoma" w:hAnsi="Tahoma" w:cs="Tahoma"/>
                <w:color w:val="365F91" w:themeColor="accent1" w:themeShade="BF"/>
                <w:sz w:val="18"/>
                <w:szCs w:val="18"/>
              </w:rPr>
            </w:pPr>
            <w:r>
              <w:rPr>
                <w:rFonts w:ascii="Tahoma" w:hAnsi="Tahoma" w:cs="Tahoma"/>
                <w:color w:val="365F91" w:themeColor="accent1" w:themeShade="BF"/>
                <w:sz w:val="18"/>
                <w:szCs w:val="18"/>
              </w:rPr>
              <w:t>09:00 – 12:30</w:t>
            </w:r>
          </w:p>
        </w:tc>
        <w:tc>
          <w:tcPr>
            <w:tcW w:w="1107" w:type="dxa"/>
          </w:tcPr>
          <w:p w14:paraId="6EFDCE90"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19EA4C3F" w14:textId="77777777" w:rsidR="001354B9" w:rsidRPr="00143312" w:rsidRDefault="001354B9" w:rsidP="001354B9">
            <w:pPr>
              <w:rPr>
                <w:rFonts w:ascii="Tahoma" w:hAnsi="Tahoma" w:cs="Tahoma"/>
                <w:color w:val="365F91" w:themeColor="accent1" w:themeShade="BF"/>
                <w:sz w:val="18"/>
                <w:szCs w:val="18"/>
              </w:rPr>
            </w:pPr>
            <w:r>
              <w:rPr>
                <w:rFonts w:ascii="Tahoma" w:hAnsi="Tahoma" w:cs="Tahoma"/>
                <w:color w:val="365F91" w:themeColor="accent1" w:themeShade="BF"/>
                <w:sz w:val="18"/>
                <w:szCs w:val="18"/>
              </w:rPr>
              <w:t>Ingreso del Edificio</w:t>
            </w:r>
          </w:p>
        </w:tc>
      </w:tr>
      <w:tr w:rsidR="001354B9" w:rsidRPr="00143312" w14:paraId="60FCECDC" w14:textId="77777777" w:rsidTr="001354B9">
        <w:trPr>
          <w:trHeight w:val="171"/>
        </w:trPr>
        <w:tc>
          <w:tcPr>
            <w:tcW w:w="1629" w:type="dxa"/>
          </w:tcPr>
          <w:p w14:paraId="44E5668F" w14:textId="77777777" w:rsidR="001354B9" w:rsidRPr="00143312" w:rsidRDefault="001354B9" w:rsidP="001354B9">
            <w:pPr>
              <w:rPr>
                <w:rFonts w:ascii="Tahoma" w:hAnsi="Tahoma" w:cs="Tahoma"/>
                <w:b/>
                <w:color w:val="365F91" w:themeColor="accent1" w:themeShade="BF"/>
                <w:sz w:val="18"/>
                <w:szCs w:val="18"/>
              </w:rPr>
            </w:pPr>
            <w:r>
              <w:rPr>
                <w:rFonts w:ascii="Tahoma" w:hAnsi="Tahoma" w:cs="Tahoma"/>
                <w:b/>
                <w:color w:val="365F91" w:themeColor="accent1" w:themeShade="BF"/>
                <w:sz w:val="18"/>
                <w:szCs w:val="18"/>
              </w:rPr>
              <w:t>COCHABAMBA</w:t>
            </w:r>
          </w:p>
        </w:tc>
        <w:tc>
          <w:tcPr>
            <w:tcW w:w="1107" w:type="dxa"/>
          </w:tcPr>
          <w:p w14:paraId="2F9C4827"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1988CF98" w14:textId="77777777" w:rsidR="001354B9" w:rsidRPr="00143312" w:rsidRDefault="001354B9" w:rsidP="001354B9">
            <w:pPr>
              <w:rPr>
                <w:rFonts w:ascii="Tahoma" w:hAnsi="Tahoma" w:cs="Tahoma"/>
                <w:color w:val="365F91" w:themeColor="accent1" w:themeShade="BF"/>
                <w:sz w:val="18"/>
                <w:szCs w:val="18"/>
              </w:rPr>
            </w:pPr>
          </w:p>
        </w:tc>
        <w:tc>
          <w:tcPr>
            <w:tcW w:w="1245" w:type="dxa"/>
          </w:tcPr>
          <w:p w14:paraId="3090C260"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3C7DB3A4"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3D618175"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60B0280A" w14:textId="77777777" w:rsidR="001354B9" w:rsidRPr="00143312" w:rsidRDefault="001354B9" w:rsidP="001354B9">
            <w:pPr>
              <w:rPr>
                <w:rFonts w:ascii="Tahoma" w:hAnsi="Tahoma" w:cs="Tahoma"/>
                <w:color w:val="365F91" w:themeColor="accent1" w:themeShade="BF"/>
                <w:sz w:val="18"/>
                <w:szCs w:val="18"/>
              </w:rPr>
            </w:pPr>
          </w:p>
        </w:tc>
      </w:tr>
      <w:tr w:rsidR="001354B9" w:rsidRPr="00143312" w14:paraId="4C8C1ACB" w14:textId="77777777" w:rsidTr="001354B9">
        <w:trPr>
          <w:trHeight w:val="355"/>
        </w:trPr>
        <w:tc>
          <w:tcPr>
            <w:tcW w:w="1629" w:type="dxa"/>
          </w:tcPr>
          <w:p w14:paraId="62179CF8" w14:textId="77777777" w:rsidR="001354B9" w:rsidRPr="00143312" w:rsidRDefault="001354B9" w:rsidP="001354B9">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Edificio</w:t>
            </w:r>
            <w:r>
              <w:rPr>
                <w:rFonts w:ascii="Tahoma" w:hAnsi="Tahoma" w:cs="Tahoma"/>
                <w:color w:val="365F91" w:themeColor="accent1" w:themeShade="BF"/>
                <w:sz w:val="18"/>
                <w:szCs w:val="18"/>
              </w:rPr>
              <w:t xml:space="preserve"> Ayacucho</w:t>
            </w:r>
          </w:p>
        </w:tc>
        <w:tc>
          <w:tcPr>
            <w:tcW w:w="1107" w:type="dxa"/>
          </w:tcPr>
          <w:p w14:paraId="3EEDC942"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434EC9C9" w14:textId="77777777" w:rsidR="001354B9" w:rsidRPr="00143312" w:rsidRDefault="001354B9" w:rsidP="001354B9">
            <w:pPr>
              <w:rPr>
                <w:rFonts w:ascii="Tahoma" w:hAnsi="Tahoma" w:cs="Tahoma"/>
                <w:color w:val="365F91" w:themeColor="accent1" w:themeShade="BF"/>
                <w:sz w:val="18"/>
                <w:szCs w:val="18"/>
              </w:rPr>
            </w:pPr>
          </w:p>
        </w:tc>
        <w:tc>
          <w:tcPr>
            <w:tcW w:w="1245" w:type="dxa"/>
          </w:tcPr>
          <w:p w14:paraId="409FF192"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530347CD"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3FE6748A" w14:textId="77777777" w:rsidR="001354B9" w:rsidRPr="00143312" w:rsidRDefault="001354B9" w:rsidP="001354B9">
            <w:pPr>
              <w:rPr>
                <w:rFonts w:ascii="Tahoma" w:hAnsi="Tahoma" w:cs="Tahoma"/>
                <w:color w:val="365F91" w:themeColor="accent1" w:themeShade="BF"/>
                <w:sz w:val="18"/>
                <w:szCs w:val="18"/>
              </w:rPr>
            </w:pPr>
            <w:r>
              <w:rPr>
                <w:rFonts w:ascii="Tahoma" w:hAnsi="Tahoma" w:cs="Tahoma"/>
                <w:color w:val="365F91" w:themeColor="accent1" w:themeShade="BF"/>
                <w:sz w:val="18"/>
                <w:szCs w:val="18"/>
              </w:rPr>
              <w:t>09:00 – 12:30</w:t>
            </w:r>
          </w:p>
        </w:tc>
        <w:tc>
          <w:tcPr>
            <w:tcW w:w="1107" w:type="dxa"/>
          </w:tcPr>
          <w:p w14:paraId="0711AFA6" w14:textId="77777777" w:rsidR="001354B9" w:rsidRPr="00143312" w:rsidRDefault="001354B9" w:rsidP="001354B9">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Ingreso del Edificio</w:t>
            </w:r>
          </w:p>
        </w:tc>
      </w:tr>
      <w:tr w:rsidR="001354B9" w:rsidRPr="00143312" w14:paraId="4C60488D" w14:textId="77777777" w:rsidTr="001354B9">
        <w:trPr>
          <w:trHeight w:val="355"/>
        </w:trPr>
        <w:tc>
          <w:tcPr>
            <w:tcW w:w="1629" w:type="dxa"/>
          </w:tcPr>
          <w:p w14:paraId="35ECAD05" w14:textId="77777777" w:rsidR="001354B9" w:rsidRPr="00143312" w:rsidRDefault="001354B9" w:rsidP="001354B9">
            <w:pPr>
              <w:rPr>
                <w:rFonts w:ascii="Tahoma" w:hAnsi="Tahoma" w:cs="Tahoma"/>
                <w:color w:val="365F91" w:themeColor="accent1" w:themeShade="BF"/>
                <w:sz w:val="18"/>
                <w:szCs w:val="18"/>
              </w:rPr>
            </w:pPr>
            <w:r>
              <w:rPr>
                <w:rFonts w:ascii="Tahoma" w:hAnsi="Tahoma" w:cs="Tahoma"/>
                <w:color w:val="365F91" w:themeColor="accent1" w:themeShade="BF"/>
                <w:sz w:val="18"/>
                <w:szCs w:val="18"/>
              </w:rPr>
              <w:t>Radio Base</w:t>
            </w:r>
          </w:p>
        </w:tc>
        <w:tc>
          <w:tcPr>
            <w:tcW w:w="1107" w:type="dxa"/>
          </w:tcPr>
          <w:p w14:paraId="53B67966"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1A5C1D11" w14:textId="77777777" w:rsidR="001354B9" w:rsidRPr="00143312" w:rsidRDefault="001354B9" w:rsidP="001354B9">
            <w:pPr>
              <w:rPr>
                <w:rFonts w:ascii="Tahoma" w:hAnsi="Tahoma" w:cs="Tahoma"/>
                <w:color w:val="365F91" w:themeColor="accent1" w:themeShade="BF"/>
                <w:sz w:val="18"/>
                <w:szCs w:val="18"/>
              </w:rPr>
            </w:pPr>
          </w:p>
        </w:tc>
        <w:tc>
          <w:tcPr>
            <w:tcW w:w="1245" w:type="dxa"/>
          </w:tcPr>
          <w:p w14:paraId="5AD3D4F0"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0B9CEB22"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1DF53911" w14:textId="77777777" w:rsidR="001354B9" w:rsidRPr="00143312" w:rsidRDefault="001354B9" w:rsidP="001354B9">
            <w:pPr>
              <w:rPr>
                <w:rFonts w:ascii="Tahoma" w:hAnsi="Tahoma" w:cs="Tahoma"/>
                <w:color w:val="365F91" w:themeColor="accent1" w:themeShade="BF"/>
                <w:sz w:val="18"/>
                <w:szCs w:val="18"/>
              </w:rPr>
            </w:pPr>
            <w:r>
              <w:rPr>
                <w:rFonts w:ascii="Tahoma" w:hAnsi="Tahoma" w:cs="Tahoma"/>
                <w:color w:val="365F91" w:themeColor="accent1" w:themeShade="BF"/>
                <w:sz w:val="18"/>
                <w:szCs w:val="18"/>
              </w:rPr>
              <w:t>15:00 – 18:30</w:t>
            </w:r>
          </w:p>
        </w:tc>
        <w:tc>
          <w:tcPr>
            <w:tcW w:w="1107" w:type="dxa"/>
          </w:tcPr>
          <w:p w14:paraId="639B001D" w14:textId="77777777" w:rsidR="001354B9" w:rsidRPr="00143312" w:rsidRDefault="001354B9" w:rsidP="001354B9">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Ingreso del Edificio</w:t>
            </w:r>
          </w:p>
        </w:tc>
      </w:tr>
      <w:tr w:rsidR="001354B9" w:rsidRPr="00143312" w14:paraId="6FD526F4" w14:textId="77777777" w:rsidTr="001354B9">
        <w:trPr>
          <w:trHeight w:val="355"/>
        </w:trPr>
        <w:tc>
          <w:tcPr>
            <w:tcW w:w="1629" w:type="dxa"/>
          </w:tcPr>
          <w:p w14:paraId="24CC3845"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499769E3"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50C5F37E" w14:textId="77777777" w:rsidR="001354B9" w:rsidRPr="00143312" w:rsidRDefault="001354B9" w:rsidP="001354B9">
            <w:pPr>
              <w:rPr>
                <w:rFonts w:ascii="Tahoma" w:hAnsi="Tahoma" w:cs="Tahoma"/>
                <w:color w:val="365F91" w:themeColor="accent1" w:themeShade="BF"/>
                <w:sz w:val="18"/>
                <w:szCs w:val="18"/>
              </w:rPr>
            </w:pPr>
          </w:p>
        </w:tc>
        <w:tc>
          <w:tcPr>
            <w:tcW w:w="1245" w:type="dxa"/>
          </w:tcPr>
          <w:p w14:paraId="551B144B"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0AE67431"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46042157" w14:textId="77777777" w:rsidR="001354B9" w:rsidRPr="00143312" w:rsidRDefault="001354B9" w:rsidP="001354B9">
            <w:pPr>
              <w:rPr>
                <w:rFonts w:ascii="Tahoma" w:hAnsi="Tahoma" w:cs="Tahoma"/>
                <w:color w:val="365F91" w:themeColor="accent1" w:themeShade="BF"/>
                <w:sz w:val="18"/>
                <w:szCs w:val="18"/>
              </w:rPr>
            </w:pPr>
          </w:p>
        </w:tc>
        <w:tc>
          <w:tcPr>
            <w:tcW w:w="1107" w:type="dxa"/>
          </w:tcPr>
          <w:p w14:paraId="277FE085" w14:textId="77777777" w:rsidR="001354B9" w:rsidRPr="00143312" w:rsidRDefault="001354B9" w:rsidP="001354B9">
            <w:pPr>
              <w:rPr>
                <w:rFonts w:ascii="Tahoma" w:hAnsi="Tahoma" w:cs="Tahoma"/>
                <w:color w:val="365F91" w:themeColor="accent1" w:themeShade="BF"/>
                <w:sz w:val="18"/>
                <w:szCs w:val="18"/>
              </w:rPr>
            </w:pPr>
          </w:p>
        </w:tc>
      </w:tr>
    </w:tbl>
    <w:p w14:paraId="4A423EDC" w14:textId="77777777" w:rsidR="001354B9" w:rsidRDefault="001354B9" w:rsidP="00143312">
      <w:pPr>
        <w:tabs>
          <w:tab w:val="left" w:pos="1134"/>
        </w:tabs>
        <w:jc w:val="both"/>
        <w:rPr>
          <w:rFonts w:ascii="Tahoma" w:hAnsi="Tahoma" w:cs="Tahoma"/>
          <w:color w:val="004990"/>
          <w:sz w:val="22"/>
          <w:szCs w:val="22"/>
        </w:rPr>
      </w:pPr>
    </w:p>
    <w:p w14:paraId="3394E493" w14:textId="77777777" w:rsidR="00143312" w:rsidRPr="00143312" w:rsidRDefault="00143312" w:rsidP="00D45879">
      <w:pPr>
        <w:pStyle w:val="Prrafodelista"/>
        <w:tabs>
          <w:tab w:val="left" w:pos="1134"/>
        </w:tabs>
        <w:ind w:left="1134"/>
        <w:jc w:val="both"/>
        <w:rPr>
          <w:rFonts w:ascii="Tahoma" w:hAnsi="Tahoma" w:cs="Tahoma"/>
          <w:color w:val="004990"/>
          <w:sz w:val="22"/>
          <w:szCs w:val="22"/>
        </w:rPr>
      </w:pPr>
    </w:p>
    <w:p w14:paraId="70709C6F" w14:textId="77777777" w:rsidR="001354B9" w:rsidRDefault="001354B9" w:rsidP="00D45879">
      <w:pPr>
        <w:pStyle w:val="Prrafodelista"/>
        <w:tabs>
          <w:tab w:val="left" w:pos="1134"/>
        </w:tabs>
        <w:ind w:left="1134"/>
        <w:jc w:val="both"/>
        <w:rPr>
          <w:rFonts w:ascii="Tahoma" w:hAnsi="Tahoma" w:cs="Tahoma"/>
          <w:b/>
          <w:color w:val="004990"/>
          <w:sz w:val="22"/>
          <w:szCs w:val="22"/>
        </w:rPr>
      </w:pPr>
    </w:p>
    <w:p w14:paraId="2B2E39A0" w14:textId="77777777" w:rsidR="001354B9" w:rsidRDefault="001354B9" w:rsidP="00D45879">
      <w:pPr>
        <w:pStyle w:val="Prrafodelista"/>
        <w:tabs>
          <w:tab w:val="left" w:pos="1134"/>
        </w:tabs>
        <w:ind w:left="1134"/>
        <w:jc w:val="both"/>
        <w:rPr>
          <w:rFonts w:ascii="Tahoma" w:hAnsi="Tahoma" w:cs="Tahoma"/>
          <w:b/>
          <w:color w:val="004990"/>
          <w:sz w:val="22"/>
          <w:szCs w:val="22"/>
        </w:rPr>
      </w:pPr>
    </w:p>
    <w:p w14:paraId="276566CC" w14:textId="77777777" w:rsidR="001354B9" w:rsidRDefault="001354B9" w:rsidP="00D45879">
      <w:pPr>
        <w:pStyle w:val="Prrafodelista"/>
        <w:tabs>
          <w:tab w:val="left" w:pos="1134"/>
        </w:tabs>
        <w:ind w:left="1134"/>
        <w:jc w:val="both"/>
        <w:rPr>
          <w:rFonts w:ascii="Tahoma" w:hAnsi="Tahoma" w:cs="Tahoma"/>
          <w:b/>
          <w:color w:val="004990"/>
          <w:sz w:val="22"/>
          <w:szCs w:val="22"/>
        </w:rPr>
      </w:pPr>
    </w:p>
    <w:p w14:paraId="7825785F" w14:textId="77777777" w:rsidR="001354B9" w:rsidRDefault="001354B9" w:rsidP="00D45879">
      <w:pPr>
        <w:pStyle w:val="Prrafodelista"/>
        <w:tabs>
          <w:tab w:val="left" w:pos="1134"/>
        </w:tabs>
        <w:ind w:left="1134"/>
        <w:jc w:val="both"/>
        <w:rPr>
          <w:rFonts w:ascii="Tahoma" w:hAnsi="Tahoma" w:cs="Tahoma"/>
          <w:b/>
          <w:color w:val="004990"/>
          <w:sz w:val="22"/>
          <w:szCs w:val="22"/>
        </w:rPr>
      </w:pPr>
    </w:p>
    <w:p w14:paraId="5087D3AA" w14:textId="77777777" w:rsidR="001354B9" w:rsidRDefault="001354B9" w:rsidP="00D45879">
      <w:pPr>
        <w:pStyle w:val="Prrafodelista"/>
        <w:tabs>
          <w:tab w:val="left" w:pos="1134"/>
        </w:tabs>
        <w:ind w:left="1134"/>
        <w:jc w:val="both"/>
        <w:rPr>
          <w:rFonts w:ascii="Tahoma" w:hAnsi="Tahoma" w:cs="Tahoma"/>
          <w:b/>
          <w:color w:val="004990"/>
          <w:sz w:val="22"/>
          <w:szCs w:val="22"/>
        </w:rPr>
      </w:pPr>
    </w:p>
    <w:p w14:paraId="05D0040B" w14:textId="77777777" w:rsidR="001354B9" w:rsidRDefault="001354B9" w:rsidP="00D45879">
      <w:pPr>
        <w:pStyle w:val="Prrafodelista"/>
        <w:tabs>
          <w:tab w:val="left" w:pos="1134"/>
        </w:tabs>
        <w:ind w:left="1134"/>
        <w:jc w:val="both"/>
        <w:rPr>
          <w:rFonts w:ascii="Tahoma" w:hAnsi="Tahoma" w:cs="Tahoma"/>
          <w:b/>
          <w:color w:val="004990"/>
          <w:sz w:val="22"/>
          <w:szCs w:val="22"/>
        </w:rPr>
      </w:pPr>
    </w:p>
    <w:p w14:paraId="1837C0F6" w14:textId="77777777" w:rsidR="001354B9" w:rsidRDefault="001354B9" w:rsidP="00D45879">
      <w:pPr>
        <w:pStyle w:val="Prrafodelista"/>
        <w:tabs>
          <w:tab w:val="left" w:pos="1134"/>
        </w:tabs>
        <w:ind w:left="1134"/>
        <w:jc w:val="both"/>
        <w:rPr>
          <w:rFonts w:ascii="Tahoma" w:hAnsi="Tahoma" w:cs="Tahoma"/>
          <w:b/>
          <w:color w:val="004990"/>
          <w:sz w:val="22"/>
          <w:szCs w:val="22"/>
        </w:rPr>
      </w:pPr>
    </w:p>
    <w:p w14:paraId="2DF2623A" w14:textId="77777777" w:rsidR="001354B9" w:rsidRDefault="001354B9" w:rsidP="00D45879">
      <w:pPr>
        <w:pStyle w:val="Prrafodelista"/>
        <w:tabs>
          <w:tab w:val="left" w:pos="1134"/>
        </w:tabs>
        <w:ind w:left="1134"/>
        <w:jc w:val="both"/>
        <w:rPr>
          <w:rFonts w:ascii="Tahoma" w:hAnsi="Tahoma" w:cs="Tahoma"/>
          <w:b/>
          <w:color w:val="004990"/>
          <w:sz w:val="22"/>
          <w:szCs w:val="22"/>
        </w:rPr>
      </w:pPr>
    </w:p>
    <w:p w14:paraId="46AF2223" w14:textId="77777777" w:rsidR="001354B9" w:rsidRDefault="001354B9" w:rsidP="00D45879">
      <w:pPr>
        <w:pStyle w:val="Prrafodelista"/>
        <w:tabs>
          <w:tab w:val="left" w:pos="1134"/>
        </w:tabs>
        <w:ind w:left="1134"/>
        <w:jc w:val="both"/>
        <w:rPr>
          <w:rFonts w:ascii="Tahoma" w:hAnsi="Tahoma" w:cs="Tahoma"/>
          <w:b/>
          <w:color w:val="004990"/>
          <w:sz w:val="22"/>
          <w:szCs w:val="22"/>
        </w:rPr>
      </w:pPr>
    </w:p>
    <w:p w14:paraId="47BD751A" w14:textId="77777777" w:rsidR="001354B9" w:rsidRDefault="001354B9" w:rsidP="00D45879">
      <w:pPr>
        <w:pStyle w:val="Prrafodelista"/>
        <w:tabs>
          <w:tab w:val="left" w:pos="1134"/>
        </w:tabs>
        <w:ind w:left="1134"/>
        <w:jc w:val="both"/>
        <w:rPr>
          <w:rFonts w:ascii="Tahoma" w:hAnsi="Tahoma" w:cs="Tahoma"/>
          <w:b/>
          <w:color w:val="004990"/>
          <w:sz w:val="22"/>
          <w:szCs w:val="22"/>
        </w:rPr>
      </w:pPr>
    </w:p>
    <w:p w14:paraId="0374E728" w14:textId="4190E0D7" w:rsidR="00143312" w:rsidRPr="00D45879" w:rsidRDefault="00F15EDD" w:rsidP="00D45879">
      <w:pPr>
        <w:pStyle w:val="Prrafodelista"/>
        <w:tabs>
          <w:tab w:val="left" w:pos="1134"/>
        </w:tabs>
        <w:ind w:left="1134"/>
        <w:jc w:val="both"/>
        <w:rPr>
          <w:rFonts w:ascii="Tahoma" w:hAnsi="Tahoma" w:cs="Tahoma"/>
          <w:b/>
          <w:color w:val="004990"/>
          <w:sz w:val="22"/>
          <w:szCs w:val="22"/>
        </w:rPr>
      </w:pPr>
      <w:r>
        <w:rPr>
          <w:rFonts w:ascii="Tahoma" w:hAnsi="Tahoma" w:cs="Tahoma"/>
          <w:b/>
          <w:color w:val="004990"/>
          <w:sz w:val="22"/>
          <w:szCs w:val="22"/>
        </w:rPr>
        <w:t>Respon</w:t>
      </w:r>
      <w:r w:rsidR="00143312" w:rsidRPr="00D45879">
        <w:rPr>
          <w:rFonts w:ascii="Tahoma" w:hAnsi="Tahoma" w:cs="Tahoma"/>
          <w:b/>
          <w:color w:val="004990"/>
          <w:sz w:val="22"/>
          <w:szCs w:val="22"/>
        </w:rPr>
        <w:t xml:space="preserve">sable: </w:t>
      </w:r>
      <w:r w:rsidR="00E0639A">
        <w:rPr>
          <w:rFonts w:ascii="Tahoma" w:hAnsi="Tahoma" w:cs="Tahoma"/>
          <w:b/>
          <w:color w:val="004990"/>
          <w:sz w:val="22"/>
          <w:szCs w:val="22"/>
        </w:rPr>
        <w:t>R</w:t>
      </w:r>
      <w:r w:rsidR="00143312" w:rsidRPr="00D45879">
        <w:rPr>
          <w:rFonts w:ascii="Tahoma" w:hAnsi="Tahoma" w:cs="Tahoma"/>
          <w:b/>
          <w:color w:val="004990"/>
          <w:sz w:val="22"/>
          <w:szCs w:val="22"/>
        </w:rPr>
        <w:t>obe</w:t>
      </w:r>
      <w:proofErr w:type="gramStart"/>
      <w:r w:rsidR="00143312" w:rsidRPr="00D45879">
        <w:rPr>
          <w:rFonts w:ascii="Tahoma" w:hAnsi="Tahoma" w:cs="Tahoma"/>
          <w:b/>
          <w:color w:val="004990"/>
          <w:sz w:val="22"/>
          <w:szCs w:val="22"/>
        </w:rPr>
        <w:t>rto</w:t>
      </w:r>
      <w:proofErr w:type="gramEnd"/>
      <w:r w:rsidR="00143312" w:rsidRPr="00D45879">
        <w:rPr>
          <w:rFonts w:ascii="Tahoma" w:hAnsi="Tahoma" w:cs="Tahoma"/>
          <w:b/>
          <w:color w:val="004990"/>
          <w:sz w:val="22"/>
          <w:szCs w:val="22"/>
        </w:rPr>
        <w:t xml:space="preserve"> Alvarez Jerez con Cel. 72550649</w:t>
      </w:r>
    </w:p>
    <w:p w14:paraId="65B92139" w14:textId="4D95FA11" w:rsidR="00143312" w:rsidRPr="00D45879" w:rsidRDefault="00143312" w:rsidP="00D45879">
      <w:pPr>
        <w:pStyle w:val="Prrafodelista"/>
        <w:tabs>
          <w:tab w:val="left" w:pos="1134"/>
        </w:tabs>
        <w:ind w:left="1134"/>
        <w:jc w:val="both"/>
        <w:rPr>
          <w:rFonts w:ascii="Tahoma" w:hAnsi="Tahoma" w:cs="Tahoma"/>
          <w:b/>
          <w:color w:val="004990"/>
          <w:sz w:val="22"/>
          <w:szCs w:val="22"/>
        </w:rPr>
      </w:pPr>
      <w:r w:rsidRPr="00D45879">
        <w:rPr>
          <w:rFonts w:ascii="Tahoma" w:hAnsi="Tahoma" w:cs="Tahoma"/>
          <w:b/>
          <w:color w:val="004990"/>
          <w:sz w:val="22"/>
          <w:szCs w:val="22"/>
        </w:rPr>
        <w:t>Área de Ingresos y Seguros</w:t>
      </w:r>
    </w:p>
    <w:p w14:paraId="36D49D28" w14:textId="77777777" w:rsidR="00143312" w:rsidRPr="00143312" w:rsidRDefault="00143312" w:rsidP="00D45879">
      <w:pPr>
        <w:pStyle w:val="Prrafodelista"/>
        <w:tabs>
          <w:tab w:val="left" w:pos="1134"/>
        </w:tabs>
        <w:ind w:left="1134"/>
        <w:jc w:val="both"/>
        <w:rPr>
          <w:rFonts w:ascii="Tahoma" w:hAnsi="Tahoma" w:cs="Tahoma"/>
          <w:color w:val="004990"/>
          <w:sz w:val="22"/>
          <w:szCs w:val="22"/>
        </w:rPr>
      </w:pPr>
    </w:p>
    <w:p w14:paraId="1B616CD8" w14:textId="0C906D9F" w:rsidR="007A3548" w:rsidRDefault="007A3548" w:rsidP="007A3548">
      <w:pPr>
        <w:pStyle w:val="Prrafodelista"/>
        <w:numPr>
          <w:ilvl w:val="0"/>
          <w:numId w:val="11"/>
        </w:numPr>
        <w:tabs>
          <w:tab w:val="left" w:pos="1134"/>
        </w:tabs>
        <w:ind w:left="1134" w:hanging="567"/>
        <w:jc w:val="both"/>
        <w:rPr>
          <w:rFonts w:ascii="Tahoma" w:hAnsi="Tahoma" w:cs="Tahoma"/>
          <w:color w:val="004990"/>
          <w:sz w:val="22"/>
          <w:szCs w:val="22"/>
        </w:rPr>
      </w:pPr>
      <w:r w:rsidRPr="001E777B">
        <w:rPr>
          <w:rFonts w:ascii="Tahoma" w:hAnsi="Tahoma" w:cs="Tahoma"/>
          <w:color w:val="004990"/>
          <w:sz w:val="22"/>
          <w:szCs w:val="22"/>
          <w:u w:val="single"/>
        </w:rPr>
        <w:t>Consultas escritas sobre los Términos Básicos de Contratación (TBC):</w:t>
      </w:r>
      <w:r w:rsidRPr="001E777B">
        <w:rPr>
          <w:rFonts w:ascii="Tahoma" w:hAnsi="Tahoma" w:cs="Tahoma"/>
          <w:color w:val="004990"/>
          <w:sz w:val="22"/>
          <w:szCs w:val="22"/>
        </w:rPr>
        <w:t xml:space="preserve"> </w:t>
      </w:r>
      <w:r w:rsidR="00C50FE3">
        <w:rPr>
          <w:rFonts w:ascii="Tahoma" w:hAnsi="Tahoma" w:cs="Tahoma"/>
          <w:color w:val="004990"/>
          <w:sz w:val="22"/>
          <w:szCs w:val="22"/>
        </w:rPr>
        <w:t xml:space="preserve">Cualquier potencial proponente puede formular consultas escritas dirigidas a la Subgerencia de Adquisiciones, hasta el día </w:t>
      </w:r>
      <w:r w:rsidR="00F15EDD">
        <w:rPr>
          <w:rFonts w:ascii="Tahoma" w:hAnsi="Tahoma" w:cs="Tahoma"/>
          <w:color w:val="004990"/>
          <w:sz w:val="22"/>
          <w:szCs w:val="22"/>
        </w:rPr>
        <w:t>Lunes</w:t>
      </w:r>
      <w:r w:rsidR="00C50FE3" w:rsidRPr="006D75A8">
        <w:rPr>
          <w:rFonts w:ascii="Tahoma" w:hAnsi="Tahoma" w:cs="Tahoma"/>
          <w:color w:val="004990"/>
          <w:sz w:val="22"/>
          <w:szCs w:val="22"/>
        </w:rPr>
        <w:t xml:space="preserve"> </w:t>
      </w:r>
      <w:r w:rsidR="00B3608B">
        <w:rPr>
          <w:rFonts w:ascii="Tahoma" w:hAnsi="Tahoma" w:cs="Tahoma"/>
          <w:color w:val="004990"/>
          <w:sz w:val="22"/>
          <w:szCs w:val="22"/>
        </w:rPr>
        <w:t>22</w:t>
      </w:r>
      <w:r w:rsidR="00C50FE3" w:rsidRPr="006D75A8">
        <w:rPr>
          <w:rFonts w:ascii="Tahoma" w:hAnsi="Tahoma" w:cs="Tahoma"/>
          <w:color w:val="004990"/>
          <w:sz w:val="22"/>
          <w:szCs w:val="22"/>
        </w:rPr>
        <w:t xml:space="preserve"> de </w:t>
      </w:r>
      <w:r w:rsidR="00EF31A5" w:rsidRPr="006D75A8">
        <w:rPr>
          <w:rFonts w:ascii="Tahoma" w:hAnsi="Tahoma" w:cs="Tahoma"/>
          <w:color w:val="004990"/>
          <w:sz w:val="22"/>
          <w:szCs w:val="22"/>
        </w:rPr>
        <w:t>mayo</w:t>
      </w:r>
      <w:r w:rsidR="00C50FE3" w:rsidRPr="006D75A8">
        <w:rPr>
          <w:rFonts w:ascii="Tahoma" w:hAnsi="Tahoma" w:cs="Tahoma"/>
          <w:color w:val="004990"/>
          <w:sz w:val="22"/>
          <w:szCs w:val="22"/>
        </w:rPr>
        <w:t xml:space="preserve"> 201</w:t>
      </w:r>
      <w:r w:rsidR="00F15EDD">
        <w:rPr>
          <w:rFonts w:ascii="Tahoma" w:hAnsi="Tahoma" w:cs="Tahoma"/>
          <w:color w:val="004990"/>
          <w:sz w:val="22"/>
          <w:szCs w:val="22"/>
        </w:rPr>
        <w:t>7</w:t>
      </w:r>
      <w:r w:rsidR="00C50FE3" w:rsidRPr="006D75A8">
        <w:rPr>
          <w:rFonts w:ascii="Tahoma" w:hAnsi="Tahoma" w:cs="Tahoma"/>
          <w:color w:val="004990"/>
          <w:sz w:val="22"/>
          <w:szCs w:val="22"/>
        </w:rPr>
        <w:t>,</w:t>
      </w:r>
      <w:r w:rsidR="00C50FE3">
        <w:rPr>
          <w:rFonts w:ascii="Tahoma" w:hAnsi="Tahoma" w:cs="Tahoma"/>
          <w:color w:val="004990"/>
          <w:sz w:val="22"/>
          <w:szCs w:val="22"/>
        </w:rPr>
        <w:t xml:space="preserve"> hrs.</w:t>
      </w:r>
      <w:r w:rsidR="00B00D07">
        <w:rPr>
          <w:rFonts w:ascii="Tahoma" w:hAnsi="Tahoma" w:cs="Tahoma"/>
          <w:color w:val="004990"/>
          <w:sz w:val="22"/>
          <w:szCs w:val="22"/>
        </w:rPr>
        <w:t>17</w:t>
      </w:r>
      <w:r w:rsidR="00C50FE3">
        <w:rPr>
          <w:rFonts w:ascii="Tahoma" w:hAnsi="Tahoma" w:cs="Tahoma"/>
          <w:color w:val="004990"/>
          <w:sz w:val="22"/>
          <w:szCs w:val="22"/>
        </w:rPr>
        <w:t>:00, a</w:t>
      </w:r>
      <w:r w:rsidR="005F4AD8">
        <w:rPr>
          <w:rFonts w:ascii="Tahoma" w:hAnsi="Tahoma" w:cs="Tahoma"/>
          <w:color w:val="004990"/>
          <w:sz w:val="22"/>
          <w:szCs w:val="22"/>
        </w:rPr>
        <w:t xml:space="preserve"> </w:t>
      </w:r>
      <w:r w:rsidR="00C50FE3">
        <w:rPr>
          <w:rFonts w:ascii="Tahoma" w:hAnsi="Tahoma" w:cs="Tahoma"/>
          <w:color w:val="004990"/>
          <w:sz w:val="22"/>
          <w:szCs w:val="22"/>
        </w:rPr>
        <w:t>l</w:t>
      </w:r>
      <w:r w:rsidR="005F4AD8">
        <w:rPr>
          <w:rFonts w:ascii="Tahoma" w:hAnsi="Tahoma" w:cs="Tahoma"/>
          <w:color w:val="004990"/>
          <w:sz w:val="22"/>
          <w:szCs w:val="22"/>
        </w:rPr>
        <w:t>os</w:t>
      </w:r>
      <w:r w:rsidR="00C50FE3">
        <w:rPr>
          <w:rFonts w:ascii="Tahoma" w:hAnsi="Tahoma" w:cs="Tahoma"/>
          <w:color w:val="004990"/>
          <w:sz w:val="22"/>
          <w:szCs w:val="22"/>
        </w:rPr>
        <w:t xml:space="preserve"> correo</w:t>
      </w:r>
      <w:r w:rsidR="005F4AD8">
        <w:rPr>
          <w:rFonts w:ascii="Tahoma" w:hAnsi="Tahoma" w:cs="Tahoma"/>
          <w:color w:val="004990"/>
          <w:sz w:val="22"/>
          <w:szCs w:val="22"/>
        </w:rPr>
        <w:t>s</w:t>
      </w:r>
      <w:r w:rsidR="00C50FE3">
        <w:rPr>
          <w:rFonts w:ascii="Tahoma" w:hAnsi="Tahoma" w:cs="Tahoma"/>
          <w:color w:val="004990"/>
          <w:sz w:val="22"/>
          <w:szCs w:val="22"/>
        </w:rPr>
        <w:t xml:space="preserve"> electrónico</w:t>
      </w:r>
      <w:r w:rsidR="005F4AD8">
        <w:rPr>
          <w:rFonts w:ascii="Tahoma" w:hAnsi="Tahoma" w:cs="Tahoma"/>
          <w:color w:val="004990"/>
          <w:sz w:val="22"/>
          <w:szCs w:val="22"/>
        </w:rPr>
        <w:t xml:space="preserve">s </w:t>
      </w:r>
      <w:hyperlink r:id="rId13" w:history="1">
        <w:r w:rsidR="005F4AD8" w:rsidRPr="00FE73C3">
          <w:rPr>
            <w:rStyle w:val="Hipervnculo"/>
            <w:rFonts w:ascii="Tahoma" w:hAnsi="Tahoma" w:cs="Tahoma"/>
            <w:sz w:val="22"/>
            <w:szCs w:val="22"/>
          </w:rPr>
          <w:t>worellana@entel.bo</w:t>
        </w:r>
      </w:hyperlink>
      <w:r w:rsidR="005F4AD8">
        <w:rPr>
          <w:rFonts w:ascii="Tahoma" w:hAnsi="Tahoma" w:cs="Tahoma"/>
          <w:color w:val="004990"/>
          <w:sz w:val="22"/>
          <w:szCs w:val="22"/>
        </w:rPr>
        <w:t xml:space="preserve"> con copia a</w:t>
      </w:r>
      <w:r w:rsidR="00C50FE3">
        <w:rPr>
          <w:rFonts w:ascii="Tahoma" w:hAnsi="Tahoma" w:cs="Tahoma"/>
          <w:color w:val="004990"/>
          <w:sz w:val="22"/>
          <w:szCs w:val="22"/>
        </w:rPr>
        <w:t xml:space="preserve"> </w:t>
      </w:r>
      <w:hyperlink r:id="rId14" w:history="1">
        <w:r w:rsidR="00C50FE3">
          <w:rPr>
            <w:rStyle w:val="Hipervnculo"/>
            <w:rFonts w:ascii="Tahoma" w:hAnsi="Tahoma" w:cs="Tahoma"/>
            <w:sz w:val="22"/>
          </w:rPr>
          <w:t>ncambero@entel.bo</w:t>
        </w:r>
      </w:hyperlink>
      <w:r w:rsidR="00C50FE3">
        <w:rPr>
          <w:rFonts w:ascii="Tahoma" w:hAnsi="Tahoma" w:cs="Tahoma"/>
          <w:color w:val="004990"/>
          <w:sz w:val="22"/>
          <w:szCs w:val="22"/>
        </w:rPr>
        <w:t xml:space="preserve"> o a la dirección: piso 6 – </w:t>
      </w:r>
      <w:r w:rsidR="00EF31A5">
        <w:rPr>
          <w:rFonts w:ascii="Tahoma" w:hAnsi="Tahoma" w:cs="Tahoma"/>
          <w:color w:val="004990"/>
          <w:sz w:val="22"/>
          <w:szCs w:val="22"/>
        </w:rPr>
        <w:t xml:space="preserve">Subgerencia de Adquisiciones, </w:t>
      </w:r>
      <w:r w:rsidR="00C50FE3">
        <w:rPr>
          <w:rFonts w:ascii="Tahoma" w:hAnsi="Tahoma" w:cs="Tahoma"/>
          <w:color w:val="004990"/>
          <w:sz w:val="22"/>
          <w:szCs w:val="22"/>
        </w:rPr>
        <w:t xml:space="preserve">Edificio Tower de Entel S.A </w:t>
      </w:r>
    </w:p>
    <w:p w14:paraId="03994DCC" w14:textId="77777777" w:rsidR="001E777B" w:rsidRPr="001E777B" w:rsidRDefault="001E777B" w:rsidP="001E777B">
      <w:pPr>
        <w:tabs>
          <w:tab w:val="left" w:pos="1134"/>
        </w:tabs>
        <w:jc w:val="both"/>
        <w:rPr>
          <w:rFonts w:ascii="Tahoma" w:hAnsi="Tahoma" w:cs="Tahoma"/>
          <w:color w:val="004990"/>
          <w:sz w:val="22"/>
          <w:szCs w:val="22"/>
        </w:rPr>
      </w:pPr>
    </w:p>
    <w:p w14:paraId="2B4A4ED9" w14:textId="77777777" w:rsidR="007A3548" w:rsidRPr="00ED30FD" w:rsidRDefault="007A3548" w:rsidP="007A3548">
      <w:pPr>
        <w:pStyle w:val="Prrafodelista"/>
        <w:numPr>
          <w:ilvl w:val="0"/>
          <w:numId w:val="11"/>
        </w:numPr>
        <w:tabs>
          <w:tab w:val="left" w:pos="1134"/>
        </w:tabs>
        <w:ind w:left="1134" w:hanging="567"/>
        <w:jc w:val="both"/>
        <w:rPr>
          <w:rFonts w:ascii="Tahoma" w:hAnsi="Tahoma" w:cs="Tahoma"/>
          <w:color w:val="004990"/>
          <w:sz w:val="22"/>
          <w:szCs w:val="22"/>
        </w:rPr>
      </w:pPr>
      <w:r w:rsidRPr="00373C1B">
        <w:rPr>
          <w:rFonts w:ascii="Tahoma" w:hAnsi="Tahoma" w:cs="Tahoma"/>
          <w:color w:val="004990"/>
          <w:sz w:val="22"/>
          <w:szCs w:val="22"/>
          <w:u w:val="single"/>
        </w:rPr>
        <w:t>Reunión de Aclaración:</w:t>
      </w:r>
      <w:r w:rsidRPr="00ED30FD">
        <w:rPr>
          <w:rFonts w:ascii="Tahoma" w:hAnsi="Tahoma" w:cs="Tahoma"/>
          <w:color w:val="004990"/>
          <w:sz w:val="22"/>
          <w:szCs w:val="22"/>
        </w:rPr>
        <w:t xml:space="preserve"> Con la finalidad de responder a las consultas realizadas sobre los TBC dentro del plazo señalado. Dicha reunión se realizará en:</w:t>
      </w:r>
    </w:p>
    <w:p w14:paraId="5CBF9619" w14:textId="77777777" w:rsidR="007A3548" w:rsidRDefault="007A3548" w:rsidP="007A3548">
      <w:pPr>
        <w:rPr>
          <w:rFonts w:ascii="Tahoma" w:hAnsi="Tahoma" w:cs="Tahoma"/>
          <w:color w:val="365F91"/>
        </w:rPr>
      </w:pPr>
    </w:p>
    <w:p w14:paraId="3CEE30EC" w14:textId="77777777" w:rsidR="007A3548" w:rsidRDefault="007A3548" w:rsidP="007A3548">
      <w:pPr>
        <w:ind w:left="1134"/>
        <w:jc w:val="both"/>
        <w:rPr>
          <w:rFonts w:ascii="Tahoma" w:hAnsi="Tahoma" w:cs="Tahoma"/>
          <w:color w:val="365F91"/>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753"/>
        <w:gridCol w:w="5760"/>
      </w:tblGrid>
      <w:tr w:rsidR="007A3548" w:rsidRPr="00F74389" w14:paraId="75B0C491" w14:textId="77777777" w:rsidTr="00B14F0D">
        <w:trPr>
          <w:trHeight w:val="455"/>
        </w:trPr>
        <w:tc>
          <w:tcPr>
            <w:tcW w:w="2779"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8D7A088" w14:textId="77777777" w:rsidR="007A3548" w:rsidRPr="00373C1B" w:rsidRDefault="007A3548" w:rsidP="00B14F0D">
            <w:pPr>
              <w:ind w:left="27"/>
              <w:rPr>
                <w:rFonts w:ascii="Tahoma" w:hAnsi="Tahoma" w:cs="Tahoma"/>
                <w:color w:val="FFFFFF"/>
                <w:sz w:val="22"/>
                <w:szCs w:val="22"/>
              </w:rPr>
            </w:pPr>
            <w:r w:rsidRPr="00373C1B">
              <w:rPr>
                <w:rFonts w:ascii="Tahoma" w:hAnsi="Tahoma" w:cs="Tahoma"/>
                <w:color w:val="FFFFFF"/>
                <w:sz w:val="22"/>
                <w:szCs w:val="22"/>
              </w:rPr>
              <w:t>Fecha:</w:t>
            </w:r>
          </w:p>
        </w:tc>
        <w:tc>
          <w:tcPr>
            <w:tcW w:w="5835" w:type="dxa"/>
            <w:tcBorders>
              <w:top w:val="single" w:sz="4" w:space="0" w:color="004990"/>
              <w:left w:val="single" w:sz="4" w:space="0" w:color="FFFFFF"/>
            </w:tcBorders>
          </w:tcPr>
          <w:p w14:paraId="2336503C" w14:textId="1BCA1F6A" w:rsidR="007A3548" w:rsidRPr="008D3ACB" w:rsidRDefault="00392789" w:rsidP="00B3608B">
            <w:pPr>
              <w:jc w:val="both"/>
              <w:outlineLvl w:val="2"/>
              <w:rPr>
                <w:rFonts w:ascii="Tahoma" w:hAnsi="Tahoma" w:cs="Tahoma"/>
                <w:color w:val="365F91"/>
                <w:sz w:val="22"/>
              </w:rPr>
            </w:pPr>
            <w:proofErr w:type="spellStart"/>
            <w:r>
              <w:rPr>
                <w:rFonts w:ascii="Tahoma" w:hAnsi="Tahoma" w:cs="Tahoma"/>
                <w:color w:val="365F91"/>
                <w:sz w:val="22"/>
              </w:rPr>
              <w:t>Miercoles</w:t>
            </w:r>
            <w:proofErr w:type="spellEnd"/>
            <w:r w:rsidRPr="00CD79B6">
              <w:rPr>
                <w:rFonts w:ascii="Tahoma" w:hAnsi="Tahoma" w:cs="Tahoma"/>
                <w:color w:val="365F91"/>
                <w:sz w:val="22"/>
              </w:rPr>
              <w:t xml:space="preserve"> </w:t>
            </w:r>
            <w:r w:rsidR="00B3608B">
              <w:rPr>
                <w:rFonts w:ascii="Tahoma" w:hAnsi="Tahoma" w:cs="Tahoma"/>
                <w:color w:val="365F91"/>
                <w:sz w:val="22"/>
              </w:rPr>
              <w:t>24</w:t>
            </w:r>
            <w:r w:rsidRPr="00CD79B6">
              <w:rPr>
                <w:rFonts w:ascii="Tahoma" w:hAnsi="Tahoma" w:cs="Tahoma"/>
                <w:color w:val="365F91"/>
                <w:sz w:val="22"/>
              </w:rPr>
              <w:t xml:space="preserve"> </w:t>
            </w:r>
            <w:r w:rsidR="00EA1BC1" w:rsidRPr="00CD79B6">
              <w:rPr>
                <w:rFonts w:ascii="Tahoma" w:hAnsi="Tahoma" w:cs="Tahoma"/>
                <w:color w:val="365F91"/>
                <w:sz w:val="22"/>
              </w:rPr>
              <w:t xml:space="preserve">de </w:t>
            </w:r>
            <w:r w:rsidR="00527F67">
              <w:rPr>
                <w:rFonts w:ascii="Tahoma" w:hAnsi="Tahoma" w:cs="Tahoma"/>
                <w:color w:val="365F91"/>
                <w:sz w:val="22"/>
              </w:rPr>
              <w:t>mayo</w:t>
            </w:r>
            <w:r w:rsidR="00EA1BC1" w:rsidRPr="00CD79B6">
              <w:rPr>
                <w:rFonts w:ascii="Tahoma" w:hAnsi="Tahoma" w:cs="Tahoma"/>
                <w:color w:val="365F91"/>
                <w:sz w:val="22"/>
              </w:rPr>
              <w:t xml:space="preserve"> 201</w:t>
            </w:r>
            <w:r w:rsidR="008E7CA0">
              <w:rPr>
                <w:rFonts w:ascii="Tahoma" w:hAnsi="Tahoma" w:cs="Tahoma"/>
                <w:color w:val="365F91"/>
                <w:sz w:val="22"/>
              </w:rPr>
              <w:t>7</w:t>
            </w:r>
          </w:p>
        </w:tc>
      </w:tr>
      <w:tr w:rsidR="007A3548" w:rsidRPr="00F74389" w14:paraId="5F753AA1" w14:textId="77777777" w:rsidTr="00B14F0D">
        <w:trPr>
          <w:trHeight w:val="419"/>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971E66A" w14:textId="77777777" w:rsidR="007A3548" w:rsidRPr="00373C1B" w:rsidRDefault="007A3548" w:rsidP="00B14F0D">
            <w:pPr>
              <w:ind w:left="27"/>
              <w:rPr>
                <w:rFonts w:ascii="Tahoma" w:hAnsi="Tahoma" w:cs="Tahoma"/>
                <w:color w:val="FFFFFF"/>
                <w:sz w:val="22"/>
                <w:szCs w:val="22"/>
              </w:rPr>
            </w:pPr>
            <w:r w:rsidRPr="00373C1B">
              <w:rPr>
                <w:rFonts w:ascii="Tahoma" w:hAnsi="Tahoma" w:cs="Tahoma"/>
                <w:color w:val="FFFFFF"/>
                <w:sz w:val="22"/>
                <w:szCs w:val="22"/>
              </w:rPr>
              <w:t>Hora:</w:t>
            </w:r>
          </w:p>
        </w:tc>
        <w:tc>
          <w:tcPr>
            <w:tcW w:w="5835" w:type="dxa"/>
            <w:tcBorders>
              <w:left w:val="single" w:sz="4" w:space="0" w:color="FFFFFF"/>
            </w:tcBorders>
          </w:tcPr>
          <w:p w14:paraId="41A12E2D" w14:textId="77777777" w:rsidR="007A3548" w:rsidRPr="008D3ACB" w:rsidRDefault="001E777B" w:rsidP="00B14F0D">
            <w:pPr>
              <w:jc w:val="both"/>
              <w:outlineLvl w:val="2"/>
              <w:rPr>
                <w:rFonts w:ascii="Tahoma" w:hAnsi="Tahoma" w:cs="Tahoma"/>
                <w:color w:val="365F91"/>
                <w:sz w:val="22"/>
              </w:rPr>
            </w:pPr>
            <w:r w:rsidRPr="008D3ACB">
              <w:rPr>
                <w:rFonts w:ascii="Tahoma" w:hAnsi="Tahoma" w:cs="Tahoma"/>
                <w:color w:val="365F91"/>
                <w:sz w:val="22"/>
              </w:rPr>
              <w:t>15:30</w:t>
            </w:r>
          </w:p>
        </w:tc>
      </w:tr>
      <w:tr w:rsidR="007A3548" w:rsidRPr="00F74389" w14:paraId="2D4F7D9E" w14:textId="77777777" w:rsidTr="00B14F0D">
        <w:trPr>
          <w:trHeight w:val="410"/>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F571ADD" w14:textId="77777777" w:rsidR="007A3548" w:rsidRPr="00373C1B" w:rsidRDefault="007A3548" w:rsidP="00B14F0D">
            <w:pPr>
              <w:ind w:left="27"/>
              <w:rPr>
                <w:rFonts w:ascii="Tahoma" w:hAnsi="Tahoma" w:cs="Tahoma"/>
                <w:color w:val="FFFFFF"/>
                <w:sz w:val="22"/>
                <w:szCs w:val="22"/>
              </w:rPr>
            </w:pPr>
            <w:r w:rsidRPr="00373C1B">
              <w:rPr>
                <w:rFonts w:ascii="Tahoma" w:hAnsi="Tahoma" w:cs="Tahoma"/>
                <w:color w:val="FFFFFF"/>
                <w:sz w:val="22"/>
                <w:szCs w:val="22"/>
              </w:rPr>
              <w:t>Dirección:</w:t>
            </w:r>
          </w:p>
        </w:tc>
        <w:tc>
          <w:tcPr>
            <w:tcW w:w="5835" w:type="dxa"/>
            <w:tcBorders>
              <w:left w:val="single" w:sz="4" w:space="0" w:color="FFFFFF"/>
            </w:tcBorders>
          </w:tcPr>
          <w:p w14:paraId="3BAE6B19" w14:textId="77777777" w:rsidR="007A3548" w:rsidRPr="008D3ACB" w:rsidRDefault="001E777B" w:rsidP="001E777B">
            <w:pPr>
              <w:jc w:val="both"/>
              <w:outlineLvl w:val="2"/>
              <w:rPr>
                <w:rFonts w:ascii="Tahoma" w:hAnsi="Tahoma" w:cs="Tahoma"/>
                <w:color w:val="365F91"/>
                <w:sz w:val="22"/>
              </w:rPr>
            </w:pPr>
            <w:r w:rsidRPr="008D3ACB">
              <w:rPr>
                <w:rFonts w:ascii="Tahoma" w:hAnsi="Tahoma" w:cs="Tahoma"/>
                <w:color w:val="365F91"/>
                <w:sz w:val="22"/>
              </w:rPr>
              <w:t xml:space="preserve">Calle Federico </w:t>
            </w:r>
            <w:proofErr w:type="spellStart"/>
            <w:r w:rsidRPr="008D3ACB">
              <w:rPr>
                <w:rFonts w:ascii="Tahoma" w:hAnsi="Tahoma" w:cs="Tahoma"/>
                <w:color w:val="365F91"/>
                <w:sz w:val="22"/>
              </w:rPr>
              <w:t>Zuazo</w:t>
            </w:r>
            <w:proofErr w:type="spellEnd"/>
            <w:r w:rsidRPr="008D3ACB">
              <w:rPr>
                <w:rFonts w:ascii="Tahoma" w:hAnsi="Tahoma" w:cs="Tahoma"/>
                <w:color w:val="365F91"/>
                <w:sz w:val="22"/>
              </w:rPr>
              <w:t>, N° 1771, Edificio Tower, Piso 6, Subgerencia de Adquisiciones</w:t>
            </w:r>
          </w:p>
        </w:tc>
      </w:tr>
      <w:tr w:rsidR="007A3548" w:rsidRPr="00F74389" w14:paraId="3096C29F" w14:textId="77777777" w:rsidTr="00B14F0D">
        <w:trPr>
          <w:trHeight w:val="417"/>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D92E093" w14:textId="77777777" w:rsidR="007A3548" w:rsidRPr="00373C1B" w:rsidRDefault="007A3548" w:rsidP="00B14F0D">
            <w:pPr>
              <w:ind w:left="27"/>
              <w:rPr>
                <w:rFonts w:ascii="Tahoma" w:hAnsi="Tahoma" w:cs="Tahoma"/>
                <w:color w:val="FFFFFF"/>
                <w:sz w:val="22"/>
                <w:szCs w:val="22"/>
              </w:rPr>
            </w:pPr>
            <w:r w:rsidRPr="00373C1B">
              <w:rPr>
                <w:rFonts w:ascii="Tahoma" w:hAnsi="Tahoma" w:cs="Tahoma"/>
                <w:color w:val="FFFFFF"/>
                <w:sz w:val="22"/>
                <w:szCs w:val="22"/>
              </w:rPr>
              <w:lastRenderedPageBreak/>
              <w:t>Ciudad:</w:t>
            </w:r>
          </w:p>
        </w:tc>
        <w:tc>
          <w:tcPr>
            <w:tcW w:w="5835" w:type="dxa"/>
            <w:tcBorders>
              <w:left w:val="single" w:sz="4" w:space="0" w:color="FFFFFF"/>
            </w:tcBorders>
          </w:tcPr>
          <w:p w14:paraId="66BE60DC" w14:textId="77777777" w:rsidR="007A3548" w:rsidRPr="008D3ACB" w:rsidRDefault="001E777B" w:rsidP="00B14F0D">
            <w:pPr>
              <w:jc w:val="both"/>
              <w:outlineLvl w:val="2"/>
              <w:rPr>
                <w:rFonts w:ascii="Tahoma" w:hAnsi="Tahoma" w:cs="Tahoma"/>
                <w:color w:val="365F91"/>
                <w:sz w:val="22"/>
              </w:rPr>
            </w:pPr>
            <w:r w:rsidRPr="008D3ACB">
              <w:rPr>
                <w:rFonts w:ascii="Tahoma" w:hAnsi="Tahoma" w:cs="Tahoma"/>
                <w:color w:val="365F91"/>
                <w:sz w:val="22"/>
              </w:rPr>
              <w:t>La Paz</w:t>
            </w:r>
          </w:p>
        </w:tc>
      </w:tr>
      <w:tr w:rsidR="007A3548" w:rsidRPr="00F74389" w14:paraId="11CA8A09" w14:textId="77777777" w:rsidTr="00B14F0D">
        <w:trPr>
          <w:trHeight w:val="893"/>
        </w:trPr>
        <w:tc>
          <w:tcPr>
            <w:tcW w:w="2779"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2B51A6A" w14:textId="06893F0B" w:rsidR="007A3548" w:rsidRPr="00373C1B" w:rsidRDefault="007A3548" w:rsidP="005F4AD8">
            <w:pPr>
              <w:ind w:left="27"/>
              <w:rPr>
                <w:rFonts w:ascii="Tahoma" w:hAnsi="Tahoma" w:cs="Tahoma"/>
                <w:color w:val="FFFFFF"/>
                <w:sz w:val="22"/>
                <w:szCs w:val="22"/>
              </w:rPr>
            </w:pPr>
            <w:r w:rsidRPr="00373C1B">
              <w:rPr>
                <w:rFonts w:ascii="Tahoma" w:hAnsi="Tahoma" w:cs="Tahoma"/>
                <w:color w:val="FFFFFF"/>
                <w:sz w:val="22"/>
                <w:szCs w:val="22"/>
              </w:rPr>
              <w:t>Nombre  del Encargado de la Reunión de Aclaración:</w:t>
            </w:r>
          </w:p>
        </w:tc>
        <w:tc>
          <w:tcPr>
            <w:tcW w:w="5835" w:type="dxa"/>
            <w:tcBorders>
              <w:left w:val="single" w:sz="4" w:space="0" w:color="FFFFFF"/>
              <w:bottom w:val="single" w:sz="4" w:space="0" w:color="004990"/>
            </w:tcBorders>
          </w:tcPr>
          <w:p w14:paraId="18C32762" w14:textId="77777777" w:rsidR="007A3548" w:rsidRPr="00F74389" w:rsidRDefault="00EA1BC1" w:rsidP="00B14F0D">
            <w:pPr>
              <w:jc w:val="both"/>
              <w:outlineLvl w:val="2"/>
              <w:rPr>
                <w:rFonts w:ascii="Tahoma" w:hAnsi="Tahoma" w:cs="Tahoma"/>
                <w:color w:val="365F91"/>
              </w:rPr>
            </w:pPr>
            <w:r>
              <w:rPr>
                <w:rFonts w:ascii="Tahoma" w:hAnsi="Tahoma" w:cs="Tahoma"/>
                <w:color w:val="365F91"/>
                <w:sz w:val="22"/>
              </w:rPr>
              <w:t>Wilson Orellana</w:t>
            </w:r>
          </w:p>
        </w:tc>
      </w:tr>
    </w:tbl>
    <w:p w14:paraId="221E2DEC" w14:textId="77777777" w:rsidR="007A3548" w:rsidRPr="00A0488D" w:rsidRDefault="007A3548" w:rsidP="007A3548">
      <w:pPr>
        <w:ind w:left="1416" w:hanging="12"/>
        <w:jc w:val="both"/>
        <w:rPr>
          <w:rFonts w:ascii="Tahoma" w:hAnsi="Tahoma" w:cs="Tahoma"/>
          <w:color w:val="365F91"/>
        </w:rPr>
      </w:pPr>
    </w:p>
    <w:p w14:paraId="7AD4887A" w14:textId="77777777" w:rsidR="00EA1BC1" w:rsidRDefault="00EA1BC1" w:rsidP="00AF1FEA">
      <w:pPr>
        <w:pStyle w:val="Continuarlista"/>
        <w:ind w:left="1134"/>
        <w:rPr>
          <w:rFonts w:ascii="Tahoma" w:hAnsi="Tahoma" w:cs="Tahoma"/>
          <w:color w:val="1F497D"/>
          <w:sz w:val="22"/>
          <w:szCs w:val="22"/>
        </w:rPr>
      </w:pPr>
      <w:r>
        <w:rPr>
          <w:rFonts w:ascii="Tahoma" w:hAnsi="Tahoma" w:cs="Tahoma"/>
          <w:color w:val="1F497D"/>
          <w:sz w:val="22"/>
          <w:szCs w:val="22"/>
        </w:rPr>
        <w:t xml:space="preserve">Las consultas por escrito y las efectuadas verbalmente en la Reunión de Aclaración serán respondidas </w:t>
      </w:r>
      <w:r w:rsidR="00CD79B6">
        <w:rPr>
          <w:rFonts w:ascii="Tahoma" w:hAnsi="Tahoma" w:cs="Tahoma"/>
          <w:color w:val="1F497D"/>
          <w:sz w:val="22"/>
          <w:szCs w:val="22"/>
        </w:rPr>
        <w:t xml:space="preserve">en la misma reunión </w:t>
      </w:r>
      <w:r>
        <w:rPr>
          <w:rFonts w:ascii="Tahoma" w:hAnsi="Tahoma" w:cs="Tahoma"/>
          <w:color w:val="1F497D"/>
          <w:sz w:val="22"/>
          <w:szCs w:val="22"/>
        </w:rPr>
        <w:t>e incluidas en el Acta de reunión y publicadas en la página WEB de ENTEL S.A.</w:t>
      </w:r>
      <w:r w:rsidR="00AF1FEA">
        <w:rPr>
          <w:rFonts w:ascii="Tahoma" w:hAnsi="Tahoma" w:cs="Tahoma"/>
          <w:color w:val="1F497D"/>
          <w:sz w:val="22"/>
          <w:szCs w:val="22"/>
        </w:rPr>
        <w:t xml:space="preserve"> </w:t>
      </w:r>
    </w:p>
    <w:p w14:paraId="4684B70B" w14:textId="77777777" w:rsidR="00A528BB" w:rsidRPr="00527F67" w:rsidRDefault="00D428DF" w:rsidP="00527F67">
      <w:pPr>
        <w:ind w:left="1134"/>
        <w:jc w:val="both"/>
        <w:rPr>
          <w:rFonts w:ascii="Tahoma" w:hAnsi="Tahoma" w:cs="Tahoma"/>
          <w:color w:val="004990"/>
          <w:sz w:val="22"/>
          <w:szCs w:val="22"/>
        </w:rPr>
      </w:pPr>
      <w:r>
        <w:rPr>
          <w:rFonts w:ascii="Tahoma" w:hAnsi="Tahoma" w:cs="Tahoma"/>
          <w:color w:val="004990"/>
          <w:sz w:val="22"/>
          <w:szCs w:val="22"/>
        </w:rPr>
        <w:t>Una vez elaborada y aprobada el Acta de Reunión, formará parte del presente TBC y será de aceptación obligatoria sin modificaciones posteriores por parte de los proponentes.</w:t>
      </w:r>
      <w:r w:rsidR="00EA1BC1">
        <w:rPr>
          <w:rFonts w:ascii="Tahoma" w:hAnsi="Tahoma" w:cs="Tahoma"/>
          <w:color w:val="004990"/>
          <w:sz w:val="22"/>
          <w:szCs w:val="22"/>
        </w:rPr>
        <w:t xml:space="preserve"> </w:t>
      </w:r>
      <w:r w:rsidR="00EA1BC1">
        <w:rPr>
          <w:rFonts w:ascii="Tahoma" w:hAnsi="Tahoma" w:cs="Tahoma"/>
          <w:color w:val="1F497D" w:themeColor="text2"/>
          <w:sz w:val="22"/>
          <w:szCs w:val="22"/>
        </w:rPr>
        <w:t>No se aceptarán solicitudes de aclaración o preguntas posteriores a las fechas señaladas.</w:t>
      </w:r>
    </w:p>
    <w:p w14:paraId="5076226D" w14:textId="1BA3484F" w:rsidR="00B71C37" w:rsidRDefault="00B71C37" w:rsidP="007A3548">
      <w:pPr>
        <w:jc w:val="both"/>
        <w:rPr>
          <w:rFonts w:ascii="Tahoma" w:hAnsi="Tahoma" w:cs="Tahoma"/>
          <w:color w:val="365F91"/>
          <w:sz w:val="22"/>
          <w:szCs w:val="22"/>
        </w:rPr>
      </w:pPr>
    </w:p>
    <w:p w14:paraId="7643D050" w14:textId="77777777" w:rsidR="007A3548" w:rsidRPr="00511895" w:rsidRDefault="007A3548" w:rsidP="007A3548">
      <w:pPr>
        <w:numPr>
          <w:ilvl w:val="0"/>
          <w:numId w:val="10"/>
        </w:numPr>
        <w:ind w:left="567" w:hanging="567"/>
        <w:jc w:val="both"/>
        <w:rPr>
          <w:rFonts w:ascii="Tahoma" w:hAnsi="Tahoma" w:cs="Tahoma"/>
          <w:b/>
          <w:color w:val="365F91"/>
          <w:sz w:val="28"/>
          <w:szCs w:val="28"/>
          <w:lang w:eastAsia="en-US" w:bidi="en-US"/>
        </w:rPr>
      </w:pPr>
      <w:r w:rsidRPr="00511895">
        <w:rPr>
          <w:rFonts w:ascii="Tahoma" w:hAnsi="Tahoma" w:cs="Tahoma"/>
          <w:b/>
          <w:color w:val="365F91"/>
          <w:sz w:val="28"/>
          <w:szCs w:val="28"/>
          <w:lang w:eastAsia="en-US" w:bidi="en-US"/>
        </w:rPr>
        <w:t>Presentación de Propuestas</w:t>
      </w:r>
    </w:p>
    <w:p w14:paraId="229B73CB" w14:textId="77777777" w:rsidR="007A3548" w:rsidRDefault="007A3548" w:rsidP="007A3548">
      <w:pPr>
        <w:ind w:left="567"/>
        <w:jc w:val="both"/>
        <w:rPr>
          <w:rFonts w:ascii="Tahoma" w:hAnsi="Tahoma" w:cs="Tahoma"/>
          <w:color w:val="365F91"/>
        </w:rPr>
      </w:pPr>
    </w:p>
    <w:p w14:paraId="40B5E76C" w14:textId="77777777" w:rsidR="007A3548" w:rsidRPr="00511895" w:rsidRDefault="007A3548" w:rsidP="007A3548">
      <w:pPr>
        <w:pStyle w:val="Prrafodelista"/>
        <w:ind w:left="567"/>
        <w:jc w:val="both"/>
        <w:rPr>
          <w:rFonts w:ascii="Tahoma" w:hAnsi="Tahoma" w:cs="Tahoma"/>
          <w:color w:val="004990"/>
          <w:sz w:val="22"/>
          <w:szCs w:val="22"/>
        </w:rPr>
      </w:pPr>
      <w:r w:rsidRPr="00511895">
        <w:rPr>
          <w:rFonts w:ascii="Tahoma" w:hAnsi="Tahoma" w:cs="Tahoma"/>
          <w:color w:val="004990"/>
          <w:sz w:val="22"/>
          <w:szCs w:val="22"/>
        </w:rPr>
        <w:t>Las propuestas deben presentarse sólo en las oficinas de  Entel S.A. (</w:t>
      </w:r>
      <w:r w:rsidR="00146002">
        <w:rPr>
          <w:rFonts w:ascii="Tahoma" w:hAnsi="Tahoma" w:cs="Tahoma"/>
          <w:color w:val="004990"/>
          <w:sz w:val="22"/>
          <w:szCs w:val="22"/>
        </w:rPr>
        <w:t xml:space="preserve">Calle Federico </w:t>
      </w:r>
      <w:proofErr w:type="spellStart"/>
      <w:r w:rsidR="00146002">
        <w:rPr>
          <w:rFonts w:ascii="Tahoma" w:hAnsi="Tahoma" w:cs="Tahoma"/>
          <w:color w:val="004990"/>
          <w:sz w:val="22"/>
          <w:szCs w:val="22"/>
        </w:rPr>
        <w:t>Zuazo</w:t>
      </w:r>
      <w:proofErr w:type="spellEnd"/>
      <w:r w:rsidR="00146002">
        <w:rPr>
          <w:rFonts w:ascii="Tahoma" w:hAnsi="Tahoma" w:cs="Tahoma"/>
          <w:color w:val="004990"/>
          <w:sz w:val="22"/>
          <w:szCs w:val="22"/>
        </w:rPr>
        <w:t xml:space="preserve"> N° 1771, Edificio Tower, Piso 6, Subgerencia de Adquisiciones), </w:t>
      </w:r>
      <w:r w:rsidRPr="00511895">
        <w:rPr>
          <w:rFonts w:ascii="Tahoma" w:hAnsi="Tahoma" w:cs="Tahoma"/>
          <w:color w:val="004990"/>
          <w:sz w:val="22"/>
          <w:szCs w:val="22"/>
        </w:rPr>
        <w:t>hasta el día:</w:t>
      </w:r>
    </w:p>
    <w:p w14:paraId="1D7BE850" w14:textId="77777777" w:rsidR="007A3548" w:rsidRDefault="007A3548" w:rsidP="007A3548">
      <w:pPr>
        <w:ind w:left="1276"/>
        <w:jc w:val="both"/>
        <w:rPr>
          <w:rFonts w:ascii="Tahoma" w:hAnsi="Tahoma" w:cs="Tahoma"/>
          <w:color w:val="004990"/>
          <w:sz w:val="22"/>
          <w:szCs w:val="22"/>
        </w:rPr>
      </w:pPr>
    </w:p>
    <w:p w14:paraId="358C02E1" w14:textId="77777777" w:rsidR="0062549A" w:rsidRPr="00511895" w:rsidRDefault="0062549A" w:rsidP="007A3548">
      <w:pPr>
        <w:ind w:left="1276"/>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7A3548" w:rsidRPr="00511895" w14:paraId="54F62247" w14:textId="77777777" w:rsidTr="00B14F0D">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575745F5" w14:textId="77777777" w:rsidR="007A3548" w:rsidRPr="00393ED2" w:rsidRDefault="007A3548" w:rsidP="00B14F0D">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14:paraId="4A23A823" w14:textId="62D158F8" w:rsidR="007A3548" w:rsidRPr="00511895" w:rsidRDefault="00392789" w:rsidP="009413CE">
            <w:pPr>
              <w:ind w:left="1276" w:hanging="1276"/>
              <w:jc w:val="both"/>
              <w:rPr>
                <w:rFonts w:ascii="Tahoma" w:hAnsi="Tahoma" w:cs="Tahoma"/>
                <w:color w:val="004990"/>
                <w:sz w:val="22"/>
                <w:szCs w:val="22"/>
              </w:rPr>
            </w:pPr>
            <w:r>
              <w:rPr>
                <w:rFonts w:ascii="Tahoma" w:hAnsi="Tahoma" w:cs="Tahoma"/>
                <w:color w:val="004990"/>
                <w:sz w:val="22"/>
                <w:szCs w:val="22"/>
              </w:rPr>
              <w:t xml:space="preserve">Viernes </w:t>
            </w:r>
            <w:r w:rsidRPr="00CD79B6">
              <w:rPr>
                <w:rFonts w:ascii="Tahoma" w:hAnsi="Tahoma" w:cs="Tahoma"/>
                <w:color w:val="004990"/>
                <w:sz w:val="22"/>
                <w:szCs w:val="22"/>
              </w:rPr>
              <w:t xml:space="preserve"> </w:t>
            </w:r>
            <w:r w:rsidR="009413CE" w:rsidRPr="001354B9">
              <w:rPr>
                <w:rFonts w:ascii="Tahoma" w:hAnsi="Tahoma" w:cs="Tahoma"/>
                <w:color w:val="004990"/>
                <w:sz w:val="22"/>
                <w:szCs w:val="22"/>
              </w:rPr>
              <w:t>02</w:t>
            </w:r>
            <w:r w:rsidRPr="001354B9">
              <w:rPr>
                <w:rFonts w:ascii="Tahoma" w:hAnsi="Tahoma" w:cs="Tahoma"/>
                <w:color w:val="004990"/>
                <w:sz w:val="22"/>
                <w:szCs w:val="22"/>
              </w:rPr>
              <w:t xml:space="preserve"> </w:t>
            </w:r>
            <w:r w:rsidR="001E777B" w:rsidRPr="001354B9">
              <w:rPr>
                <w:rFonts w:ascii="Tahoma" w:hAnsi="Tahoma" w:cs="Tahoma"/>
                <w:color w:val="004990"/>
                <w:sz w:val="22"/>
                <w:szCs w:val="22"/>
              </w:rPr>
              <w:t xml:space="preserve">de </w:t>
            </w:r>
            <w:r w:rsidR="009413CE" w:rsidRPr="001354B9">
              <w:rPr>
                <w:rFonts w:ascii="Tahoma" w:hAnsi="Tahoma" w:cs="Tahoma"/>
                <w:color w:val="004990"/>
                <w:sz w:val="22"/>
                <w:szCs w:val="22"/>
              </w:rPr>
              <w:t>junio</w:t>
            </w:r>
            <w:r w:rsidRPr="001354B9">
              <w:rPr>
                <w:rFonts w:ascii="Tahoma" w:hAnsi="Tahoma" w:cs="Tahoma"/>
                <w:color w:val="004990"/>
                <w:sz w:val="22"/>
                <w:szCs w:val="22"/>
              </w:rPr>
              <w:t xml:space="preserve"> </w:t>
            </w:r>
            <w:r w:rsidR="001E777B" w:rsidRPr="001354B9">
              <w:rPr>
                <w:rFonts w:ascii="Tahoma" w:hAnsi="Tahoma" w:cs="Tahoma"/>
                <w:color w:val="004990"/>
                <w:sz w:val="22"/>
                <w:szCs w:val="22"/>
              </w:rPr>
              <w:t>de 201</w:t>
            </w:r>
            <w:r w:rsidR="008E7CA0" w:rsidRPr="001354B9">
              <w:rPr>
                <w:rFonts w:ascii="Tahoma" w:hAnsi="Tahoma" w:cs="Tahoma"/>
                <w:color w:val="004990"/>
                <w:sz w:val="22"/>
                <w:szCs w:val="22"/>
              </w:rPr>
              <w:t>7</w:t>
            </w:r>
          </w:p>
        </w:tc>
      </w:tr>
      <w:tr w:rsidR="007A3548" w:rsidRPr="00511895" w14:paraId="1150030B" w14:textId="77777777" w:rsidTr="00B14F0D">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018DD64A" w14:textId="77777777" w:rsidR="007A3548" w:rsidRPr="00393ED2" w:rsidRDefault="007A3548" w:rsidP="00B14F0D">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14:paraId="396275DA" w14:textId="77777777" w:rsidR="007A3548" w:rsidRPr="00511895" w:rsidRDefault="001E777B" w:rsidP="00B14F0D">
            <w:pPr>
              <w:ind w:left="1276" w:hanging="1276"/>
              <w:jc w:val="both"/>
              <w:rPr>
                <w:rFonts w:ascii="Tahoma" w:hAnsi="Tahoma" w:cs="Tahoma"/>
                <w:color w:val="004990"/>
                <w:sz w:val="22"/>
                <w:szCs w:val="22"/>
              </w:rPr>
            </w:pPr>
            <w:r>
              <w:rPr>
                <w:rFonts w:ascii="Tahoma" w:hAnsi="Tahoma" w:cs="Tahoma"/>
                <w:color w:val="004990"/>
                <w:sz w:val="22"/>
                <w:szCs w:val="22"/>
              </w:rPr>
              <w:t>1</w:t>
            </w:r>
            <w:r w:rsidR="00EA1BC1">
              <w:rPr>
                <w:rFonts w:ascii="Tahoma" w:hAnsi="Tahoma" w:cs="Tahoma"/>
                <w:color w:val="004990"/>
                <w:sz w:val="22"/>
                <w:szCs w:val="22"/>
              </w:rPr>
              <w:t>5</w:t>
            </w:r>
            <w:r>
              <w:rPr>
                <w:rFonts w:ascii="Tahoma" w:hAnsi="Tahoma" w:cs="Tahoma"/>
                <w:color w:val="004990"/>
                <w:sz w:val="22"/>
                <w:szCs w:val="22"/>
              </w:rPr>
              <w:t>:00</w:t>
            </w:r>
          </w:p>
        </w:tc>
      </w:tr>
    </w:tbl>
    <w:p w14:paraId="45916994" w14:textId="77777777" w:rsidR="007A3548" w:rsidRPr="00511895" w:rsidRDefault="007A3548" w:rsidP="007A3548">
      <w:pPr>
        <w:ind w:left="1276"/>
        <w:jc w:val="both"/>
        <w:rPr>
          <w:rFonts w:ascii="Tahoma" w:hAnsi="Tahoma" w:cs="Tahoma"/>
          <w:color w:val="004990"/>
          <w:sz w:val="22"/>
          <w:szCs w:val="22"/>
        </w:rPr>
      </w:pPr>
    </w:p>
    <w:p w14:paraId="768C2F86" w14:textId="77777777" w:rsidR="00EA1BC1" w:rsidRDefault="00EA1BC1" w:rsidP="00EA1BC1">
      <w:pPr>
        <w:pStyle w:val="Prrafodelista"/>
        <w:ind w:left="567"/>
        <w:jc w:val="both"/>
        <w:rPr>
          <w:rFonts w:ascii="Tahoma" w:hAnsi="Tahoma" w:cs="Tahoma"/>
          <w:color w:val="1F497D" w:themeColor="text2"/>
          <w:sz w:val="22"/>
          <w:szCs w:val="22"/>
          <w:lang w:eastAsia="es-ES"/>
        </w:rPr>
      </w:pPr>
      <w:r>
        <w:rPr>
          <w:rFonts w:ascii="Tahoma" w:hAnsi="Tahoma" w:cs="Tahoma"/>
          <w:color w:val="1F497D" w:themeColor="text2"/>
          <w:sz w:val="22"/>
          <w:szCs w:val="22"/>
          <w:lang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7B0822EF" w14:textId="77777777" w:rsidR="00EA1BC1" w:rsidRDefault="00EA1BC1" w:rsidP="007A3548">
      <w:pPr>
        <w:pStyle w:val="Prrafodelista"/>
        <w:ind w:left="567"/>
        <w:jc w:val="both"/>
        <w:rPr>
          <w:rFonts w:ascii="Tahoma" w:hAnsi="Tahoma" w:cs="Tahoma"/>
          <w:color w:val="004990"/>
          <w:sz w:val="22"/>
          <w:szCs w:val="22"/>
        </w:rPr>
      </w:pPr>
    </w:p>
    <w:p w14:paraId="7F9F852D" w14:textId="77777777" w:rsidR="005F4AD8" w:rsidRDefault="005F4AD8" w:rsidP="005F4AD8">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25C4FF98" w14:textId="77777777" w:rsidR="005F4AD8" w:rsidRPr="00984C8B" w:rsidRDefault="005F4AD8" w:rsidP="005F4AD8">
      <w:pPr>
        <w:spacing w:before="120"/>
        <w:ind w:left="709"/>
        <w:jc w:val="both"/>
        <w:rPr>
          <w:rFonts w:ascii="Tahoma" w:hAnsi="Tahoma" w:cs="Tahoma"/>
          <w:color w:val="004990"/>
          <w:sz w:val="22"/>
          <w:szCs w:val="24"/>
        </w:rPr>
      </w:pPr>
    </w:p>
    <w:p w14:paraId="118E2198" w14:textId="77777777" w:rsidR="005F4AD8" w:rsidRPr="00984C8B" w:rsidRDefault="005F4AD8" w:rsidP="005F4AD8">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14AB809D" w14:textId="77777777" w:rsidR="005F4AD8" w:rsidRPr="00984C8B" w:rsidRDefault="005F4AD8" w:rsidP="005F4AD8">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1271C9F3" w14:textId="77777777" w:rsidR="005F4AD8" w:rsidRPr="00984C8B" w:rsidRDefault="005F4AD8" w:rsidP="005F4AD8">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325D2A9F" w14:textId="16A03889" w:rsidR="005F4AD8" w:rsidRPr="00984C8B" w:rsidRDefault="005F4AD8" w:rsidP="005F4AD8">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w:t>
      </w:r>
      <w:r w:rsidRPr="00720446">
        <w:rPr>
          <w:rFonts w:ascii="Tahoma" w:hAnsi="Tahoma" w:cs="Tahoma"/>
          <w:color w:val="004990"/>
          <w:sz w:val="22"/>
          <w:szCs w:val="24"/>
        </w:rPr>
        <w:t xml:space="preserve">paquete cerrado, de manera separada; </w:t>
      </w:r>
      <w:r w:rsidR="00C116D8" w:rsidRPr="00720446">
        <w:rPr>
          <w:rFonts w:ascii="Tahoma" w:hAnsi="Tahoma" w:cs="Tahoma"/>
          <w:color w:val="004990"/>
          <w:sz w:val="22"/>
          <w:szCs w:val="24"/>
        </w:rPr>
        <w:t xml:space="preserve">tanto </w:t>
      </w:r>
      <w:r w:rsidRPr="00720446">
        <w:rPr>
          <w:rFonts w:ascii="Tahoma" w:hAnsi="Tahoma" w:cs="Tahoma"/>
          <w:color w:val="004990"/>
          <w:sz w:val="22"/>
          <w:szCs w:val="24"/>
        </w:rPr>
        <w:t>la Parte Técnica y la Parte Económica deberán contener</w:t>
      </w:r>
      <w:r w:rsidR="00C116D8" w:rsidRPr="00720446">
        <w:rPr>
          <w:rFonts w:ascii="Tahoma" w:hAnsi="Tahoma" w:cs="Tahoma"/>
          <w:color w:val="004990"/>
          <w:sz w:val="22"/>
          <w:szCs w:val="22"/>
          <w:lang w:val="es-BO" w:bidi="en-US"/>
        </w:rPr>
        <w:t xml:space="preserve"> obligatoriamente una</w:t>
      </w:r>
      <w:r w:rsidRPr="00720446">
        <w:rPr>
          <w:rFonts w:ascii="Tahoma" w:hAnsi="Tahoma" w:cs="Tahoma"/>
          <w:color w:val="004990"/>
          <w:sz w:val="22"/>
          <w:szCs w:val="24"/>
        </w:rPr>
        <w:t xml:space="preserve"> copia digital </w:t>
      </w:r>
      <w:r w:rsidR="00C116D8" w:rsidRPr="00720446">
        <w:rPr>
          <w:rFonts w:ascii="Tahoma" w:hAnsi="Tahoma" w:cs="Tahoma"/>
          <w:color w:val="004990"/>
          <w:sz w:val="22"/>
          <w:szCs w:val="22"/>
          <w:lang w:val="es-BO" w:bidi="en-US"/>
        </w:rPr>
        <w:t>idéntica a la presentada de manera impresa</w:t>
      </w:r>
      <w:r w:rsidR="00C116D8" w:rsidRPr="00720446">
        <w:rPr>
          <w:rFonts w:ascii="Tahoma" w:hAnsi="Tahoma" w:cs="Tahoma"/>
          <w:color w:val="004990"/>
          <w:sz w:val="22"/>
          <w:szCs w:val="22"/>
        </w:rPr>
        <w:t xml:space="preserve"> </w:t>
      </w:r>
      <w:r w:rsidRPr="00720446">
        <w:rPr>
          <w:rFonts w:ascii="Tahoma" w:hAnsi="Tahoma" w:cs="Tahoma"/>
          <w:color w:val="004990"/>
          <w:sz w:val="22"/>
          <w:szCs w:val="24"/>
        </w:rPr>
        <w:t xml:space="preserve">de los documentos correspondientes debidamente marcados como "ORIGINAL" y "COPIA </w:t>
      </w:r>
      <w:r w:rsidRPr="00984C8B">
        <w:rPr>
          <w:rFonts w:ascii="Tahoma" w:hAnsi="Tahoma" w:cs="Tahoma"/>
          <w:color w:val="004990"/>
          <w:sz w:val="22"/>
          <w:szCs w:val="24"/>
        </w:rPr>
        <w:t xml:space="preserve">DIGITAL" </w:t>
      </w:r>
      <w:r w:rsidRPr="00227E45">
        <w:rPr>
          <w:rFonts w:ascii="Tahoma" w:hAnsi="Tahoma" w:cs="Tahoma"/>
          <w:color w:val="004990"/>
          <w:sz w:val="22"/>
          <w:szCs w:val="24"/>
        </w:rPr>
        <w:t xml:space="preserve">los cuales deberán estar </w:t>
      </w:r>
      <w:r w:rsidRPr="00FE5742">
        <w:rPr>
          <w:rFonts w:ascii="Tahoma" w:hAnsi="Tahoma" w:cs="Tahoma"/>
          <w:b/>
          <w:color w:val="004990"/>
          <w:sz w:val="22"/>
          <w:szCs w:val="24"/>
        </w:rPr>
        <w:t>foliados, sellados</w:t>
      </w:r>
      <w:r w:rsidRPr="00227E45">
        <w:rPr>
          <w:rFonts w:ascii="Tahoma" w:hAnsi="Tahoma" w:cs="Tahoma"/>
          <w:color w:val="004990"/>
          <w:sz w:val="22"/>
          <w:szCs w:val="24"/>
        </w:rPr>
        <w:t xml:space="preserve">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p w14:paraId="32274A7B" w14:textId="77777777" w:rsidR="007A3548" w:rsidRPr="00511895" w:rsidRDefault="007A3548" w:rsidP="007A3548">
      <w:pPr>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222"/>
      </w:tblGrid>
      <w:tr w:rsidR="007A3548" w:rsidRPr="00511895" w14:paraId="5C77FE55" w14:textId="77777777" w:rsidTr="00FE5742">
        <w:trPr>
          <w:trHeight w:val="1673"/>
          <w:jc w:val="center"/>
        </w:trPr>
        <w:tc>
          <w:tcPr>
            <w:tcW w:w="7222" w:type="dxa"/>
          </w:tcPr>
          <w:p w14:paraId="28612F66" w14:textId="77777777" w:rsidR="007A3548" w:rsidRPr="00511895" w:rsidRDefault="007A3548" w:rsidP="00B14F0D">
            <w:pPr>
              <w:ind w:left="133"/>
              <w:jc w:val="center"/>
              <w:rPr>
                <w:rFonts w:ascii="Tahoma" w:hAnsi="Tahoma" w:cs="Tahoma"/>
                <w:color w:val="004990"/>
                <w:sz w:val="22"/>
                <w:szCs w:val="22"/>
              </w:rPr>
            </w:pPr>
            <w:r w:rsidRPr="00511895">
              <w:rPr>
                <w:rFonts w:ascii="Tahoma" w:hAnsi="Tahoma" w:cs="Tahoma"/>
                <w:color w:val="004990"/>
                <w:sz w:val="22"/>
                <w:szCs w:val="22"/>
              </w:rPr>
              <w:lastRenderedPageBreak/>
              <w:t>ENTEL S.A.</w:t>
            </w:r>
          </w:p>
          <w:p w14:paraId="336416F3" w14:textId="45CD7C15" w:rsidR="007A3548" w:rsidRPr="00511895" w:rsidRDefault="00EA1BC1" w:rsidP="00B14F0D">
            <w:pPr>
              <w:ind w:left="133"/>
              <w:jc w:val="center"/>
              <w:rPr>
                <w:rFonts w:ascii="Tahoma" w:hAnsi="Tahoma" w:cs="Tahoma"/>
                <w:color w:val="004990"/>
                <w:sz w:val="22"/>
                <w:szCs w:val="22"/>
              </w:rPr>
            </w:pPr>
            <w:r>
              <w:rPr>
                <w:rFonts w:ascii="Tahoma" w:hAnsi="Tahoma" w:cs="Tahoma"/>
                <w:color w:val="004990"/>
                <w:sz w:val="22"/>
                <w:szCs w:val="22"/>
              </w:rPr>
              <w:t>LICITACION PUBLICA</w:t>
            </w:r>
            <w:r w:rsidRPr="00511895">
              <w:rPr>
                <w:rFonts w:ascii="Tahoma" w:hAnsi="Tahoma" w:cs="Tahoma"/>
                <w:color w:val="004990"/>
                <w:sz w:val="22"/>
                <w:szCs w:val="22"/>
              </w:rPr>
              <w:t xml:space="preserve"> </w:t>
            </w:r>
            <w:r w:rsidR="007A3548" w:rsidRPr="00511895">
              <w:rPr>
                <w:rFonts w:ascii="Tahoma" w:hAnsi="Tahoma" w:cs="Tahoma"/>
                <w:color w:val="004990"/>
                <w:sz w:val="22"/>
                <w:szCs w:val="22"/>
              </w:rPr>
              <w:t xml:space="preserve">N° </w:t>
            </w:r>
            <w:r w:rsidR="00392789">
              <w:rPr>
                <w:rFonts w:ascii="Tahoma" w:hAnsi="Tahoma" w:cs="Tahoma"/>
                <w:color w:val="004990"/>
                <w:sz w:val="22"/>
                <w:szCs w:val="22"/>
              </w:rPr>
              <w:t>38</w:t>
            </w:r>
            <w:r w:rsidR="007A3548" w:rsidRPr="00511895">
              <w:rPr>
                <w:rFonts w:ascii="Tahoma" w:hAnsi="Tahoma" w:cs="Tahoma"/>
                <w:color w:val="004990"/>
                <w:sz w:val="22"/>
                <w:szCs w:val="22"/>
              </w:rPr>
              <w:t>/</w:t>
            </w:r>
            <w:r w:rsidR="00392789" w:rsidRPr="00511895">
              <w:rPr>
                <w:rFonts w:ascii="Tahoma" w:hAnsi="Tahoma" w:cs="Tahoma"/>
                <w:color w:val="004990"/>
                <w:sz w:val="22"/>
                <w:szCs w:val="22"/>
              </w:rPr>
              <w:t>201</w:t>
            </w:r>
            <w:r w:rsidR="00392789">
              <w:rPr>
                <w:rFonts w:ascii="Tahoma" w:hAnsi="Tahoma" w:cs="Tahoma"/>
                <w:color w:val="004990"/>
                <w:sz w:val="22"/>
                <w:szCs w:val="22"/>
              </w:rPr>
              <w:t>7</w:t>
            </w:r>
          </w:p>
          <w:p w14:paraId="21D13947" w14:textId="17904727" w:rsidR="007A3548" w:rsidRPr="00511895" w:rsidRDefault="007A3548" w:rsidP="00B14F0D">
            <w:pPr>
              <w:ind w:left="133"/>
              <w:jc w:val="center"/>
              <w:rPr>
                <w:rFonts w:ascii="Tahoma" w:hAnsi="Tahoma" w:cs="Tahoma"/>
                <w:color w:val="004990"/>
                <w:sz w:val="22"/>
                <w:szCs w:val="22"/>
              </w:rPr>
            </w:pPr>
            <w:r w:rsidRPr="00511895">
              <w:rPr>
                <w:rFonts w:ascii="Tahoma" w:hAnsi="Tahoma" w:cs="Tahoma"/>
                <w:color w:val="004990"/>
                <w:sz w:val="22"/>
                <w:szCs w:val="22"/>
              </w:rPr>
              <w:t>“</w:t>
            </w:r>
            <w:r w:rsidR="00146002">
              <w:rPr>
                <w:rFonts w:ascii="Tahoma" w:hAnsi="Tahoma" w:cs="Tahoma"/>
                <w:color w:val="004990"/>
                <w:sz w:val="22"/>
                <w:szCs w:val="22"/>
              </w:rPr>
              <w:t xml:space="preserve">CONTRATACIÓN </w:t>
            </w:r>
            <w:r w:rsidR="005F4AD8">
              <w:rPr>
                <w:rFonts w:ascii="Tahoma" w:hAnsi="Tahoma" w:cs="Tahoma"/>
                <w:color w:val="004990"/>
                <w:sz w:val="22"/>
                <w:szCs w:val="22"/>
              </w:rPr>
              <w:t xml:space="preserve">NUEVO </w:t>
            </w:r>
            <w:r w:rsidR="00146002">
              <w:rPr>
                <w:rFonts w:ascii="Tahoma" w:hAnsi="Tahoma" w:cs="Tahoma"/>
                <w:color w:val="004990"/>
                <w:sz w:val="22"/>
                <w:szCs w:val="22"/>
              </w:rPr>
              <w:t>PROGRAMA INTEGRAL DE SEGUROS</w:t>
            </w:r>
            <w:r w:rsidRPr="00511895">
              <w:rPr>
                <w:rFonts w:ascii="Tahoma" w:hAnsi="Tahoma" w:cs="Tahoma"/>
                <w:color w:val="004990"/>
                <w:sz w:val="22"/>
                <w:szCs w:val="22"/>
              </w:rPr>
              <w:t>”</w:t>
            </w:r>
          </w:p>
          <w:p w14:paraId="728F19D4" w14:textId="77777777" w:rsidR="007A3548" w:rsidRPr="00511895" w:rsidRDefault="007A3548" w:rsidP="00B14F0D">
            <w:pPr>
              <w:ind w:left="133"/>
              <w:jc w:val="center"/>
              <w:rPr>
                <w:rFonts w:ascii="Tahoma" w:hAnsi="Tahoma" w:cs="Tahoma"/>
                <w:color w:val="004990"/>
                <w:sz w:val="22"/>
                <w:szCs w:val="22"/>
              </w:rPr>
            </w:pPr>
            <w:r w:rsidRPr="00511895">
              <w:rPr>
                <w:rFonts w:ascii="Tahoma" w:hAnsi="Tahoma" w:cs="Tahoma"/>
                <w:color w:val="004990"/>
                <w:sz w:val="22"/>
                <w:szCs w:val="22"/>
              </w:rPr>
              <w:t>RAZÓN SOCIAL DEL PROPONENTE  TELEFONO FAX – EMAIL</w:t>
            </w:r>
          </w:p>
          <w:p w14:paraId="76DECD54" w14:textId="77777777" w:rsidR="007A3548" w:rsidRPr="00511895" w:rsidRDefault="007A3548" w:rsidP="00B14F0D">
            <w:pPr>
              <w:ind w:left="133"/>
              <w:jc w:val="center"/>
              <w:rPr>
                <w:rFonts w:ascii="Tahoma" w:hAnsi="Tahoma" w:cs="Tahoma"/>
                <w:color w:val="004990"/>
                <w:sz w:val="22"/>
                <w:szCs w:val="22"/>
              </w:rPr>
            </w:pPr>
            <w:r w:rsidRPr="00511895">
              <w:rPr>
                <w:rFonts w:ascii="Tahoma" w:hAnsi="Tahoma" w:cs="Tahoma"/>
                <w:color w:val="004990"/>
                <w:sz w:val="22"/>
                <w:szCs w:val="22"/>
              </w:rPr>
              <w:t>ORIGINAL / COPIA</w:t>
            </w:r>
          </w:p>
        </w:tc>
      </w:tr>
    </w:tbl>
    <w:p w14:paraId="0264F599" w14:textId="77777777" w:rsidR="007A3548" w:rsidRDefault="007A3548" w:rsidP="007A3548">
      <w:pPr>
        <w:ind w:left="709"/>
        <w:jc w:val="both"/>
        <w:rPr>
          <w:rFonts w:ascii="Tahoma" w:hAnsi="Tahoma" w:cs="Tahoma"/>
          <w:color w:val="004990"/>
          <w:sz w:val="22"/>
          <w:szCs w:val="22"/>
        </w:rPr>
      </w:pPr>
    </w:p>
    <w:p w14:paraId="762EA594" w14:textId="77777777" w:rsidR="007A3548" w:rsidRPr="00071FE3" w:rsidRDefault="007A3548" w:rsidP="007A3548">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14:paraId="7693050B" w14:textId="77777777" w:rsidR="007A3548" w:rsidRDefault="007A3548" w:rsidP="007A3548">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7A3548" w:rsidRPr="00511895" w14:paraId="06F60C99" w14:textId="77777777" w:rsidTr="00B14F0D">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1356585" w14:textId="77777777" w:rsidR="007A3548" w:rsidRPr="00393ED2" w:rsidRDefault="007A3548" w:rsidP="00B14F0D">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14:paraId="78844FCB" w14:textId="3887EA71" w:rsidR="007A3548" w:rsidRPr="00511895" w:rsidRDefault="008E7CA0" w:rsidP="009413CE">
            <w:pPr>
              <w:ind w:left="1276" w:hanging="1276"/>
              <w:jc w:val="both"/>
              <w:rPr>
                <w:rFonts w:ascii="Tahoma" w:hAnsi="Tahoma" w:cs="Tahoma"/>
                <w:color w:val="004990"/>
                <w:sz w:val="22"/>
                <w:szCs w:val="22"/>
              </w:rPr>
            </w:pPr>
            <w:r w:rsidRPr="001354B9">
              <w:rPr>
                <w:rFonts w:ascii="Tahoma" w:hAnsi="Tahoma" w:cs="Tahoma"/>
                <w:color w:val="004990"/>
                <w:sz w:val="22"/>
                <w:szCs w:val="22"/>
              </w:rPr>
              <w:t>Viernes</w:t>
            </w:r>
            <w:r w:rsidR="00AF1FEA" w:rsidRPr="001354B9">
              <w:rPr>
                <w:rFonts w:ascii="Tahoma" w:hAnsi="Tahoma" w:cs="Tahoma"/>
                <w:color w:val="004990"/>
                <w:sz w:val="22"/>
                <w:szCs w:val="22"/>
              </w:rPr>
              <w:t xml:space="preserve"> </w:t>
            </w:r>
            <w:r w:rsidR="009413CE" w:rsidRPr="001354B9">
              <w:rPr>
                <w:rFonts w:ascii="Tahoma" w:hAnsi="Tahoma" w:cs="Tahoma"/>
                <w:color w:val="004990"/>
                <w:sz w:val="22"/>
                <w:szCs w:val="22"/>
              </w:rPr>
              <w:t>02</w:t>
            </w:r>
            <w:r w:rsidR="00392789" w:rsidRPr="001354B9">
              <w:rPr>
                <w:rFonts w:ascii="Tahoma" w:hAnsi="Tahoma" w:cs="Tahoma"/>
                <w:color w:val="004990"/>
                <w:sz w:val="22"/>
                <w:szCs w:val="22"/>
              </w:rPr>
              <w:t xml:space="preserve"> </w:t>
            </w:r>
            <w:r w:rsidR="001E777B" w:rsidRPr="001354B9">
              <w:rPr>
                <w:rFonts w:ascii="Tahoma" w:hAnsi="Tahoma" w:cs="Tahoma"/>
                <w:color w:val="004990"/>
                <w:sz w:val="22"/>
                <w:szCs w:val="22"/>
              </w:rPr>
              <w:t xml:space="preserve">de </w:t>
            </w:r>
            <w:r w:rsidR="009413CE" w:rsidRPr="001354B9">
              <w:rPr>
                <w:rFonts w:ascii="Tahoma" w:hAnsi="Tahoma" w:cs="Tahoma"/>
                <w:color w:val="004990"/>
                <w:sz w:val="22"/>
                <w:szCs w:val="22"/>
              </w:rPr>
              <w:t>junio</w:t>
            </w:r>
            <w:r w:rsidR="00392789" w:rsidRPr="001354B9">
              <w:rPr>
                <w:rFonts w:ascii="Tahoma" w:hAnsi="Tahoma" w:cs="Tahoma"/>
                <w:color w:val="004990"/>
                <w:sz w:val="22"/>
                <w:szCs w:val="22"/>
              </w:rPr>
              <w:t xml:space="preserve"> </w:t>
            </w:r>
            <w:r w:rsidR="001E777B" w:rsidRPr="001354B9">
              <w:rPr>
                <w:rFonts w:ascii="Tahoma" w:hAnsi="Tahoma" w:cs="Tahoma"/>
                <w:color w:val="004990"/>
                <w:sz w:val="22"/>
                <w:szCs w:val="22"/>
              </w:rPr>
              <w:t>de 201</w:t>
            </w:r>
            <w:r w:rsidRPr="001354B9">
              <w:rPr>
                <w:rFonts w:ascii="Tahoma" w:hAnsi="Tahoma" w:cs="Tahoma"/>
                <w:color w:val="004990"/>
                <w:sz w:val="22"/>
                <w:szCs w:val="22"/>
              </w:rPr>
              <w:t>7</w:t>
            </w:r>
          </w:p>
        </w:tc>
      </w:tr>
      <w:tr w:rsidR="007A3548" w:rsidRPr="00511895" w14:paraId="55C59FD4" w14:textId="77777777" w:rsidTr="00B14F0D">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284DED2D" w14:textId="77777777" w:rsidR="007A3548" w:rsidRPr="00393ED2" w:rsidRDefault="007A3548" w:rsidP="00B14F0D">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14:paraId="5090958A" w14:textId="77777777" w:rsidR="007A3548" w:rsidRPr="00511895" w:rsidRDefault="00AD571C" w:rsidP="00AD571C">
            <w:pPr>
              <w:ind w:left="1276" w:hanging="1276"/>
              <w:jc w:val="both"/>
              <w:rPr>
                <w:rFonts w:ascii="Tahoma" w:hAnsi="Tahoma" w:cs="Tahoma"/>
                <w:color w:val="004990"/>
                <w:sz w:val="22"/>
                <w:szCs w:val="22"/>
              </w:rPr>
            </w:pPr>
            <w:r>
              <w:rPr>
                <w:rFonts w:ascii="Tahoma" w:hAnsi="Tahoma" w:cs="Tahoma"/>
                <w:color w:val="004990"/>
                <w:sz w:val="22"/>
                <w:szCs w:val="22"/>
              </w:rPr>
              <w:t>15</w:t>
            </w:r>
            <w:r w:rsidR="001E777B">
              <w:rPr>
                <w:rFonts w:ascii="Tahoma" w:hAnsi="Tahoma" w:cs="Tahoma"/>
                <w:color w:val="004990"/>
                <w:sz w:val="22"/>
                <w:szCs w:val="22"/>
              </w:rPr>
              <w:t>:30</w:t>
            </w:r>
          </w:p>
        </w:tc>
      </w:tr>
    </w:tbl>
    <w:p w14:paraId="199179E9" w14:textId="77777777" w:rsidR="007A3548" w:rsidRDefault="007A3548" w:rsidP="007A3548">
      <w:pPr>
        <w:ind w:left="567"/>
        <w:jc w:val="both"/>
        <w:rPr>
          <w:rFonts w:ascii="Tahoma" w:hAnsi="Tahoma" w:cs="Tahoma"/>
          <w:strike/>
          <w:color w:val="365F91"/>
        </w:rPr>
      </w:pPr>
    </w:p>
    <w:p w14:paraId="7CFE96B7" w14:textId="74918142" w:rsidR="00675A11" w:rsidRPr="00510D3A" w:rsidRDefault="001109C9" w:rsidP="00510D3A">
      <w:pPr>
        <w:pStyle w:val="Prrafodelista"/>
        <w:numPr>
          <w:ilvl w:val="1"/>
          <w:numId w:val="39"/>
        </w:numPr>
        <w:ind w:left="1134" w:hanging="567"/>
        <w:jc w:val="both"/>
        <w:outlineLvl w:val="2"/>
        <w:rPr>
          <w:rFonts w:ascii="Tahoma" w:hAnsi="Tahoma" w:cs="Tahoma"/>
          <w:color w:val="365F91"/>
          <w:sz w:val="22"/>
          <w:szCs w:val="22"/>
        </w:rPr>
      </w:pPr>
      <w:bookmarkStart w:id="1" w:name="_Toc304889404"/>
      <w:bookmarkStart w:id="2" w:name="_Toc304889483"/>
      <w:bookmarkStart w:id="3" w:name="_Toc304909210"/>
      <w:bookmarkStart w:id="4" w:name="_Toc305014204"/>
      <w:bookmarkStart w:id="5" w:name="_Toc305014355"/>
      <w:bookmarkEnd w:id="0"/>
      <w:r w:rsidRPr="00510D3A">
        <w:rPr>
          <w:rFonts w:ascii="Tahoma" w:hAnsi="Tahoma" w:cs="Tahoma"/>
          <w:b/>
          <w:color w:val="365F91"/>
          <w:sz w:val="22"/>
          <w:szCs w:val="22"/>
          <w:u w:val="single"/>
          <w:lang w:bidi="en-US"/>
        </w:rPr>
        <w:t xml:space="preserve">Sobre </w:t>
      </w:r>
      <w:r w:rsidR="00675A11" w:rsidRPr="00510D3A">
        <w:rPr>
          <w:rFonts w:ascii="Tahoma" w:hAnsi="Tahoma" w:cs="Tahoma"/>
          <w:b/>
          <w:color w:val="365F91"/>
          <w:sz w:val="22"/>
          <w:szCs w:val="22"/>
          <w:u w:val="single"/>
          <w:lang w:bidi="en-US"/>
        </w:rPr>
        <w:t>A</w:t>
      </w:r>
      <w:r w:rsidR="00675A11" w:rsidRPr="00510D3A">
        <w:rPr>
          <w:rFonts w:ascii="Tahoma" w:hAnsi="Tahoma" w:cs="Tahoma"/>
          <w:color w:val="365F91"/>
          <w:sz w:val="22"/>
          <w:szCs w:val="22"/>
          <w:u w:val="single"/>
          <w:lang w:bidi="en-US"/>
        </w:rPr>
        <w:t>:</w:t>
      </w:r>
      <w:r w:rsidR="00675A11" w:rsidRPr="00510D3A">
        <w:rPr>
          <w:rFonts w:ascii="Tahoma" w:hAnsi="Tahoma" w:cs="Tahoma"/>
          <w:color w:val="365F91"/>
          <w:sz w:val="22"/>
          <w:szCs w:val="22"/>
          <w:lang w:bidi="en-US"/>
        </w:rPr>
        <w:t xml:space="preserve"> </w:t>
      </w:r>
      <w:bookmarkStart w:id="6" w:name="_Toc130955263"/>
      <w:bookmarkStart w:id="7" w:name="_Toc130955322"/>
      <w:r w:rsidRPr="00510D3A">
        <w:rPr>
          <w:rFonts w:ascii="Tahoma" w:hAnsi="Tahoma" w:cs="Tahoma"/>
          <w:color w:val="365F91"/>
          <w:sz w:val="22"/>
          <w:szCs w:val="22"/>
          <w:lang w:bidi="en-US"/>
        </w:rPr>
        <w:t>D</w:t>
      </w:r>
      <w:r w:rsidR="00675A11" w:rsidRPr="00510D3A">
        <w:rPr>
          <w:rFonts w:ascii="Tahoma" w:hAnsi="Tahoma" w:cs="Tahoma"/>
          <w:color w:val="365F91"/>
          <w:sz w:val="22"/>
          <w:szCs w:val="22"/>
          <w:lang w:bidi="en-US"/>
        </w:rPr>
        <w:t xml:space="preserve">ebe tener la inscripción </w:t>
      </w:r>
      <w:r w:rsidRPr="00510D3A">
        <w:rPr>
          <w:rFonts w:ascii="Tahoma" w:hAnsi="Tahoma" w:cs="Tahoma"/>
          <w:b/>
          <w:color w:val="365F91"/>
          <w:sz w:val="22"/>
          <w:szCs w:val="22"/>
          <w:lang w:bidi="en-US"/>
        </w:rPr>
        <w:t>“</w:t>
      </w:r>
      <w:r w:rsidR="00675A11" w:rsidRPr="00510D3A">
        <w:rPr>
          <w:rFonts w:ascii="Tahoma" w:hAnsi="Tahoma" w:cs="Tahoma"/>
          <w:b/>
          <w:color w:val="365F91"/>
          <w:sz w:val="22"/>
          <w:szCs w:val="22"/>
          <w:lang w:bidi="en-US"/>
        </w:rPr>
        <w:t>DOCUMENTOS ADMINISTRATIVOS</w:t>
      </w:r>
      <w:r w:rsidRPr="00510D3A">
        <w:rPr>
          <w:rFonts w:ascii="Tahoma" w:hAnsi="Tahoma" w:cs="Tahoma"/>
          <w:b/>
          <w:color w:val="365F91"/>
          <w:sz w:val="22"/>
          <w:szCs w:val="22"/>
          <w:lang w:bidi="en-US"/>
        </w:rPr>
        <w:t>”</w:t>
      </w:r>
      <w:r w:rsidR="00675A11" w:rsidRPr="00510D3A">
        <w:rPr>
          <w:rFonts w:ascii="Tahoma" w:hAnsi="Tahoma" w:cs="Tahoma"/>
          <w:b/>
          <w:bCs/>
          <w:color w:val="365F91"/>
          <w:sz w:val="22"/>
          <w:szCs w:val="22"/>
        </w:rPr>
        <w:t xml:space="preserve"> </w:t>
      </w:r>
      <w:r w:rsidR="00675A11" w:rsidRPr="00510D3A">
        <w:rPr>
          <w:rFonts w:ascii="Tahoma" w:hAnsi="Tahoma" w:cs="Tahoma"/>
          <w:color w:val="365F91"/>
          <w:sz w:val="22"/>
          <w:szCs w:val="22"/>
        </w:rPr>
        <w:t xml:space="preserve">y debe contener la documentación de registro legal </w:t>
      </w:r>
      <w:r w:rsidR="00675A11" w:rsidRPr="00510D3A">
        <w:rPr>
          <w:rFonts w:ascii="Tahoma" w:hAnsi="Tahoma" w:cs="Tahoma"/>
          <w:color w:val="365F91"/>
          <w:sz w:val="22"/>
          <w:szCs w:val="22"/>
          <w:u w:val="single"/>
        </w:rPr>
        <w:t>vigente</w:t>
      </w:r>
      <w:r w:rsidR="00675A11" w:rsidRPr="00510D3A">
        <w:rPr>
          <w:rFonts w:ascii="Tahoma" w:hAnsi="Tahoma" w:cs="Tahoma"/>
          <w:color w:val="365F91"/>
          <w:sz w:val="22"/>
          <w:szCs w:val="22"/>
        </w:rPr>
        <w:t xml:space="preserve"> </w:t>
      </w:r>
      <w:r w:rsidRPr="00510D3A">
        <w:rPr>
          <w:rFonts w:ascii="Tahoma" w:hAnsi="Tahoma" w:cs="Tahoma"/>
          <w:color w:val="365F91"/>
          <w:sz w:val="22"/>
          <w:szCs w:val="22"/>
        </w:rPr>
        <w:t xml:space="preserve">del proponente, </w:t>
      </w:r>
      <w:r w:rsidR="00675A11" w:rsidRPr="00510D3A">
        <w:rPr>
          <w:rFonts w:ascii="Tahoma" w:hAnsi="Tahoma" w:cs="Tahoma"/>
          <w:color w:val="365F91"/>
          <w:sz w:val="22"/>
          <w:szCs w:val="22"/>
        </w:rPr>
        <w:t>de acuerdo a requerimiento de Entel S.A.</w:t>
      </w:r>
      <w:r w:rsidR="00230450">
        <w:rPr>
          <w:rFonts w:ascii="Tahoma" w:hAnsi="Tahoma" w:cs="Tahoma"/>
          <w:color w:val="365F91"/>
          <w:sz w:val="22"/>
          <w:szCs w:val="22"/>
        </w:rPr>
        <w:t xml:space="preserve">, el mismo deberá estar foliado en su integridad caso contrario es causal de </w:t>
      </w:r>
      <w:proofErr w:type="spellStart"/>
      <w:r w:rsidR="00230450">
        <w:rPr>
          <w:rFonts w:ascii="Tahoma" w:hAnsi="Tahoma" w:cs="Tahoma"/>
          <w:color w:val="365F91"/>
          <w:sz w:val="22"/>
          <w:szCs w:val="22"/>
        </w:rPr>
        <w:t>descalificacion</w:t>
      </w:r>
      <w:proofErr w:type="spellEnd"/>
      <w:r w:rsidR="00675A11" w:rsidRPr="00510D3A">
        <w:rPr>
          <w:rFonts w:ascii="Tahoma" w:hAnsi="Tahoma" w:cs="Tahoma"/>
          <w:color w:val="365F91"/>
          <w:sz w:val="22"/>
          <w:szCs w:val="22"/>
        </w:rPr>
        <w:t>:</w:t>
      </w:r>
    </w:p>
    <w:p w14:paraId="4DE8D7BA" w14:textId="77777777" w:rsidR="00675A11" w:rsidRDefault="00675A11" w:rsidP="00447A35">
      <w:pPr>
        <w:ind w:left="1134" w:hanging="567"/>
        <w:jc w:val="both"/>
        <w:rPr>
          <w:rFonts w:ascii="Tahoma" w:hAnsi="Tahoma" w:cs="Tahoma"/>
          <w:color w:val="365F91"/>
          <w:highlight w:val="yellow"/>
        </w:rPr>
      </w:pPr>
    </w:p>
    <w:p w14:paraId="78A8CE1D" w14:textId="77777777" w:rsidR="00675A11" w:rsidRPr="000D1F98" w:rsidRDefault="00675A11" w:rsidP="00675A11">
      <w:pPr>
        <w:ind w:left="426" w:firstLine="708"/>
        <w:jc w:val="both"/>
        <w:rPr>
          <w:rFonts w:ascii="Tahoma" w:hAnsi="Tahoma" w:cs="Tahoma"/>
          <w:color w:val="365F91"/>
          <w:lang w:val="es-BO"/>
        </w:rPr>
      </w:pPr>
    </w:p>
    <w:p w14:paraId="7EF81CAD" w14:textId="77777777" w:rsidR="00675A11" w:rsidRPr="00510D3A" w:rsidRDefault="00675A11" w:rsidP="00510D3A">
      <w:pPr>
        <w:pStyle w:val="Prrafodelista"/>
        <w:numPr>
          <w:ilvl w:val="2"/>
          <w:numId w:val="40"/>
        </w:numPr>
        <w:ind w:left="1843" w:hanging="709"/>
        <w:jc w:val="both"/>
        <w:outlineLvl w:val="2"/>
        <w:rPr>
          <w:rFonts w:ascii="Tahoma" w:hAnsi="Tahoma" w:cs="Tahoma"/>
          <w:color w:val="365F91"/>
          <w:sz w:val="22"/>
          <w:szCs w:val="22"/>
          <w:lang w:bidi="en-US"/>
        </w:rPr>
      </w:pPr>
      <w:r w:rsidRPr="00510D3A">
        <w:rPr>
          <w:rFonts w:ascii="Tahoma" w:hAnsi="Tahoma" w:cs="Tahoma"/>
          <w:color w:val="365F91"/>
          <w:sz w:val="22"/>
          <w:szCs w:val="22"/>
          <w:lang w:bidi="en-US"/>
        </w:rPr>
        <w:t xml:space="preserve">Carta de Presentación firmada por el </w:t>
      </w:r>
      <w:r w:rsidR="003F3FE0">
        <w:rPr>
          <w:rFonts w:ascii="Tahoma" w:hAnsi="Tahoma" w:cs="Tahoma"/>
          <w:color w:val="365F91"/>
          <w:sz w:val="22"/>
          <w:szCs w:val="22"/>
          <w:lang w:bidi="en-US"/>
        </w:rPr>
        <w:t xml:space="preserve">(los) </w:t>
      </w:r>
      <w:r w:rsidRPr="00510D3A">
        <w:rPr>
          <w:rFonts w:ascii="Tahoma" w:hAnsi="Tahoma" w:cs="Tahoma"/>
          <w:color w:val="365F91"/>
          <w:sz w:val="22"/>
          <w:szCs w:val="22"/>
          <w:lang w:bidi="en-US"/>
        </w:rPr>
        <w:t>Representante</w:t>
      </w:r>
      <w:r w:rsidR="003F3FE0">
        <w:rPr>
          <w:rFonts w:ascii="Tahoma" w:hAnsi="Tahoma" w:cs="Tahoma"/>
          <w:color w:val="365F91"/>
          <w:sz w:val="22"/>
          <w:szCs w:val="22"/>
          <w:lang w:bidi="en-US"/>
        </w:rPr>
        <w:t>(s)</w:t>
      </w:r>
      <w:r w:rsidRPr="00510D3A">
        <w:rPr>
          <w:rFonts w:ascii="Tahoma" w:hAnsi="Tahoma" w:cs="Tahoma"/>
          <w:color w:val="365F91"/>
          <w:sz w:val="22"/>
          <w:szCs w:val="22"/>
          <w:lang w:bidi="en-US"/>
        </w:rPr>
        <w:t xml:space="preserve"> Legal</w:t>
      </w:r>
      <w:r w:rsidR="003F3FE0">
        <w:rPr>
          <w:rFonts w:ascii="Tahoma" w:hAnsi="Tahoma" w:cs="Tahoma"/>
          <w:color w:val="365F91"/>
          <w:sz w:val="22"/>
          <w:szCs w:val="22"/>
          <w:lang w:bidi="en-US"/>
        </w:rPr>
        <w:t>(es)</w:t>
      </w:r>
      <w:r w:rsidRPr="00510D3A">
        <w:rPr>
          <w:rFonts w:ascii="Tahoma" w:hAnsi="Tahoma" w:cs="Tahoma"/>
          <w:color w:val="365F91"/>
          <w:sz w:val="22"/>
          <w:szCs w:val="22"/>
          <w:lang w:bidi="en-US"/>
        </w:rPr>
        <w:t xml:space="preserve"> del proponente.</w:t>
      </w:r>
    </w:p>
    <w:p w14:paraId="0F7119A7" w14:textId="77777777" w:rsidR="00675A11" w:rsidRPr="00675A11" w:rsidRDefault="00675A11" w:rsidP="00510D3A">
      <w:pPr>
        <w:pStyle w:val="Prrafodelista"/>
        <w:numPr>
          <w:ilvl w:val="2"/>
          <w:numId w:val="40"/>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510D3A">
        <w:rPr>
          <w:rFonts w:ascii="Tahoma" w:hAnsi="Tahoma" w:cs="Tahoma"/>
          <w:i/>
          <w:color w:val="365F91"/>
          <w:sz w:val="22"/>
          <w:szCs w:val="22"/>
          <w:shd w:val="clear" w:color="auto" w:fill="D9D9D9" w:themeFill="background1" w:themeFillShade="D9"/>
          <w:lang w:bidi="en-US"/>
        </w:rPr>
        <w:t>(Requisito no aplicado a empresas unipersonales)</w:t>
      </w:r>
      <w:r w:rsidRPr="00675A11">
        <w:rPr>
          <w:rFonts w:ascii="Tahoma" w:hAnsi="Tahoma" w:cs="Tahoma"/>
          <w:color w:val="365F91"/>
          <w:sz w:val="22"/>
          <w:szCs w:val="22"/>
          <w:lang w:bidi="en-US"/>
        </w:rPr>
        <w:t>.</w:t>
      </w:r>
    </w:p>
    <w:p w14:paraId="00F1D870" w14:textId="77777777" w:rsidR="00675A11" w:rsidRPr="00510D3A" w:rsidRDefault="00675A11" w:rsidP="00510D3A">
      <w:pPr>
        <w:pStyle w:val="Prrafodelista"/>
        <w:numPr>
          <w:ilvl w:val="2"/>
          <w:numId w:val="40"/>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w:t>
      </w:r>
      <w:r w:rsidR="003F3FE0">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sidR="003F3FE0">
        <w:rPr>
          <w:rFonts w:ascii="Tahoma" w:hAnsi="Tahoma" w:cs="Tahoma"/>
          <w:color w:val="365F91"/>
          <w:sz w:val="22"/>
          <w:szCs w:val="22"/>
          <w:lang w:bidi="en-US"/>
        </w:rPr>
        <w:t>(es)</w:t>
      </w:r>
      <w:r w:rsidRPr="00675A11">
        <w:rPr>
          <w:rFonts w:ascii="Tahoma" w:hAnsi="Tahoma" w:cs="Tahoma"/>
          <w:color w:val="365F91"/>
          <w:sz w:val="22"/>
          <w:szCs w:val="22"/>
          <w:lang w:bidi="en-US"/>
        </w:rPr>
        <w:t xml:space="preserve"> Legal</w:t>
      </w:r>
      <w:r w:rsidR="003F3FE0">
        <w:rPr>
          <w:rFonts w:ascii="Tahoma" w:hAnsi="Tahoma" w:cs="Tahoma"/>
          <w:color w:val="365F91"/>
          <w:sz w:val="22"/>
          <w:szCs w:val="22"/>
          <w:lang w:bidi="en-US"/>
        </w:rPr>
        <w:t>(es)</w:t>
      </w:r>
      <w:r w:rsidRPr="00675A11">
        <w:rPr>
          <w:rFonts w:ascii="Tahoma" w:hAnsi="Tahoma" w:cs="Tahoma"/>
          <w:color w:val="365F91"/>
          <w:sz w:val="22"/>
          <w:szCs w:val="22"/>
          <w:lang w:bidi="en-US"/>
        </w:rPr>
        <w:t xml:space="preserve"> debidamente resellado en FUNDEMPRESA, mencionando las facultades otorgadas al</w:t>
      </w:r>
      <w:r w:rsidR="003F3FE0">
        <w:rPr>
          <w:rFonts w:ascii="Tahoma" w:hAnsi="Tahoma" w:cs="Tahoma"/>
          <w:color w:val="365F91"/>
          <w:sz w:val="22"/>
          <w:szCs w:val="22"/>
          <w:lang w:bidi="en-US"/>
        </w:rPr>
        <w:t xml:space="preserve"> (a los)</w:t>
      </w:r>
      <w:r w:rsidRPr="00675A11">
        <w:rPr>
          <w:rFonts w:ascii="Tahoma" w:hAnsi="Tahoma" w:cs="Tahoma"/>
          <w:color w:val="365F91"/>
          <w:sz w:val="22"/>
          <w:szCs w:val="22"/>
          <w:lang w:bidi="en-US"/>
        </w:rPr>
        <w:t xml:space="preserve"> apoderado</w:t>
      </w:r>
      <w:r w:rsidR="003F3FE0">
        <w:rPr>
          <w:rFonts w:ascii="Tahoma" w:hAnsi="Tahoma" w:cs="Tahoma"/>
          <w:color w:val="365F91"/>
          <w:sz w:val="22"/>
          <w:szCs w:val="22"/>
          <w:lang w:bidi="en-US"/>
        </w:rPr>
        <w:t>(s)</w:t>
      </w:r>
      <w:r w:rsidRPr="00675A11">
        <w:rPr>
          <w:rFonts w:ascii="Tahoma" w:hAnsi="Tahoma" w:cs="Tahoma"/>
          <w:color w:val="365F91"/>
          <w:sz w:val="22"/>
          <w:szCs w:val="22"/>
          <w:lang w:bidi="en-US"/>
        </w:rPr>
        <w:t xml:space="preserve"> para participar en procesos de licitación, presentación de propuestas y suscripción de contratos para la provisión/prestación del bien/servicio. </w:t>
      </w:r>
      <w:r w:rsidRPr="00510D3A">
        <w:rPr>
          <w:rFonts w:ascii="Tahoma" w:hAnsi="Tahoma" w:cs="Tahoma"/>
          <w:i/>
          <w:color w:val="365F91"/>
          <w:sz w:val="22"/>
          <w:szCs w:val="22"/>
          <w:shd w:val="clear" w:color="auto" w:fill="D9D9D9" w:themeFill="background1" w:themeFillShade="D9"/>
          <w:lang w:bidi="en-US"/>
        </w:rPr>
        <w:t>(Requisito no aplicado a empresas unipersonales)</w:t>
      </w:r>
      <w:r w:rsidR="00455EE3" w:rsidRPr="00510D3A">
        <w:rPr>
          <w:rFonts w:ascii="Tahoma" w:hAnsi="Tahoma" w:cs="Tahoma"/>
          <w:i/>
          <w:color w:val="365F91"/>
          <w:sz w:val="22"/>
          <w:szCs w:val="22"/>
          <w:shd w:val="clear" w:color="auto" w:fill="D9D9D9" w:themeFill="background1" w:themeFillShade="D9"/>
          <w:lang w:bidi="en-US"/>
        </w:rPr>
        <w:t>.</w:t>
      </w:r>
    </w:p>
    <w:p w14:paraId="59090013" w14:textId="01D82736" w:rsidR="00675A11" w:rsidRPr="00510D3A" w:rsidRDefault="00675A11" w:rsidP="00510D3A">
      <w:pPr>
        <w:pStyle w:val="Prrafodelista"/>
        <w:numPr>
          <w:ilvl w:val="2"/>
          <w:numId w:val="40"/>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Fotocopia simple de la Matrícula de Comercio ante FUNDEMPRESA debidamente actualizada y vigente a su presentación</w:t>
      </w:r>
      <w:r w:rsidR="00392789">
        <w:rPr>
          <w:rFonts w:ascii="Tahoma" w:hAnsi="Tahoma" w:cs="Tahoma"/>
          <w:color w:val="365F91"/>
          <w:sz w:val="22"/>
          <w:szCs w:val="22"/>
          <w:lang w:bidi="en-US"/>
        </w:rPr>
        <w:t>,</w:t>
      </w:r>
      <w:r w:rsidRPr="00675A11">
        <w:rPr>
          <w:rFonts w:ascii="Tahoma" w:hAnsi="Tahoma" w:cs="Tahoma"/>
          <w:color w:val="365F91"/>
          <w:sz w:val="22"/>
          <w:szCs w:val="22"/>
          <w:lang w:bidi="en-US"/>
        </w:rPr>
        <w:t xml:space="preserve"> </w:t>
      </w:r>
      <w:r w:rsidR="00392789" w:rsidRPr="00744AA6">
        <w:rPr>
          <w:rFonts w:ascii="Tahoma" w:hAnsi="Tahoma" w:cs="Tahoma"/>
          <w:color w:val="1F497D"/>
          <w:sz w:val="22"/>
          <w:szCs w:val="22"/>
          <w:lang w:val="es-BO" w:bidi="en-US"/>
        </w:rPr>
        <w:t xml:space="preserve">la empresa deberá tener como objeto </w:t>
      </w:r>
      <w:r w:rsidR="00392789" w:rsidRPr="00184480">
        <w:rPr>
          <w:rFonts w:ascii="Tahoma" w:hAnsi="Tahoma" w:cs="Tahoma"/>
          <w:color w:val="1F497D"/>
          <w:sz w:val="22"/>
          <w:szCs w:val="22"/>
          <w:lang w:val="es-BO" w:bidi="en-US"/>
        </w:rPr>
        <w:t>actividades inherentes al objeto del presente proceso de contratación.</w:t>
      </w:r>
      <w:r w:rsidR="00392789" w:rsidRPr="00510D3A">
        <w:rPr>
          <w:rFonts w:ascii="Tahoma" w:hAnsi="Tahoma" w:cs="Tahoma"/>
          <w:i/>
          <w:color w:val="365F91"/>
          <w:sz w:val="22"/>
          <w:szCs w:val="22"/>
          <w:shd w:val="clear" w:color="auto" w:fill="D9D9D9" w:themeFill="background1" w:themeFillShade="D9"/>
          <w:lang w:bidi="en-US"/>
        </w:rPr>
        <w:t xml:space="preserve"> </w:t>
      </w:r>
      <w:r w:rsidRPr="00510D3A">
        <w:rPr>
          <w:rFonts w:ascii="Tahoma" w:hAnsi="Tahoma" w:cs="Tahoma"/>
          <w:i/>
          <w:color w:val="365F91"/>
          <w:sz w:val="22"/>
          <w:szCs w:val="22"/>
          <w:shd w:val="clear" w:color="auto" w:fill="D9D9D9" w:themeFill="background1" w:themeFillShade="D9"/>
          <w:lang w:bidi="en-US"/>
        </w:rPr>
        <w:t>(Matrícula de Registro de Empresa en Bolivia, si se trata de empresa constituida como Sociedad en cualquiera de las modalidades)</w:t>
      </w:r>
      <w:r w:rsidRPr="00510D3A">
        <w:rPr>
          <w:rFonts w:ascii="Tahoma" w:hAnsi="Tahoma" w:cs="Tahoma"/>
          <w:i/>
          <w:color w:val="365F91"/>
          <w:sz w:val="22"/>
          <w:szCs w:val="22"/>
          <w:lang w:bidi="en-US"/>
        </w:rPr>
        <w:t>.</w:t>
      </w:r>
    </w:p>
    <w:p w14:paraId="4954CC5E" w14:textId="542DD07C" w:rsidR="00675A11" w:rsidRPr="00675A11" w:rsidRDefault="00675A11" w:rsidP="00510D3A">
      <w:pPr>
        <w:pStyle w:val="Prrafodelista"/>
        <w:numPr>
          <w:ilvl w:val="2"/>
          <w:numId w:val="40"/>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w:t>
      </w:r>
      <w:r w:rsidR="005F4AD8" w:rsidRPr="00A65C0D">
        <w:rPr>
          <w:rFonts w:ascii="Tahoma" w:hAnsi="Tahoma" w:cs="Tahoma"/>
          <w:color w:val="004990"/>
          <w:sz w:val="22"/>
          <w:szCs w:val="22"/>
          <w:lang w:bidi="en-US"/>
        </w:rPr>
        <w:t>de la certificación electrónica del Número de Identificación Tributaria (N.I.T.) vigente al momento de la presentación.</w:t>
      </w:r>
      <w:r w:rsidR="005F4AD8">
        <w:rPr>
          <w:rFonts w:ascii="Tahoma" w:hAnsi="Tahoma" w:cs="Tahoma"/>
          <w:color w:val="004990"/>
          <w:sz w:val="22"/>
          <w:szCs w:val="22"/>
          <w:lang w:bidi="en-US"/>
        </w:rPr>
        <w:t xml:space="preserve"> (El cual podrá ser impreso de la página WEB de impuestos máximo con un mes de anticipación)</w:t>
      </w:r>
      <w:r w:rsidRPr="00675A11">
        <w:rPr>
          <w:rFonts w:ascii="Tahoma" w:hAnsi="Tahoma" w:cs="Tahoma"/>
          <w:color w:val="365F91"/>
          <w:sz w:val="22"/>
          <w:szCs w:val="22"/>
          <w:lang w:bidi="en-US"/>
        </w:rPr>
        <w:t>.</w:t>
      </w:r>
    </w:p>
    <w:p w14:paraId="553113EE" w14:textId="77777777" w:rsidR="00675A11" w:rsidRPr="00675A11" w:rsidRDefault="00675A11" w:rsidP="00510D3A">
      <w:pPr>
        <w:pStyle w:val="Prrafodelista"/>
        <w:numPr>
          <w:ilvl w:val="2"/>
          <w:numId w:val="40"/>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del </w:t>
      </w:r>
      <w:r w:rsidR="003F3FE0">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sidR="003F3FE0">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sidR="003F3FE0">
        <w:rPr>
          <w:rFonts w:ascii="Tahoma" w:hAnsi="Tahoma" w:cs="Tahoma"/>
          <w:color w:val="365F91"/>
          <w:sz w:val="22"/>
          <w:szCs w:val="22"/>
          <w:lang w:bidi="en-US"/>
        </w:rPr>
        <w:t>(es)</w:t>
      </w:r>
      <w:r w:rsidRPr="00675A11">
        <w:rPr>
          <w:rFonts w:ascii="Tahoma" w:hAnsi="Tahoma" w:cs="Tahoma"/>
          <w:color w:val="365F91"/>
          <w:sz w:val="22"/>
          <w:szCs w:val="22"/>
          <w:lang w:bidi="en-US"/>
        </w:rPr>
        <w:t xml:space="preserve"> vigente a la fecha de presentación de la propuesta.  </w:t>
      </w:r>
    </w:p>
    <w:p w14:paraId="56D66CDF" w14:textId="12DE7836" w:rsidR="00675A11" w:rsidRDefault="00392789" w:rsidP="005F4AD8">
      <w:pPr>
        <w:pStyle w:val="Prrafodelista"/>
        <w:numPr>
          <w:ilvl w:val="2"/>
          <w:numId w:val="40"/>
        </w:numPr>
        <w:ind w:left="1843"/>
        <w:jc w:val="both"/>
        <w:outlineLvl w:val="2"/>
        <w:rPr>
          <w:rFonts w:ascii="Tahoma" w:hAnsi="Tahoma" w:cs="Tahoma"/>
          <w:color w:val="365F91"/>
          <w:sz w:val="22"/>
          <w:szCs w:val="22"/>
          <w:lang w:bidi="en-US"/>
        </w:rPr>
      </w:pPr>
      <w:r w:rsidRPr="00744AA6">
        <w:rPr>
          <w:rFonts w:ascii="Tahoma" w:hAnsi="Tahoma" w:cs="Tahoma"/>
          <w:color w:val="1F497D"/>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sidR="00262824">
        <w:rPr>
          <w:rFonts w:ascii="Tahoma" w:hAnsi="Tahoma" w:cs="Tahoma"/>
          <w:color w:val="365F91"/>
          <w:sz w:val="22"/>
          <w:szCs w:val="22"/>
          <w:lang w:bidi="en-US"/>
        </w:rPr>
        <w:t>.</w:t>
      </w:r>
    </w:p>
    <w:p w14:paraId="79E5BE75" w14:textId="77777777" w:rsidR="001354B9" w:rsidRPr="001354B9" w:rsidRDefault="00392789" w:rsidP="00FF1706">
      <w:pPr>
        <w:pStyle w:val="Prrafodelista"/>
        <w:numPr>
          <w:ilvl w:val="2"/>
          <w:numId w:val="40"/>
        </w:numPr>
        <w:shd w:val="clear" w:color="auto" w:fill="FFFFFF" w:themeFill="background1"/>
        <w:ind w:left="1843" w:hanging="709"/>
        <w:jc w:val="both"/>
        <w:outlineLvl w:val="2"/>
        <w:rPr>
          <w:rFonts w:ascii="Tahoma" w:hAnsi="Tahoma" w:cs="Tahoma"/>
          <w:color w:val="365F91"/>
          <w:sz w:val="22"/>
          <w:szCs w:val="22"/>
          <w:lang w:bidi="en-US"/>
        </w:rPr>
      </w:pPr>
      <w:r w:rsidRPr="001354B9">
        <w:rPr>
          <w:rFonts w:ascii="Tahoma" w:hAnsi="Tahoma" w:cs="Tahoma"/>
          <w:color w:val="1F497D"/>
          <w:sz w:val="22"/>
          <w:szCs w:val="22"/>
          <w:lang w:val="es-BO" w:bidi="en-US"/>
        </w:rPr>
        <w:t>Garantía de Seriedad de Propuesta, misma que debe ser Boleta Bancaria</w:t>
      </w:r>
      <w:r w:rsidRPr="001354B9" w:rsidDel="00392789">
        <w:rPr>
          <w:rFonts w:ascii="Tahoma" w:hAnsi="Tahoma" w:cs="Tahoma"/>
          <w:color w:val="365F91"/>
          <w:sz w:val="22"/>
          <w:szCs w:val="22"/>
          <w:lang w:bidi="en-US"/>
        </w:rPr>
        <w:t xml:space="preserve"> </w:t>
      </w:r>
      <w:r w:rsidR="00675A11" w:rsidRPr="001354B9">
        <w:rPr>
          <w:rFonts w:ascii="Tahoma" w:hAnsi="Tahoma" w:cs="Tahoma"/>
          <w:color w:val="365F91"/>
          <w:sz w:val="22"/>
          <w:szCs w:val="22"/>
          <w:lang w:bidi="en-US"/>
        </w:rPr>
        <w:t>con las características de renovable, irrevocable</w:t>
      </w:r>
      <w:r w:rsidR="007D0A76" w:rsidRPr="001354B9">
        <w:rPr>
          <w:rFonts w:ascii="Tahoma" w:hAnsi="Tahoma" w:cs="Tahoma"/>
          <w:color w:val="365F91"/>
          <w:sz w:val="22"/>
          <w:szCs w:val="22"/>
          <w:lang w:bidi="en-US"/>
        </w:rPr>
        <w:t>,</w:t>
      </w:r>
      <w:r w:rsidR="00675A11" w:rsidRPr="001354B9">
        <w:rPr>
          <w:rFonts w:ascii="Tahoma" w:hAnsi="Tahoma" w:cs="Tahoma"/>
          <w:color w:val="365F91"/>
          <w:sz w:val="22"/>
          <w:szCs w:val="22"/>
          <w:lang w:bidi="en-US"/>
        </w:rPr>
        <w:t xml:space="preserve"> de ejecución inmediata </w:t>
      </w:r>
      <w:r w:rsidR="007D0A76" w:rsidRPr="001354B9">
        <w:rPr>
          <w:rFonts w:ascii="Tahoma" w:hAnsi="Tahoma" w:cs="Tahoma"/>
          <w:color w:val="365F91"/>
          <w:sz w:val="22"/>
          <w:szCs w:val="22"/>
          <w:lang w:bidi="en-US"/>
        </w:rPr>
        <w:t xml:space="preserve"> y a primer requerimiento </w:t>
      </w:r>
      <w:r w:rsidR="00675A11" w:rsidRPr="001354B9">
        <w:rPr>
          <w:rFonts w:ascii="Tahoma" w:hAnsi="Tahoma" w:cs="Tahoma"/>
          <w:color w:val="365F91"/>
          <w:sz w:val="22"/>
          <w:szCs w:val="22"/>
          <w:lang w:bidi="en-US"/>
        </w:rPr>
        <w:t xml:space="preserve">a favor de Entel S.A. emitida por una institución </w:t>
      </w:r>
      <w:r w:rsidR="00675A11" w:rsidRPr="001354B9">
        <w:rPr>
          <w:rFonts w:ascii="Tahoma" w:hAnsi="Tahoma" w:cs="Tahoma"/>
          <w:color w:val="365F91"/>
          <w:sz w:val="22"/>
          <w:szCs w:val="22"/>
          <w:lang w:bidi="en-US"/>
        </w:rPr>
        <w:lastRenderedPageBreak/>
        <w:t>bancaria y/o financiera legalmente constituida en Bolivia</w:t>
      </w:r>
      <w:r w:rsidR="00BF38D9" w:rsidRPr="001354B9">
        <w:rPr>
          <w:rFonts w:ascii="Tahoma" w:hAnsi="Tahoma" w:cs="Tahoma"/>
          <w:color w:val="365F91"/>
          <w:sz w:val="22"/>
          <w:szCs w:val="22"/>
          <w:lang w:bidi="en-US"/>
        </w:rPr>
        <w:t>.</w:t>
      </w:r>
      <w:r w:rsidR="001109C9" w:rsidRPr="001354B9">
        <w:rPr>
          <w:rFonts w:ascii="Tahoma" w:hAnsi="Tahoma" w:cs="Tahoma"/>
          <w:color w:val="365F91"/>
          <w:sz w:val="22"/>
          <w:szCs w:val="22"/>
          <w:lang w:bidi="en-US"/>
        </w:rPr>
        <w:t xml:space="preserve"> C</w:t>
      </w:r>
      <w:r w:rsidR="00675A11" w:rsidRPr="001354B9">
        <w:rPr>
          <w:rFonts w:ascii="Tahoma" w:hAnsi="Tahoma" w:cs="Tahoma"/>
          <w:color w:val="365F91"/>
          <w:sz w:val="22"/>
          <w:szCs w:val="22"/>
          <w:lang w:bidi="en-US"/>
        </w:rPr>
        <w:t xml:space="preserve">on una validez de </w:t>
      </w:r>
      <w:r w:rsidR="00BF38D9" w:rsidRPr="001354B9">
        <w:rPr>
          <w:rFonts w:ascii="Tahoma" w:hAnsi="Tahoma" w:cs="Tahoma"/>
          <w:color w:val="365F91"/>
          <w:sz w:val="22"/>
          <w:szCs w:val="22"/>
          <w:lang w:bidi="en-US"/>
        </w:rPr>
        <w:t xml:space="preserve">120 </w:t>
      </w:r>
      <w:r w:rsidR="00675A11" w:rsidRPr="001354B9">
        <w:rPr>
          <w:rFonts w:ascii="Tahoma" w:hAnsi="Tahoma" w:cs="Tahoma"/>
          <w:color w:val="365F91"/>
          <w:sz w:val="22"/>
          <w:szCs w:val="22"/>
          <w:lang w:bidi="en-US"/>
        </w:rPr>
        <w:t>días calendario a partir de la fecha de presentación de propuesta</w:t>
      </w:r>
      <w:r w:rsidR="001109C9" w:rsidRPr="001354B9">
        <w:rPr>
          <w:rFonts w:ascii="Tahoma" w:hAnsi="Tahoma" w:cs="Tahoma"/>
          <w:color w:val="365F91"/>
          <w:sz w:val="22"/>
          <w:szCs w:val="22"/>
          <w:lang w:bidi="en-US"/>
        </w:rPr>
        <w:t>. Debe ser presentada</w:t>
      </w:r>
      <w:r w:rsidR="00675A11" w:rsidRPr="001354B9">
        <w:rPr>
          <w:rFonts w:ascii="Tahoma" w:hAnsi="Tahoma" w:cs="Tahoma"/>
          <w:color w:val="365F91"/>
          <w:sz w:val="22"/>
          <w:szCs w:val="22"/>
          <w:lang w:bidi="en-US"/>
        </w:rPr>
        <w:t xml:space="preserve"> en</w:t>
      </w:r>
      <w:r w:rsidR="001109C9" w:rsidRPr="001354B9">
        <w:rPr>
          <w:rFonts w:ascii="Tahoma" w:hAnsi="Tahoma" w:cs="Tahoma"/>
          <w:color w:val="365F91"/>
          <w:sz w:val="22"/>
          <w:szCs w:val="22"/>
          <w:lang w:bidi="en-US"/>
        </w:rPr>
        <w:t xml:space="preserve"> </w:t>
      </w:r>
      <w:proofErr w:type="spellStart"/>
      <w:r w:rsidR="000A01B5" w:rsidRPr="001354B9">
        <w:rPr>
          <w:rFonts w:ascii="Tahoma" w:hAnsi="Tahoma" w:cs="Tahoma"/>
          <w:color w:val="365F91"/>
          <w:sz w:val="22"/>
          <w:szCs w:val="22"/>
          <w:lang w:bidi="en-US"/>
        </w:rPr>
        <w:t>Dolares</w:t>
      </w:r>
      <w:proofErr w:type="spellEnd"/>
      <w:r w:rsidR="000A01B5" w:rsidRPr="001354B9">
        <w:rPr>
          <w:rFonts w:ascii="Tahoma" w:hAnsi="Tahoma" w:cs="Tahoma"/>
          <w:color w:val="365F91"/>
          <w:sz w:val="22"/>
          <w:szCs w:val="22"/>
          <w:lang w:bidi="en-US"/>
        </w:rPr>
        <w:t xml:space="preserve"> Americanos</w:t>
      </w:r>
      <w:r w:rsidR="00675A11" w:rsidRPr="001354B9">
        <w:rPr>
          <w:rFonts w:ascii="Tahoma" w:hAnsi="Tahoma" w:cs="Tahoma"/>
          <w:color w:val="365F91"/>
          <w:sz w:val="22"/>
          <w:szCs w:val="22"/>
          <w:lang w:bidi="en-US"/>
        </w:rPr>
        <w:t xml:space="preserve"> por el siguiente valor: </w:t>
      </w:r>
      <w:r w:rsidR="000A01B5" w:rsidRPr="001354B9">
        <w:rPr>
          <w:rFonts w:ascii="Tahoma" w:hAnsi="Tahoma" w:cs="Tahoma"/>
          <w:color w:val="365F91"/>
          <w:sz w:val="22"/>
          <w:szCs w:val="22"/>
          <w:lang w:bidi="en-US"/>
        </w:rPr>
        <w:t xml:space="preserve">USD </w:t>
      </w:r>
      <w:r w:rsidR="004F7D01" w:rsidRPr="001354B9">
        <w:rPr>
          <w:rFonts w:ascii="Tahoma" w:hAnsi="Tahoma" w:cs="Tahoma"/>
          <w:color w:val="365F91"/>
          <w:sz w:val="22"/>
          <w:szCs w:val="22"/>
          <w:lang w:bidi="en-US"/>
        </w:rPr>
        <w:t>40</w:t>
      </w:r>
      <w:r w:rsidR="00144443" w:rsidRPr="001354B9">
        <w:rPr>
          <w:rFonts w:ascii="Tahoma" w:hAnsi="Tahoma" w:cs="Tahoma"/>
          <w:color w:val="365F91"/>
          <w:sz w:val="22"/>
          <w:szCs w:val="22"/>
          <w:lang w:bidi="en-US"/>
        </w:rPr>
        <w:t>.000,00 (</w:t>
      </w:r>
      <w:r w:rsidR="004F7D01" w:rsidRPr="001354B9">
        <w:rPr>
          <w:rFonts w:ascii="Tahoma" w:hAnsi="Tahoma" w:cs="Tahoma"/>
          <w:color w:val="365F91"/>
          <w:sz w:val="22"/>
          <w:szCs w:val="22"/>
          <w:lang w:bidi="en-US"/>
        </w:rPr>
        <w:t xml:space="preserve">Cuarenta </w:t>
      </w:r>
      <w:r w:rsidR="00144443" w:rsidRPr="001354B9">
        <w:rPr>
          <w:rFonts w:ascii="Tahoma" w:hAnsi="Tahoma" w:cs="Tahoma"/>
          <w:color w:val="365F91"/>
          <w:sz w:val="22"/>
          <w:szCs w:val="22"/>
          <w:lang w:bidi="en-US"/>
        </w:rPr>
        <w:t xml:space="preserve"> Mil </w:t>
      </w:r>
      <w:r w:rsidR="00675A11" w:rsidRPr="001354B9">
        <w:rPr>
          <w:rFonts w:ascii="Tahoma" w:hAnsi="Tahoma" w:cs="Tahoma"/>
          <w:color w:val="365F91"/>
          <w:sz w:val="22"/>
          <w:szCs w:val="22"/>
          <w:lang w:bidi="en-US"/>
        </w:rPr>
        <w:t xml:space="preserve">00/100 </w:t>
      </w:r>
      <w:r w:rsidR="00675A11" w:rsidRPr="001354B9">
        <w:rPr>
          <w:rFonts w:ascii="Tahoma" w:hAnsi="Tahoma" w:cs="Tahoma"/>
          <w:i/>
          <w:color w:val="365F91"/>
          <w:sz w:val="22"/>
          <w:szCs w:val="22"/>
          <w:shd w:val="clear" w:color="auto" w:fill="D9D9D9" w:themeFill="background1" w:themeFillShade="D9"/>
        </w:rPr>
        <w:t>Dólares Americanos</w:t>
      </w:r>
      <w:r w:rsidR="00675A11" w:rsidRPr="001354B9">
        <w:rPr>
          <w:rFonts w:ascii="Tahoma" w:hAnsi="Tahoma" w:cs="Tahoma"/>
          <w:color w:val="365F91"/>
          <w:sz w:val="22"/>
          <w:szCs w:val="22"/>
          <w:lang w:bidi="en-US"/>
        </w:rPr>
        <w:t>).</w:t>
      </w:r>
    </w:p>
    <w:p w14:paraId="7B1B97ED" w14:textId="4D0427E0" w:rsidR="00675A11" w:rsidRPr="001354B9" w:rsidRDefault="001354B9" w:rsidP="001354B9">
      <w:pPr>
        <w:pStyle w:val="Prrafodelista"/>
        <w:numPr>
          <w:ilvl w:val="0"/>
          <w:numId w:val="58"/>
        </w:numPr>
        <w:shd w:val="clear" w:color="auto" w:fill="FFFFFF" w:themeFill="background1"/>
        <w:jc w:val="both"/>
        <w:outlineLvl w:val="2"/>
        <w:rPr>
          <w:rFonts w:ascii="Tahoma" w:hAnsi="Tahoma" w:cs="Tahoma"/>
          <w:color w:val="365F91"/>
          <w:sz w:val="22"/>
          <w:szCs w:val="22"/>
          <w:lang w:bidi="en-US"/>
        </w:rPr>
      </w:pPr>
      <w:r>
        <w:rPr>
          <w:rFonts w:ascii="Tahoma" w:hAnsi="Tahoma" w:cs="Tahoma"/>
          <w:color w:val="1F497D"/>
          <w:sz w:val="22"/>
          <w:szCs w:val="22"/>
          <w:lang w:val="es-BO" w:bidi="en-US"/>
        </w:rPr>
        <w:t xml:space="preserve">En caso de presentarse una </w:t>
      </w:r>
      <w:r w:rsidRPr="00902819">
        <w:rPr>
          <w:rFonts w:ascii="Tahoma" w:hAnsi="Tahoma" w:cs="Tahoma"/>
          <w:color w:val="1F497D"/>
          <w:sz w:val="22"/>
          <w:szCs w:val="22"/>
          <w:lang w:val="es-BO" w:bidi="en-US"/>
        </w:rPr>
        <w:t xml:space="preserve">Sociedad Accidental, </w:t>
      </w:r>
      <w:r>
        <w:rPr>
          <w:rFonts w:ascii="Tahoma" w:hAnsi="Tahoma" w:cs="Tahoma"/>
          <w:color w:val="1F497D"/>
          <w:sz w:val="22"/>
          <w:szCs w:val="22"/>
          <w:lang w:val="es-BO" w:bidi="en-US"/>
        </w:rPr>
        <w:t xml:space="preserve">esta podrá presentar </w:t>
      </w:r>
      <w:r w:rsidRPr="00902819">
        <w:rPr>
          <w:rFonts w:ascii="Tahoma" w:hAnsi="Tahoma" w:cs="Tahoma"/>
          <w:color w:val="1F497D"/>
          <w:sz w:val="22"/>
          <w:szCs w:val="22"/>
          <w:lang w:val="es-BO" w:bidi="en-US"/>
        </w:rPr>
        <w:t xml:space="preserve"> dos boletas </w:t>
      </w:r>
      <w:r>
        <w:rPr>
          <w:rFonts w:ascii="Tahoma" w:hAnsi="Tahoma" w:cs="Tahoma"/>
          <w:color w:val="1F497D"/>
          <w:sz w:val="22"/>
          <w:szCs w:val="22"/>
          <w:lang w:val="es-BO" w:bidi="en-US"/>
        </w:rPr>
        <w:t>de garantía (una p</w:t>
      </w:r>
      <w:r w:rsidRPr="00902819">
        <w:rPr>
          <w:rFonts w:ascii="Tahoma" w:hAnsi="Tahoma" w:cs="Tahoma"/>
          <w:color w:val="1F497D"/>
          <w:sz w:val="22"/>
          <w:szCs w:val="22"/>
          <w:lang w:val="es-BO" w:bidi="en-US"/>
        </w:rPr>
        <w:t>or cada rubro</w:t>
      </w:r>
      <w:r>
        <w:rPr>
          <w:rFonts w:ascii="Tahoma" w:hAnsi="Tahoma" w:cs="Tahoma"/>
          <w:color w:val="1F497D"/>
          <w:sz w:val="22"/>
          <w:szCs w:val="22"/>
          <w:lang w:val="es-BO" w:bidi="en-US"/>
        </w:rPr>
        <w:t xml:space="preserve">) </w:t>
      </w:r>
      <w:r w:rsidRPr="00902819">
        <w:rPr>
          <w:rFonts w:ascii="Tahoma" w:hAnsi="Tahoma" w:cs="Tahoma"/>
          <w:color w:val="1F497D"/>
          <w:sz w:val="22"/>
          <w:szCs w:val="22"/>
          <w:lang w:val="es-BO" w:bidi="en-US"/>
        </w:rPr>
        <w:t>seguros generales</w:t>
      </w:r>
      <w:r>
        <w:rPr>
          <w:rFonts w:ascii="Tahoma" w:hAnsi="Tahoma" w:cs="Tahoma"/>
          <w:color w:val="1F497D"/>
          <w:sz w:val="22"/>
          <w:szCs w:val="22"/>
          <w:lang w:val="es-BO" w:bidi="en-US"/>
        </w:rPr>
        <w:t xml:space="preserve"> y  seguros de personas. S</w:t>
      </w:r>
      <w:r w:rsidRPr="00902819">
        <w:rPr>
          <w:rFonts w:ascii="Tahoma" w:hAnsi="Tahoma" w:cs="Tahoma"/>
          <w:color w:val="1F497D"/>
          <w:sz w:val="22"/>
          <w:szCs w:val="22"/>
          <w:lang w:val="es-BO" w:bidi="en-US"/>
        </w:rPr>
        <w:t>in embargo</w:t>
      </w:r>
      <w:r>
        <w:rPr>
          <w:rFonts w:ascii="Tahoma" w:hAnsi="Tahoma" w:cs="Tahoma"/>
          <w:color w:val="1F497D"/>
          <w:sz w:val="22"/>
          <w:szCs w:val="22"/>
          <w:lang w:val="es-BO" w:bidi="en-US"/>
        </w:rPr>
        <w:t>,</w:t>
      </w:r>
      <w:r w:rsidRPr="00902819">
        <w:rPr>
          <w:rFonts w:ascii="Tahoma" w:hAnsi="Tahoma" w:cs="Tahoma"/>
          <w:color w:val="1F497D"/>
          <w:sz w:val="22"/>
          <w:szCs w:val="22"/>
          <w:lang w:val="es-BO" w:bidi="en-US"/>
        </w:rPr>
        <w:t xml:space="preserve"> la suma de ambas</w:t>
      </w:r>
      <w:r>
        <w:rPr>
          <w:rFonts w:ascii="Tahoma" w:hAnsi="Tahoma" w:cs="Tahoma"/>
          <w:color w:val="1F497D"/>
          <w:sz w:val="22"/>
          <w:szCs w:val="22"/>
          <w:lang w:val="es-BO" w:bidi="en-US"/>
        </w:rPr>
        <w:t xml:space="preserve"> boletas</w:t>
      </w:r>
      <w:r w:rsidRPr="00902819">
        <w:rPr>
          <w:rFonts w:ascii="Tahoma" w:hAnsi="Tahoma" w:cs="Tahoma"/>
          <w:color w:val="1F497D"/>
          <w:sz w:val="22"/>
          <w:szCs w:val="22"/>
          <w:lang w:val="es-BO" w:bidi="en-US"/>
        </w:rPr>
        <w:t xml:space="preserve"> debe</w:t>
      </w:r>
      <w:r>
        <w:rPr>
          <w:rFonts w:ascii="Tahoma" w:hAnsi="Tahoma" w:cs="Tahoma"/>
          <w:color w:val="1F497D"/>
          <w:sz w:val="22"/>
          <w:szCs w:val="22"/>
          <w:lang w:val="es-BO" w:bidi="en-US"/>
        </w:rPr>
        <w:t xml:space="preserve"> alcanzar la suma de </w:t>
      </w:r>
      <w:r w:rsidRPr="00B71C37">
        <w:rPr>
          <w:rFonts w:ascii="Tahoma" w:hAnsi="Tahoma" w:cs="Tahoma"/>
          <w:color w:val="365F91"/>
          <w:sz w:val="22"/>
          <w:szCs w:val="22"/>
          <w:lang w:bidi="en-US"/>
        </w:rPr>
        <w:t xml:space="preserve">USD </w:t>
      </w:r>
      <w:r>
        <w:rPr>
          <w:rFonts w:ascii="Tahoma" w:hAnsi="Tahoma" w:cs="Tahoma"/>
          <w:color w:val="365F91"/>
          <w:sz w:val="22"/>
          <w:szCs w:val="22"/>
          <w:lang w:bidi="en-US"/>
        </w:rPr>
        <w:t>40.000,00.</w:t>
      </w:r>
    </w:p>
    <w:p w14:paraId="6CA05508" w14:textId="46EAB812" w:rsidR="00675A11" w:rsidRPr="00675A11" w:rsidRDefault="00675A11" w:rsidP="00FF1706">
      <w:pPr>
        <w:pStyle w:val="Prrafodelista"/>
        <w:numPr>
          <w:ilvl w:val="2"/>
          <w:numId w:val="40"/>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Declaración de Integridad provista por Entel S.A. y firmada por  el</w:t>
      </w:r>
      <w:r w:rsidR="009B3B8F">
        <w:rPr>
          <w:rFonts w:ascii="Tahoma" w:hAnsi="Tahoma" w:cs="Tahoma"/>
          <w:color w:val="365F91"/>
          <w:sz w:val="22"/>
          <w:szCs w:val="22"/>
          <w:lang w:bidi="en-US"/>
        </w:rPr>
        <w:t xml:space="preserve"> (los)</w:t>
      </w:r>
      <w:r w:rsidRPr="00675A11">
        <w:rPr>
          <w:rFonts w:ascii="Tahoma" w:hAnsi="Tahoma" w:cs="Tahoma"/>
          <w:color w:val="365F91"/>
          <w:sz w:val="22"/>
          <w:szCs w:val="22"/>
          <w:lang w:bidi="en-US"/>
        </w:rPr>
        <w:t xml:space="preserve"> Representante</w:t>
      </w:r>
      <w:r w:rsidR="009B3B8F">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sidR="009B3B8F">
        <w:rPr>
          <w:rFonts w:ascii="Tahoma" w:hAnsi="Tahoma" w:cs="Tahoma"/>
          <w:color w:val="365F91"/>
          <w:sz w:val="22"/>
          <w:szCs w:val="22"/>
          <w:lang w:bidi="en-US"/>
        </w:rPr>
        <w:t>(es)</w:t>
      </w:r>
      <w:r w:rsidRPr="00675A11">
        <w:rPr>
          <w:rFonts w:ascii="Tahoma" w:hAnsi="Tahoma" w:cs="Tahoma"/>
          <w:color w:val="365F91"/>
          <w:sz w:val="22"/>
          <w:szCs w:val="22"/>
          <w:lang w:bidi="en-US"/>
        </w:rPr>
        <w:t xml:space="preserve">   </w:t>
      </w:r>
      <w:r w:rsidR="009B3B8F">
        <w:rPr>
          <w:rFonts w:ascii="Tahoma" w:hAnsi="Tahoma" w:cs="Tahoma"/>
          <w:color w:val="365F91"/>
          <w:sz w:val="22"/>
          <w:szCs w:val="22"/>
          <w:lang w:bidi="en-US"/>
        </w:rPr>
        <w:t>,</w:t>
      </w:r>
      <w:r w:rsidRPr="00675A11">
        <w:rPr>
          <w:rFonts w:ascii="Tahoma" w:hAnsi="Tahoma" w:cs="Tahoma"/>
          <w:color w:val="365F91"/>
          <w:sz w:val="22"/>
          <w:szCs w:val="22"/>
          <w:lang w:bidi="en-US"/>
        </w:rPr>
        <w:t xml:space="preserve"> de  la  empresa  del  proponente. (Anexo   No. 2)</w:t>
      </w:r>
    </w:p>
    <w:p w14:paraId="5DEB1083" w14:textId="77777777" w:rsidR="00675A11" w:rsidRPr="00675A11" w:rsidRDefault="00675A11" w:rsidP="00FF1706">
      <w:pPr>
        <w:pStyle w:val="Prrafodelista"/>
        <w:numPr>
          <w:ilvl w:val="2"/>
          <w:numId w:val="40"/>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Periodo</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validez</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la</w:t>
      </w:r>
      <w:r w:rsidR="00E557E2">
        <w:rPr>
          <w:rFonts w:ascii="Tahoma" w:hAnsi="Tahoma" w:cs="Tahoma"/>
          <w:color w:val="365F91"/>
          <w:sz w:val="22"/>
          <w:szCs w:val="22"/>
          <w:lang w:bidi="en-US"/>
        </w:rPr>
        <w:t xml:space="preserve"> </w:t>
      </w:r>
      <w:proofErr w:type="gramStart"/>
      <w:r w:rsidR="001109C9" w:rsidRPr="00675A11">
        <w:rPr>
          <w:rFonts w:ascii="Tahoma" w:hAnsi="Tahoma" w:cs="Tahoma"/>
          <w:color w:val="365F91"/>
          <w:sz w:val="22"/>
          <w:szCs w:val="22"/>
          <w:lang w:bidi="en-US"/>
        </w:rPr>
        <w:t>propuesta</w:t>
      </w:r>
      <w:r w:rsidR="001109C9" w:rsidRPr="001109C9">
        <w:rPr>
          <w:rFonts w:ascii="Tahoma" w:hAnsi="Tahoma" w:cs="Tahoma"/>
          <w:color w:val="365F91"/>
          <w:sz w:val="22"/>
          <w:szCs w:val="22"/>
          <w:vertAlign w:val="superscript"/>
          <w:lang w:bidi="en-US"/>
        </w:rPr>
        <w:t>(</w:t>
      </w:r>
      <w:proofErr w:type="gramEnd"/>
      <w:r w:rsidRPr="001109C9">
        <w:rPr>
          <w:color w:val="004990"/>
          <w:vertAlign w:val="superscript"/>
          <w:lang w:bidi="en-US"/>
        </w:rPr>
        <w:footnoteReference w:id="1"/>
      </w:r>
      <w:r w:rsidR="001109C9" w:rsidRPr="001109C9">
        <w:rPr>
          <w:rFonts w:ascii="Tahoma" w:hAnsi="Tahoma" w:cs="Tahoma"/>
          <w:color w:val="365F91"/>
          <w:sz w:val="22"/>
          <w:szCs w:val="22"/>
          <w:vertAlign w:val="superscript"/>
          <w:lang w:bidi="en-US"/>
        </w:rPr>
        <w:t>)</w:t>
      </w:r>
      <w:r w:rsidRPr="00675A11">
        <w:rPr>
          <w:rFonts w:ascii="Tahoma" w:hAnsi="Tahoma" w:cs="Tahoma"/>
          <w:color w:val="365F91"/>
          <w:sz w:val="22"/>
          <w:szCs w:val="22"/>
          <w:lang w:bidi="en-US"/>
        </w:rPr>
        <w:t>,</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equivalente</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a</w:t>
      </w:r>
      <w:r w:rsidR="001109C9">
        <w:rPr>
          <w:rFonts w:ascii="Tahoma" w:hAnsi="Tahoma" w:cs="Tahoma"/>
          <w:color w:val="365F91"/>
          <w:sz w:val="22"/>
          <w:szCs w:val="22"/>
          <w:lang w:bidi="en-US"/>
        </w:rPr>
        <w:t xml:space="preserve"> </w:t>
      </w:r>
      <w:r w:rsidR="00BF38D9">
        <w:rPr>
          <w:rFonts w:ascii="Tahoma" w:hAnsi="Tahoma" w:cs="Tahoma"/>
          <w:color w:val="365F91"/>
          <w:sz w:val="22"/>
          <w:szCs w:val="22"/>
          <w:lang w:bidi="en-US"/>
        </w:rPr>
        <w:t xml:space="preserve">noventa </w:t>
      </w:r>
      <w:r w:rsidRPr="00675A11">
        <w:rPr>
          <w:rFonts w:ascii="Tahoma" w:hAnsi="Tahoma" w:cs="Tahoma"/>
          <w:color w:val="365F91"/>
          <w:sz w:val="22"/>
          <w:szCs w:val="22"/>
          <w:lang w:bidi="en-US"/>
        </w:rPr>
        <w:t>(</w:t>
      </w:r>
      <w:r w:rsidR="00BF38D9">
        <w:rPr>
          <w:rFonts w:ascii="Tahoma" w:hAnsi="Tahoma" w:cs="Tahoma"/>
          <w:color w:val="365F91"/>
          <w:sz w:val="22"/>
          <w:szCs w:val="22"/>
          <w:lang w:bidi="en-US"/>
        </w:rPr>
        <w:t>90</w:t>
      </w:r>
      <w:r w:rsidRPr="00675A11">
        <w:rPr>
          <w:rFonts w:ascii="Tahoma" w:hAnsi="Tahoma" w:cs="Tahoma"/>
          <w:color w:val="365F91"/>
          <w:sz w:val="22"/>
          <w:szCs w:val="22"/>
          <w:lang w:bidi="en-US"/>
        </w:rPr>
        <w:t>) días calendario, a partir de la fecha de presentación de la propuesta.</w:t>
      </w:r>
      <w:r w:rsidR="001109C9">
        <w:rPr>
          <w:rFonts w:ascii="Tahoma" w:hAnsi="Tahoma" w:cs="Tahoma"/>
          <w:color w:val="365F91"/>
          <w:sz w:val="22"/>
          <w:szCs w:val="22"/>
          <w:lang w:bidi="en-US"/>
        </w:rPr>
        <w:t xml:space="preserve"> </w:t>
      </w:r>
      <w:r w:rsidR="001109C9" w:rsidRPr="001109C9">
        <w:rPr>
          <w:rFonts w:ascii="Tahoma" w:hAnsi="Tahoma" w:cs="Tahoma"/>
          <w:color w:val="C00000"/>
          <w:sz w:val="22"/>
          <w:szCs w:val="22"/>
          <w:lang w:bidi="en-US"/>
        </w:rPr>
        <w:t xml:space="preserve"> </w:t>
      </w:r>
    </w:p>
    <w:p w14:paraId="1DE54E21" w14:textId="77777777" w:rsidR="00675A11" w:rsidRPr="001109C9" w:rsidRDefault="00675A11" w:rsidP="00675A11">
      <w:pPr>
        <w:pStyle w:val="ww-textoindependiente2"/>
        <w:spacing w:line="240" w:lineRule="auto"/>
        <w:ind w:left="1134"/>
        <w:rPr>
          <w:rFonts w:ascii="Tahoma" w:hAnsi="Tahoma" w:cs="Tahoma"/>
          <w:color w:val="365F91"/>
          <w:sz w:val="22"/>
          <w:szCs w:val="22"/>
          <w:lang w:val="es-ES"/>
        </w:rPr>
      </w:pPr>
    </w:p>
    <w:p w14:paraId="00F307FB" w14:textId="77777777" w:rsidR="00033506" w:rsidRDefault="00C35464" w:rsidP="00447A35">
      <w:pPr>
        <w:pStyle w:val="ww-textoindependiente2"/>
        <w:spacing w:line="240" w:lineRule="auto"/>
        <w:ind w:left="1134"/>
        <w:rPr>
          <w:rFonts w:ascii="Tahoma" w:hAnsi="Tahoma" w:cs="Tahoma"/>
          <w:color w:val="365F91"/>
          <w:sz w:val="22"/>
          <w:szCs w:val="22"/>
          <w:lang w:val="es-ES"/>
        </w:rPr>
      </w:pPr>
      <w:r>
        <w:rPr>
          <w:rFonts w:ascii="Tahoma" w:hAnsi="Tahoma" w:cs="Tahoma"/>
          <w:color w:val="365F91"/>
          <w:sz w:val="22"/>
          <w:szCs w:val="22"/>
          <w:lang w:val="es-ES"/>
        </w:rPr>
        <w:t xml:space="preserve">Los Grupos Empresariales </w:t>
      </w:r>
      <w:r w:rsidR="00033506">
        <w:rPr>
          <w:rFonts w:ascii="Tahoma" w:hAnsi="Tahoma" w:cs="Tahoma"/>
          <w:color w:val="365F91"/>
          <w:sz w:val="22"/>
          <w:szCs w:val="22"/>
          <w:lang w:val="es-ES"/>
        </w:rPr>
        <w:t xml:space="preserve">que cuenten con ambos rubros (seguros generales y de personas) </w:t>
      </w:r>
      <w:r>
        <w:rPr>
          <w:rFonts w:ascii="Tahoma" w:hAnsi="Tahoma" w:cs="Tahoma"/>
          <w:color w:val="365F91"/>
          <w:sz w:val="22"/>
          <w:szCs w:val="22"/>
          <w:lang w:val="es-ES"/>
        </w:rPr>
        <w:t>deberán adjuntar</w:t>
      </w:r>
      <w:r w:rsidR="00033506">
        <w:rPr>
          <w:rFonts w:ascii="Tahoma" w:hAnsi="Tahoma" w:cs="Tahoma"/>
          <w:color w:val="365F91"/>
          <w:sz w:val="22"/>
          <w:szCs w:val="22"/>
          <w:lang w:val="es-ES"/>
        </w:rPr>
        <w:t xml:space="preserve"> la documentación de cada empresa.</w:t>
      </w:r>
    </w:p>
    <w:p w14:paraId="0685E04F" w14:textId="77777777" w:rsidR="00033506" w:rsidRDefault="00033506" w:rsidP="00447A35">
      <w:pPr>
        <w:pStyle w:val="ww-textoindependiente2"/>
        <w:spacing w:line="240" w:lineRule="auto"/>
        <w:ind w:left="1134"/>
        <w:rPr>
          <w:rFonts w:ascii="Tahoma" w:hAnsi="Tahoma" w:cs="Tahoma"/>
          <w:color w:val="365F91"/>
          <w:sz w:val="22"/>
          <w:szCs w:val="22"/>
          <w:lang w:val="es-ES"/>
        </w:rPr>
      </w:pPr>
    </w:p>
    <w:p w14:paraId="58FAEC0C" w14:textId="77777777" w:rsidR="006B6A52" w:rsidRDefault="00033506" w:rsidP="00447A35">
      <w:pPr>
        <w:pStyle w:val="ww-textoindependiente2"/>
        <w:spacing w:line="240" w:lineRule="auto"/>
        <w:ind w:left="1134"/>
        <w:rPr>
          <w:rFonts w:ascii="Tahoma" w:hAnsi="Tahoma" w:cs="Tahoma"/>
          <w:color w:val="365F91"/>
          <w:sz w:val="22"/>
          <w:szCs w:val="22"/>
          <w:lang w:val="es-ES"/>
        </w:rPr>
      </w:pPr>
      <w:r>
        <w:rPr>
          <w:rFonts w:ascii="Tahoma" w:hAnsi="Tahoma" w:cs="Tahoma"/>
          <w:color w:val="365F91"/>
          <w:sz w:val="22"/>
          <w:szCs w:val="22"/>
          <w:lang w:val="es-ES"/>
        </w:rPr>
        <w:t>Los Grupos Empresariales que se conformen entre dos empresas distintas una de cada rubro, deberán hacerlo</w:t>
      </w:r>
      <w:r w:rsidR="00DE1D65">
        <w:rPr>
          <w:rFonts w:ascii="Tahoma" w:hAnsi="Tahoma" w:cs="Tahoma"/>
          <w:color w:val="365F91"/>
          <w:sz w:val="22"/>
          <w:szCs w:val="22"/>
          <w:lang w:val="es-ES"/>
        </w:rPr>
        <w:t>,</w:t>
      </w:r>
      <w:r>
        <w:rPr>
          <w:rFonts w:ascii="Tahoma" w:hAnsi="Tahoma" w:cs="Tahoma"/>
          <w:color w:val="365F91"/>
          <w:sz w:val="22"/>
          <w:szCs w:val="22"/>
          <w:lang w:val="es-ES"/>
        </w:rPr>
        <w:t xml:space="preserve"> a través de un Contrato de Asociación Accidental o de Cuentas en Participación; por lo que </w:t>
      </w:r>
      <w:r w:rsidR="00934120">
        <w:rPr>
          <w:rFonts w:ascii="Tahoma" w:hAnsi="Tahoma" w:cs="Tahoma"/>
          <w:color w:val="365F91"/>
          <w:sz w:val="22"/>
          <w:szCs w:val="22"/>
          <w:lang w:val="es-ES"/>
        </w:rPr>
        <w:t>adicionalmente de la documentación señalada en el Punto 7.1.</w:t>
      </w:r>
      <w:r w:rsidR="00881ED3">
        <w:rPr>
          <w:rFonts w:ascii="Tahoma" w:hAnsi="Tahoma" w:cs="Tahoma"/>
          <w:color w:val="365F91"/>
          <w:sz w:val="22"/>
          <w:szCs w:val="22"/>
          <w:lang w:val="es-ES"/>
        </w:rPr>
        <w:t>de cada empresa</w:t>
      </w:r>
      <w:r w:rsidR="00934120">
        <w:rPr>
          <w:rFonts w:ascii="Tahoma" w:hAnsi="Tahoma" w:cs="Tahoma"/>
          <w:color w:val="365F91"/>
          <w:sz w:val="22"/>
          <w:szCs w:val="22"/>
          <w:lang w:val="es-ES"/>
        </w:rPr>
        <w:t xml:space="preserve">; </w:t>
      </w:r>
      <w:r>
        <w:rPr>
          <w:rFonts w:ascii="Tahoma" w:hAnsi="Tahoma" w:cs="Tahoma"/>
          <w:color w:val="365F91"/>
          <w:sz w:val="22"/>
          <w:szCs w:val="22"/>
          <w:lang w:val="es-ES"/>
        </w:rPr>
        <w:t xml:space="preserve">deberán adjuntar, </w:t>
      </w:r>
      <w:r w:rsidR="00C35464">
        <w:rPr>
          <w:rFonts w:ascii="Tahoma" w:hAnsi="Tahoma" w:cs="Tahoma"/>
          <w:color w:val="365F91"/>
          <w:sz w:val="22"/>
          <w:szCs w:val="22"/>
          <w:lang w:val="es-ES"/>
        </w:rPr>
        <w:t>el Contrato de Asociación Accidental o de Cuentas en Participación</w:t>
      </w:r>
      <w:r>
        <w:rPr>
          <w:rFonts w:ascii="Tahoma" w:hAnsi="Tahoma" w:cs="Tahoma"/>
          <w:color w:val="365F91"/>
          <w:sz w:val="22"/>
          <w:szCs w:val="22"/>
          <w:lang w:val="es-ES"/>
        </w:rPr>
        <w:t xml:space="preserve"> en el cual se establezca cual es la empresa líder; y</w:t>
      </w:r>
      <w:r w:rsidR="00934120">
        <w:rPr>
          <w:rFonts w:ascii="Tahoma" w:hAnsi="Tahoma" w:cs="Tahoma"/>
          <w:color w:val="365F91"/>
          <w:sz w:val="22"/>
          <w:szCs w:val="22"/>
          <w:lang w:val="es-ES"/>
        </w:rPr>
        <w:t xml:space="preserve"> el Poder del Representante Legal de la Asociación Accidental.</w:t>
      </w:r>
    </w:p>
    <w:p w14:paraId="2D3E7A49" w14:textId="77777777" w:rsidR="006B6A52" w:rsidRDefault="006B6A52" w:rsidP="00447A35">
      <w:pPr>
        <w:pStyle w:val="ww-textoindependiente2"/>
        <w:spacing w:line="240" w:lineRule="auto"/>
        <w:ind w:left="1134"/>
        <w:rPr>
          <w:rFonts w:ascii="Tahoma" w:hAnsi="Tahoma" w:cs="Tahoma"/>
          <w:color w:val="365F91"/>
          <w:sz w:val="22"/>
          <w:szCs w:val="22"/>
          <w:lang w:val="es-ES"/>
        </w:rPr>
      </w:pPr>
    </w:p>
    <w:p w14:paraId="50E608A7" w14:textId="643C08B5" w:rsidR="00675A11" w:rsidRDefault="00675A11" w:rsidP="00447A35">
      <w:pPr>
        <w:pStyle w:val="ww-textoindependiente2"/>
        <w:spacing w:line="240" w:lineRule="auto"/>
        <w:ind w:left="1134"/>
        <w:rPr>
          <w:rFonts w:ascii="Tahoma" w:hAnsi="Tahoma" w:cs="Tahoma"/>
          <w:color w:val="365F91"/>
          <w:sz w:val="22"/>
          <w:szCs w:val="22"/>
          <w:lang w:val="es-ES"/>
        </w:rPr>
      </w:pPr>
      <w:r w:rsidRPr="003E21C0">
        <w:rPr>
          <w:rFonts w:ascii="Tahoma" w:hAnsi="Tahoma" w:cs="Tahoma"/>
          <w:color w:val="365F91"/>
          <w:sz w:val="22"/>
          <w:szCs w:val="22"/>
          <w:lang w:val="es-ES"/>
        </w:rPr>
        <w:t xml:space="preserve">Las empresas extranjeras </w:t>
      </w:r>
      <w:r>
        <w:rPr>
          <w:rFonts w:ascii="Tahoma" w:hAnsi="Tahoma" w:cs="Tahoma"/>
          <w:color w:val="365F91"/>
          <w:sz w:val="22"/>
          <w:szCs w:val="22"/>
          <w:lang w:val="es-ES"/>
        </w:rPr>
        <w:t>deben presentar</w:t>
      </w:r>
      <w:r w:rsidRPr="003E21C0">
        <w:rPr>
          <w:rFonts w:ascii="Tahoma" w:hAnsi="Tahoma" w:cs="Tahoma"/>
          <w:color w:val="365F91"/>
          <w:sz w:val="22"/>
          <w:szCs w:val="22"/>
          <w:lang w:val="es-ES"/>
        </w:rPr>
        <w:t xml:space="preserve"> documentos vigentes equivalentes a los solicitados con una nota aclaratoria y traducidos al español </w:t>
      </w:r>
      <w:r w:rsidRPr="00FF1706">
        <w:rPr>
          <w:rFonts w:ascii="Tahoma" w:hAnsi="Tahoma" w:cs="Tahoma"/>
          <w:i/>
          <w:color w:val="365F91"/>
          <w:sz w:val="22"/>
          <w:szCs w:val="22"/>
          <w:shd w:val="clear" w:color="auto" w:fill="D9D9D9" w:themeFill="background1" w:themeFillShade="D9"/>
          <w:lang w:val="es-ES"/>
        </w:rPr>
        <w:t>(</w:t>
      </w:r>
      <w:r w:rsidR="00455EE3" w:rsidRPr="00FF1706">
        <w:rPr>
          <w:rFonts w:ascii="Tahoma" w:hAnsi="Tahoma" w:cs="Tahoma"/>
          <w:i/>
          <w:color w:val="365F91"/>
          <w:sz w:val="22"/>
          <w:szCs w:val="22"/>
          <w:shd w:val="clear" w:color="auto" w:fill="D9D9D9" w:themeFill="background1" w:themeFillShade="D9"/>
          <w:lang w:val="es-ES"/>
        </w:rPr>
        <w:t xml:space="preserve">cuando </w:t>
      </w:r>
      <w:r w:rsidRPr="00FF1706">
        <w:rPr>
          <w:rFonts w:ascii="Tahoma" w:hAnsi="Tahoma" w:cs="Tahoma"/>
          <w:i/>
          <w:color w:val="365F91"/>
          <w:sz w:val="22"/>
          <w:szCs w:val="22"/>
          <w:shd w:val="clear" w:color="auto" w:fill="D9D9D9" w:themeFill="background1" w:themeFillShade="D9"/>
          <w:lang w:val="es-ES"/>
        </w:rPr>
        <w:t>correspond</w:t>
      </w:r>
      <w:r w:rsidR="00455EE3" w:rsidRPr="00FF1706">
        <w:rPr>
          <w:rFonts w:ascii="Tahoma" w:hAnsi="Tahoma" w:cs="Tahoma"/>
          <w:i/>
          <w:color w:val="365F91"/>
          <w:sz w:val="22"/>
          <w:szCs w:val="22"/>
          <w:shd w:val="clear" w:color="auto" w:fill="D9D9D9" w:themeFill="background1" w:themeFillShade="D9"/>
          <w:lang w:val="es-ES"/>
        </w:rPr>
        <w:t>a</w:t>
      </w:r>
      <w:r w:rsidRPr="00FF1706">
        <w:rPr>
          <w:rFonts w:ascii="Tahoma" w:hAnsi="Tahoma" w:cs="Tahoma"/>
          <w:i/>
          <w:color w:val="365F91"/>
          <w:sz w:val="22"/>
          <w:szCs w:val="22"/>
          <w:shd w:val="clear" w:color="auto" w:fill="D9D9D9" w:themeFill="background1" w:themeFillShade="D9"/>
          <w:lang w:val="es-ES"/>
        </w:rPr>
        <w:t>),</w:t>
      </w:r>
      <w:r>
        <w:rPr>
          <w:rFonts w:ascii="Tahoma" w:hAnsi="Tahoma" w:cs="Tahoma"/>
          <w:color w:val="365F91"/>
          <w:sz w:val="22"/>
          <w:szCs w:val="22"/>
          <w:lang w:val="es-ES"/>
        </w:rPr>
        <w:t xml:space="preserve"> debidamente </w:t>
      </w:r>
      <w:r w:rsidRPr="003E21C0">
        <w:rPr>
          <w:rFonts w:ascii="Tahoma" w:hAnsi="Tahoma" w:cs="Tahoma"/>
          <w:color w:val="365F91"/>
          <w:sz w:val="22"/>
          <w:szCs w:val="22"/>
          <w:lang w:val="es-ES"/>
        </w:rPr>
        <w:t xml:space="preserve">legalizados por </w:t>
      </w:r>
      <w:r>
        <w:rPr>
          <w:rFonts w:ascii="Tahoma" w:hAnsi="Tahoma" w:cs="Tahoma"/>
          <w:color w:val="365F91"/>
          <w:sz w:val="22"/>
          <w:szCs w:val="22"/>
          <w:lang w:val="es-ES"/>
        </w:rPr>
        <w:t xml:space="preserve">la entidad </w:t>
      </w:r>
      <w:r w:rsidRPr="003E21C0">
        <w:rPr>
          <w:rFonts w:ascii="Tahoma" w:hAnsi="Tahoma" w:cs="Tahoma"/>
          <w:color w:val="365F91"/>
          <w:sz w:val="22"/>
          <w:szCs w:val="22"/>
          <w:lang w:val="es-ES"/>
        </w:rPr>
        <w:t xml:space="preserve">correspondiente en su país para </w:t>
      </w:r>
      <w:proofErr w:type="spellStart"/>
      <w:r w:rsidRPr="003E21C0">
        <w:rPr>
          <w:rFonts w:ascii="Tahoma" w:hAnsi="Tahoma" w:cs="Tahoma"/>
          <w:color w:val="365F91"/>
          <w:sz w:val="22"/>
          <w:szCs w:val="22"/>
          <w:lang w:val="es-ES"/>
        </w:rPr>
        <w:t>qu</w:t>
      </w:r>
      <w:proofErr w:type="spellEnd"/>
      <w:r w:rsidR="000D2009">
        <w:rPr>
          <w:rFonts w:ascii="Tahoma" w:hAnsi="Tahoma" w:cs="Tahoma"/>
          <w:color w:val="365F91"/>
          <w:sz w:val="22"/>
          <w:szCs w:val="22"/>
          <w:lang w:val="es-ES"/>
        </w:rPr>
        <w:t xml:space="preserve"> </w:t>
      </w:r>
      <w:r w:rsidRPr="003E21C0">
        <w:rPr>
          <w:rFonts w:ascii="Tahoma" w:hAnsi="Tahoma" w:cs="Tahoma"/>
          <w:color w:val="365F91"/>
          <w:sz w:val="22"/>
          <w:szCs w:val="22"/>
          <w:lang w:val="es-ES"/>
        </w:rPr>
        <w:t>e sean evaluados por el Asesor Legal de la Comisión, sin embargo, la Garantía bajo las condicio</w:t>
      </w:r>
      <w:r>
        <w:rPr>
          <w:rFonts w:ascii="Tahoma" w:hAnsi="Tahoma" w:cs="Tahoma"/>
          <w:color w:val="365F91"/>
          <w:sz w:val="22"/>
          <w:szCs w:val="22"/>
          <w:lang w:val="es-ES"/>
        </w:rPr>
        <w:t>nes establecidas en el numer</w:t>
      </w:r>
      <w:r w:rsidRPr="001012EA">
        <w:rPr>
          <w:rFonts w:ascii="Tahoma" w:hAnsi="Tahoma" w:cs="Tahoma"/>
          <w:color w:val="365F91"/>
          <w:sz w:val="22"/>
          <w:szCs w:val="22"/>
          <w:lang w:val="es-ES"/>
        </w:rPr>
        <w:t xml:space="preserve">al </w:t>
      </w:r>
      <w:r w:rsidR="00144443">
        <w:rPr>
          <w:rFonts w:ascii="Tahoma" w:hAnsi="Tahoma" w:cs="Tahoma"/>
          <w:color w:val="365F91"/>
          <w:sz w:val="22"/>
          <w:szCs w:val="22"/>
          <w:lang w:val="es-ES"/>
        </w:rPr>
        <w:t>7</w:t>
      </w:r>
      <w:r w:rsidRPr="001012EA">
        <w:rPr>
          <w:rFonts w:ascii="Tahoma" w:hAnsi="Tahoma" w:cs="Tahoma"/>
          <w:color w:val="365F91"/>
          <w:sz w:val="22"/>
          <w:szCs w:val="22"/>
          <w:lang w:val="es-ES"/>
        </w:rPr>
        <w:t>.1.8 es</w:t>
      </w:r>
      <w:r>
        <w:rPr>
          <w:rFonts w:ascii="Tahoma" w:hAnsi="Tahoma" w:cs="Tahoma"/>
          <w:color w:val="365F91"/>
          <w:sz w:val="22"/>
          <w:szCs w:val="22"/>
          <w:lang w:val="es-ES"/>
        </w:rPr>
        <w:t xml:space="preserve"> obligatoria en todos los casos</w:t>
      </w:r>
      <w:r w:rsidR="00E557E2">
        <w:rPr>
          <w:rFonts w:ascii="Tahoma" w:hAnsi="Tahoma" w:cs="Tahoma"/>
          <w:color w:val="365F91"/>
          <w:sz w:val="22"/>
          <w:szCs w:val="22"/>
          <w:lang w:val="es-ES"/>
        </w:rPr>
        <w:t xml:space="preserve"> y </w:t>
      </w:r>
      <w:r w:rsidR="00E557E2" w:rsidRPr="00F21C63">
        <w:rPr>
          <w:rFonts w:ascii="Tahoma" w:hAnsi="Tahoma"/>
          <w:color w:val="004990"/>
          <w:sz w:val="22"/>
          <w:szCs w:val="22"/>
          <w:lang w:val="es-BO"/>
        </w:rPr>
        <w:t xml:space="preserve"> emitidas por entidades financieras legalmente establecidas en el país</w:t>
      </w:r>
      <w:r w:rsidR="00E557E2">
        <w:rPr>
          <w:rFonts w:ascii="Tahoma" w:hAnsi="Tahoma"/>
          <w:color w:val="004990"/>
          <w:sz w:val="22"/>
          <w:szCs w:val="22"/>
          <w:lang w:val="es-BO"/>
        </w:rPr>
        <w:t xml:space="preserve"> y reconocidas por la entidad reguladora.</w:t>
      </w:r>
    </w:p>
    <w:p w14:paraId="23E6C91C" w14:textId="77777777" w:rsidR="00675A11" w:rsidRDefault="00675A11" w:rsidP="00675A11">
      <w:pPr>
        <w:pStyle w:val="ww-textoindependiente2"/>
        <w:spacing w:line="240" w:lineRule="auto"/>
        <w:rPr>
          <w:rFonts w:ascii="Tahoma" w:hAnsi="Tahoma" w:cs="Tahoma"/>
          <w:color w:val="365F91"/>
          <w:sz w:val="22"/>
          <w:szCs w:val="22"/>
          <w:lang w:val="es-ES"/>
        </w:rPr>
      </w:pPr>
    </w:p>
    <w:p w14:paraId="67BDF3DD" w14:textId="11EF3AC3" w:rsidR="00922CCD" w:rsidRPr="00881ED3" w:rsidRDefault="001109C9" w:rsidP="00881ED3">
      <w:pPr>
        <w:pStyle w:val="Prrafodelista"/>
        <w:numPr>
          <w:ilvl w:val="1"/>
          <w:numId w:val="40"/>
        </w:numPr>
        <w:tabs>
          <w:tab w:val="left" w:pos="1134"/>
        </w:tabs>
        <w:ind w:left="1134" w:hanging="567"/>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 xml:space="preserve">Sobre </w:t>
      </w:r>
      <w:r w:rsidR="00675A11" w:rsidRPr="00780FD6">
        <w:rPr>
          <w:rFonts w:ascii="Tahoma" w:hAnsi="Tahoma" w:cs="Tahoma"/>
          <w:b/>
          <w:color w:val="365F91"/>
          <w:sz w:val="22"/>
          <w:szCs w:val="22"/>
          <w:u w:val="single"/>
          <w:lang w:bidi="en-US"/>
        </w:rPr>
        <w:t>B:</w:t>
      </w:r>
      <w:r w:rsidR="00675A11" w:rsidRPr="00780FD6">
        <w:rPr>
          <w:rFonts w:ascii="Tahoma" w:hAnsi="Tahoma" w:cs="Tahoma"/>
          <w:color w:val="365F91"/>
          <w:sz w:val="22"/>
          <w:szCs w:val="22"/>
        </w:rPr>
        <w:t xml:space="preserve"> </w:t>
      </w:r>
      <w:r w:rsidRPr="00780FD6">
        <w:rPr>
          <w:rFonts w:ascii="Tahoma" w:hAnsi="Tahoma" w:cs="Tahoma"/>
          <w:color w:val="365F91"/>
          <w:sz w:val="22"/>
          <w:szCs w:val="22"/>
        </w:rPr>
        <w:t>D</w:t>
      </w:r>
      <w:r w:rsidR="00675A11" w:rsidRPr="00780FD6">
        <w:rPr>
          <w:rFonts w:ascii="Tahoma" w:hAnsi="Tahoma" w:cs="Tahoma"/>
          <w:color w:val="365F91"/>
          <w:sz w:val="22"/>
          <w:szCs w:val="22"/>
        </w:rPr>
        <w:t xml:space="preserve">ebe tener la inscripción </w:t>
      </w:r>
      <w:r w:rsidRPr="00780FD6">
        <w:rPr>
          <w:rFonts w:ascii="Tahoma" w:hAnsi="Tahoma" w:cs="Tahoma"/>
          <w:b/>
          <w:color w:val="365F91"/>
          <w:sz w:val="22"/>
          <w:szCs w:val="22"/>
        </w:rPr>
        <w:t>“</w:t>
      </w:r>
      <w:r w:rsidR="00144443" w:rsidRPr="00B60265">
        <w:rPr>
          <w:rFonts w:ascii="Tahoma" w:hAnsi="Tahoma" w:cs="Tahoma"/>
          <w:b/>
          <w:color w:val="004990"/>
          <w:sz w:val="22"/>
          <w:szCs w:val="22"/>
        </w:rPr>
        <w:t>PROPUESTA TÉCNICA</w:t>
      </w:r>
      <w:r w:rsidRPr="00780FD6">
        <w:rPr>
          <w:rFonts w:ascii="Tahoma" w:hAnsi="Tahoma" w:cs="Tahoma"/>
          <w:b/>
          <w:color w:val="365F91"/>
          <w:sz w:val="22"/>
          <w:szCs w:val="22"/>
        </w:rPr>
        <w:t>”</w:t>
      </w:r>
      <w:r w:rsidR="00675A11" w:rsidRPr="00780FD6">
        <w:rPr>
          <w:rFonts w:ascii="Tahoma" w:hAnsi="Tahoma" w:cs="Tahoma"/>
          <w:color w:val="365F91"/>
          <w:sz w:val="22"/>
          <w:szCs w:val="22"/>
        </w:rPr>
        <w:t xml:space="preserve">.  </w:t>
      </w:r>
      <w:r w:rsidR="00144443">
        <w:rPr>
          <w:rFonts w:ascii="Tahoma" w:hAnsi="Tahoma" w:cs="Tahoma"/>
          <w:color w:val="365F91"/>
          <w:sz w:val="22"/>
          <w:szCs w:val="22"/>
        </w:rPr>
        <w:t>D</w:t>
      </w:r>
      <w:r w:rsidR="00144443" w:rsidRPr="00780FD6">
        <w:rPr>
          <w:rFonts w:ascii="Tahoma" w:hAnsi="Tahoma" w:cs="Tahoma"/>
          <w:color w:val="365F91"/>
          <w:sz w:val="22"/>
          <w:szCs w:val="22"/>
        </w:rPr>
        <w:t xml:space="preserve">ebe incluir todos los requisitos y disposiciones </w:t>
      </w:r>
      <w:proofErr w:type="spellStart"/>
      <w:r w:rsidR="00A920EC">
        <w:rPr>
          <w:rFonts w:ascii="Tahoma" w:hAnsi="Tahoma" w:cs="Tahoma"/>
          <w:color w:val="365F91"/>
          <w:sz w:val="22"/>
          <w:szCs w:val="22"/>
        </w:rPr>
        <w:t>mandatorias</w:t>
      </w:r>
      <w:proofErr w:type="spellEnd"/>
      <w:r w:rsidR="00A920EC">
        <w:rPr>
          <w:rFonts w:ascii="Tahoma" w:hAnsi="Tahoma" w:cs="Tahoma"/>
          <w:color w:val="365F91"/>
          <w:sz w:val="22"/>
          <w:szCs w:val="22"/>
        </w:rPr>
        <w:t xml:space="preserve"> y calificables </w:t>
      </w:r>
      <w:r w:rsidR="00144443" w:rsidRPr="00780FD6">
        <w:rPr>
          <w:rFonts w:ascii="Tahoma" w:hAnsi="Tahoma" w:cs="Tahoma"/>
          <w:color w:val="365F91"/>
          <w:sz w:val="22"/>
          <w:szCs w:val="22"/>
        </w:rPr>
        <w:t xml:space="preserve">solicitadas en </w:t>
      </w:r>
      <w:r w:rsidR="00A920EC">
        <w:rPr>
          <w:rFonts w:ascii="Tahoma" w:hAnsi="Tahoma" w:cs="Tahoma"/>
          <w:color w:val="365F91"/>
          <w:sz w:val="22"/>
          <w:szCs w:val="22"/>
        </w:rPr>
        <w:t xml:space="preserve">los Puntos 3 al 6, </w:t>
      </w:r>
      <w:r w:rsidR="00144443" w:rsidRPr="00780FD6">
        <w:rPr>
          <w:rFonts w:ascii="Tahoma" w:hAnsi="Tahoma" w:cs="Tahoma"/>
          <w:color w:val="365F91"/>
          <w:sz w:val="22"/>
          <w:szCs w:val="22"/>
        </w:rPr>
        <w:t xml:space="preserve"> </w:t>
      </w:r>
      <w:r w:rsidR="00144443" w:rsidRPr="00615228">
        <w:rPr>
          <w:rFonts w:ascii="Tahoma" w:hAnsi="Tahoma" w:cs="Tahoma"/>
          <w:color w:val="365F91"/>
          <w:sz w:val="22"/>
          <w:szCs w:val="22"/>
        </w:rPr>
        <w:t>Parte I</w:t>
      </w:r>
      <w:r w:rsidR="00144443">
        <w:rPr>
          <w:rFonts w:ascii="Tahoma" w:hAnsi="Tahoma" w:cs="Tahoma"/>
          <w:color w:val="365F91"/>
          <w:sz w:val="22"/>
          <w:szCs w:val="22"/>
        </w:rPr>
        <w:t>I</w:t>
      </w:r>
      <w:r w:rsidR="00551A61">
        <w:rPr>
          <w:rFonts w:ascii="Tahoma" w:hAnsi="Tahoma" w:cs="Tahoma"/>
          <w:color w:val="365F91"/>
          <w:sz w:val="22"/>
          <w:szCs w:val="22"/>
        </w:rPr>
        <w:t xml:space="preserve"> </w:t>
      </w:r>
      <w:r w:rsidR="00922CCD">
        <w:rPr>
          <w:rFonts w:ascii="Tahoma" w:hAnsi="Tahoma" w:cs="Tahoma"/>
          <w:color w:val="365F91"/>
          <w:sz w:val="22"/>
          <w:szCs w:val="22"/>
        </w:rPr>
        <w:t xml:space="preserve"> del presente TBC</w:t>
      </w:r>
      <w:r w:rsidR="00A920EC">
        <w:rPr>
          <w:rFonts w:ascii="Tahoma" w:hAnsi="Tahoma" w:cs="Tahoma"/>
          <w:color w:val="365F91"/>
          <w:sz w:val="22"/>
          <w:szCs w:val="22"/>
        </w:rPr>
        <w:t>;</w:t>
      </w:r>
      <w:r w:rsidR="00922CCD" w:rsidRPr="00922CCD">
        <w:rPr>
          <w:rFonts w:ascii="Tahoma" w:hAnsi="Tahoma" w:cs="Tahoma"/>
          <w:color w:val="365F91"/>
          <w:sz w:val="22"/>
          <w:szCs w:val="22"/>
        </w:rPr>
        <w:t xml:space="preserve"> </w:t>
      </w:r>
      <w:r w:rsidR="00922CCD" w:rsidRPr="00780FD6">
        <w:rPr>
          <w:rFonts w:ascii="Tahoma" w:hAnsi="Tahoma" w:cs="Tahoma"/>
          <w:color w:val="365F91"/>
          <w:sz w:val="22"/>
          <w:szCs w:val="22"/>
        </w:rPr>
        <w:t>y no debe contener precios totales, parciales o referenciales de ningún tipo.</w:t>
      </w:r>
      <w:r w:rsidR="00144443" w:rsidRPr="00144443">
        <w:rPr>
          <w:rFonts w:ascii="Tahoma" w:hAnsi="Tahoma" w:cs="Tahoma"/>
          <w:color w:val="004990"/>
          <w:sz w:val="22"/>
          <w:szCs w:val="22"/>
        </w:rPr>
        <w:t xml:space="preserve"> </w:t>
      </w:r>
      <w:r w:rsidR="00144443">
        <w:rPr>
          <w:rFonts w:ascii="Tahoma" w:hAnsi="Tahoma" w:cs="Tahoma"/>
          <w:color w:val="004990"/>
          <w:sz w:val="22"/>
          <w:szCs w:val="22"/>
        </w:rPr>
        <w:t xml:space="preserve">Asimismo no debe incluir </w:t>
      </w:r>
      <w:r w:rsidR="00144443">
        <w:rPr>
          <w:rFonts w:ascii="Tahoma" w:hAnsi="Tahoma" w:cs="Tahoma"/>
          <w:color w:val="365F91"/>
          <w:sz w:val="22"/>
          <w:szCs w:val="22"/>
        </w:rPr>
        <w:t xml:space="preserve">más de una </w:t>
      </w:r>
      <w:r w:rsidR="00144443">
        <w:rPr>
          <w:rFonts w:ascii="Tahoma" w:hAnsi="Tahoma" w:cs="Tahoma"/>
          <w:color w:val="004990"/>
          <w:sz w:val="22"/>
          <w:szCs w:val="22"/>
        </w:rPr>
        <w:t>oferta o solución distinta a la requerida por ENTEL S.A</w:t>
      </w:r>
      <w:r w:rsidR="00230450">
        <w:rPr>
          <w:rFonts w:ascii="Tahoma" w:hAnsi="Tahoma" w:cs="Tahoma"/>
          <w:color w:val="004990"/>
          <w:sz w:val="22"/>
          <w:szCs w:val="22"/>
        </w:rPr>
        <w:t xml:space="preserve">. La totalidad de documentación presentada </w:t>
      </w:r>
      <w:r w:rsidR="00230450">
        <w:rPr>
          <w:rFonts w:ascii="Tahoma" w:hAnsi="Tahoma" w:cs="Tahoma"/>
          <w:color w:val="365F91"/>
          <w:sz w:val="22"/>
          <w:szCs w:val="22"/>
        </w:rPr>
        <w:t>deberá estar foliada en su integridad caso contrario es causal de descalificación.</w:t>
      </w:r>
    </w:p>
    <w:p w14:paraId="7D414411" w14:textId="77777777" w:rsidR="00675A11" w:rsidRPr="00184336" w:rsidRDefault="00675A11" w:rsidP="00922CCD">
      <w:pPr>
        <w:pStyle w:val="Prrafodelista"/>
        <w:tabs>
          <w:tab w:val="left" w:pos="1134"/>
        </w:tabs>
        <w:ind w:left="1134"/>
        <w:jc w:val="both"/>
        <w:outlineLvl w:val="2"/>
        <w:rPr>
          <w:rFonts w:ascii="Tahoma" w:hAnsi="Tahoma" w:cs="Tahoma"/>
          <w:color w:val="365F91"/>
          <w:sz w:val="22"/>
          <w:szCs w:val="22"/>
        </w:rPr>
      </w:pPr>
    </w:p>
    <w:p w14:paraId="4BDD37C3" w14:textId="52FB69F7" w:rsidR="00675A11" w:rsidRPr="00FE5742" w:rsidRDefault="001109C9" w:rsidP="00FE5742">
      <w:pPr>
        <w:pStyle w:val="Prrafodelista"/>
        <w:numPr>
          <w:ilvl w:val="1"/>
          <w:numId w:val="40"/>
        </w:numPr>
        <w:tabs>
          <w:tab w:val="left" w:pos="1134"/>
        </w:tabs>
        <w:ind w:left="1134"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00675A11" w:rsidRPr="001109C9">
        <w:rPr>
          <w:rFonts w:ascii="Tahoma" w:hAnsi="Tahoma" w:cs="Tahoma"/>
          <w:b/>
          <w:color w:val="365F91"/>
          <w:sz w:val="22"/>
          <w:szCs w:val="22"/>
          <w:u w:val="single"/>
        </w:rPr>
        <w:t>C:</w:t>
      </w:r>
      <w:bookmarkEnd w:id="6"/>
      <w:bookmarkEnd w:id="7"/>
      <w:r w:rsidR="00675A11" w:rsidRPr="004115F6">
        <w:rPr>
          <w:rFonts w:ascii="Tahoma" w:hAnsi="Tahoma" w:cs="Tahoma"/>
          <w:color w:val="365F91"/>
          <w:sz w:val="22"/>
          <w:szCs w:val="22"/>
        </w:rPr>
        <w:t xml:space="preserve"> </w:t>
      </w:r>
      <w:r>
        <w:rPr>
          <w:rFonts w:ascii="Tahoma" w:hAnsi="Tahoma" w:cs="Tahoma"/>
          <w:color w:val="365F91"/>
          <w:sz w:val="22"/>
          <w:szCs w:val="22"/>
        </w:rPr>
        <w:t>D</w:t>
      </w:r>
      <w:r w:rsidR="00675A11"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sidR="00144443" w:rsidRPr="003B7E30">
        <w:rPr>
          <w:rFonts w:ascii="Tahoma" w:hAnsi="Tahoma" w:cs="Tahoma"/>
          <w:b/>
          <w:color w:val="004990"/>
          <w:sz w:val="22"/>
          <w:szCs w:val="22"/>
        </w:rPr>
        <w:t>PROPUESTA</w:t>
      </w:r>
      <w:r w:rsidR="00675A11" w:rsidRPr="001109C9">
        <w:rPr>
          <w:rFonts w:ascii="Tahoma" w:hAnsi="Tahoma" w:cs="Tahoma"/>
          <w:b/>
          <w:color w:val="365F91"/>
          <w:sz w:val="22"/>
          <w:szCs w:val="22"/>
        </w:rPr>
        <w:t xml:space="preserve"> ECONÓMICA</w:t>
      </w:r>
      <w:r>
        <w:rPr>
          <w:rFonts w:ascii="Tahoma" w:hAnsi="Tahoma" w:cs="Tahoma"/>
          <w:color w:val="365F91"/>
          <w:sz w:val="22"/>
          <w:szCs w:val="22"/>
        </w:rPr>
        <w:t>”</w:t>
      </w:r>
      <w:r w:rsidR="00675A11" w:rsidRPr="004115F6">
        <w:rPr>
          <w:rFonts w:ascii="Tahoma" w:hAnsi="Tahoma" w:cs="Tahoma"/>
          <w:color w:val="365F91"/>
          <w:sz w:val="22"/>
          <w:szCs w:val="22"/>
        </w:rPr>
        <w:t xml:space="preserve"> y debe presentar un resumen global </w:t>
      </w:r>
      <w:r w:rsidR="00675A11" w:rsidRPr="00E537F3">
        <w:rPr>
          <w:rFonts w:ascii="Tahoma" w:hAnsi="Tahoma" w:cs="Tahoma"/>
          <w:color w:val="365F91"/>
          <w:sz w:val="22"/>
          <w:szCs w:val="22"/>
        </w:rPr>
        <w:t>y</w:t>
      </w:r>
      <w:r w:rsidRPr="00E537F3">
        <w:rPr>
          <w:rFonts w:ascii="Tahoma" w:hAnsi="Tahoma" w:cs="Tahoma"/>
          <w:color w:val="365F91"/>
          <w:sz w:val="22"/>
          <w:szCs w:val="22"/>
        </w:rPr>
        <w:t xml:space="preserve"> el</w:t>
      </w:r>
      <w:r w:rsidR="00675A11" w:rsidRPr="00E537F3">
        <w:rPr>
          <w:rFonts w:ascii="Tahoma" w:hAnsi="Tahoma" w:cs="Tahoma"/>
          <w:color w:val="365F91"/>
          <w:sz w:val="22"/>
          <w:szCs w:val="22"/>
        </w:rPr>
        <w:t xml:space="preserve"> desglose</w:t>
      </w:r>
      <w:r w:rsidRPr="00E537F3">
        <w:rPr>
          <w:rFonts w:ascii="Tahoma" w:hAnsi="Tahoma" w:cs="Tahoma"/>
          <w:color w:val="365F91"/>
          <w:sz w:val="22"/>
          <w:szCs w:val="22"/>
        </w:rPr>
        <w:t xml:space="preserve"> de los ítems</w:t>
      </w:r>
      <w:r>
        <w:rPr>
          <w:rFonts w:ascii="Tahoma" w:hAnsi="Tahoma" w:cs="Tahoma"/>
          <w:color w:val="365F91"/>
          <w:sz w:val="22"/>
          <w:szCs w:val="22"/>
        </w:rPr>
        <w:t xml:space="preserve">, </w:t>
      </w:r>
      <w:r w:rsidR="00675A11" w:rsidRPr="004115F6">
        <w:rPr>
          <w:rFonts w:ascii="Tahoma" w:hAnsi="Tahoma" w:cs="Tahoma"/>
          <w:color w:val="365F91"/>
          <w:sz w:val="22"/>
          <w:szCs w:val="22"/>
        </w:rPr>
        <w:t>en concordancia con la propuesta técnica, además de indicar los montos en numeral y literal.</w:t>
      </w:r>
      <w:r w:rsidR="003E6A06">
        <w:rPr>
          <w:rFonts w:ascii="Tahoma" w:hAnsi="Tahoma" w:cs="Tahoma"/>
          <w:color w:val="365F91"/>
          <w:sz w:val="22"/>
          <w:szCs w:val="22"/>
        </w:rPr>
        <w:t xml:space="preserve"> </w:t>
      </w:r>
      <w:r w:rsidR="003E6A06">
        <w:rPr>
          <w:rFonts w:ascii="Tahoma" w:hAnsi="Tahoma" w:cs="Tahoma"/>
          <w:color w:val="004990"/>
          <w:sz w:val="22"/>
          <w:szCs w:val="22"/>
        </w:rPr>
        <w:t xml:space="preserve">La totalidad de documentación presentada </w:t>
      </w:r>
      <w:r w:rsidR="003E6A06">
        <w:rPr>
          <w:rFonts w:ascii="Tahoma" w:hAnsi="Tahoma" w:cs="Tahoma"/>
          <w:color w:val="365F91"/>
          <w:sz w:val="22"/>
          <w:szCs w:val="22"/>
        </w:rPr>
        <w:t>deberá estar foliada en su integridad caso contrario es causal de descalificación.</w:t>
      </w:r>
      <w:r w:rsidR="00675A11" w:rsidRPr="00FE5742">
        <w:rPr>
          <w:rFonts w:ascii="Tahoma" w:hAnsi="Tahoma" w:cs="Tahoma"/>
          <w:color w:val="365F91"/>
          <w:sz w:val="22"/>
          <w:szCs w:val="22"/>
        </w:rPr>
        <w:t xml:space="preserve"> </w:t>
      </w:r>
    </w:p>
    <w:p w14:paraId="613B4872" w14:textId="77777777" w:rsidR="00144443" w:rsidRDefault="00144443" w:rsidP="00B71C37">
      <w:pPr>
        <w:pStyle w:val="Prrafodelista"/>
        <w:rPr>
          <w:rFonts w:ascii="Tahoma" w:hAnsi="Tahoma" w:cs="Tahoma"/>
          <w:color w:val="365F91"/>
          <w:sz w:val="22"/>
          <w:szCs w:val="22"/>
        </w:rPr>
      </w:pPr>
    </w:p>
    <w:p w14:paraId="22D1249C" w14:textId="77777777" w:rsidR="00675A11" w:rsidRPr="001109C9"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006155DF" w:rsidRPr="00E537F3">
        <w:rPr>
          <w:rFonts w:ascii="Tahoma" w:hAnsi="Tahoma" w:cs="Tahoma"/>
          <w:color w:val="365F91"/>
          <w:sz w:val="22"/>
          <w:szCs w:val="22"/>
          <w:lang w:val="es-ES"/>
        </w:rPr>
        <w:t>al tipo de cambio vigente a la fecha de la propuesta</w:t>
      </w:r>
      <w:r w:rsidR="007D0A76" w:rsidRPr="00E537F3">
        <w:rPr>
          <w:rFonts w:ascii="Tahoma" w:hAnsi="Tahoma" w:cs="Tahoma"/>
          <w:color w:val="365F91"/>
          <w:sz w:val="22"/>
          <w:szCs w:val="22"/>
          <w:lang w:val="es-ES"/>
        </w:rPr>
        <w:t>, establecida por el Banco Central de Bolivia (BCB)</w:t>
      </w:r>
      <w:r w:rsidR="006155DF" w:rsidRPr="00E537F3">
        <w:rPr>
          <w:rFonts w:ascii="Tahoma" w:hAnsi="Tahoma" w:cs="Tahoma"/>
          <w:color w:val="365F91"/>
          <w:sz w:val="22"/>
          <w:szCs w:val="22"/>
          <w:lang w:val="es-ES"/>
        </w:rPr>
        <w:t>,</w:t>
      </w:r>
      <w:r w:rsidR="006155DF">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incluir los impuestos de ley</w:t>
      </w:r>
      <w:r w:rsidRPr="001109C9">
        <w:rPr>
          <w:rFonts w:ascii="Tahoma" w:hAnsi="Tahoma" w:cs="Tahoma"/>
          <w:color w:val="365F91"/>
          <w:sz w:val="22"/>
          <w:szCs w:val="22"/>
          <w:lang w:val="es-ES"/>
        </w:rPr>
        <w:t>.</w:t>
      </w:r>
    </w:p>
    <w:p w14:paraId="4C763E2D"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6F3C30F4"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732EF8AC" w14:textId="77777777" w:rsidR="006155DF" w:rsidRDefault="006155DF" w:rsidP="00447A35">
      <w:pPr>
        <w:pStyle w:val="ww-textoindependiente2"/>
        <w:spacing w:line="240" w:lineRule="auto"/>
        <w:ind w:left="1134"/>
        <w:rPr>
          <w:rFonts w:ascii="Tahoma" w:hAnsi="Tahoma" w:cs="Tahoma"/>
          <w:color w:val="365F91"/>
          <w:sz w:val="22"/>
          <w:szCs w:val="22"/>
          <w:lang w:val="es-ES"/>
        </w:rPr>
      </w:pPr>
    </w:p>
    <w:p w14:paraId="6C06DE62"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14:paraId="5E8E5833"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15DA8D72" w14:textId="77777777" w:rsidR="00675A11" w:rsidRPr="00796E01" w:rsidRDefault="00675A11" w:rsidP="00447A35">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 ítem que corresponda a la Oferta Económica, da lugar a la desestimación de la oferta.</w:t>
      </w:r>
    </w:p>
    <w:p w14:paraId="7C711DFC"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1A984901"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ser necesario, Entel S.A. puede solicitar </w:t>
      </w:r>
      <w:r w:rsidR="00071FE3" w:rsidRPr="00796E01">
        <w:rPr>
          <w:rFonts w:ascii="Tahoma" w:hAnsi="Tahoma" w:cs="Tahoma"/>
          <w:color w:val="365F91"/>
          <w:sz w:val="22"/>
          <w:szCs w:val="22"/>
          <w:lang w:val="es-ES"/>
        </w:rPr>
        <w:t xml:space="preserve">al proponente </w:t>
      </w:r>
      <w:r w:rsidRPr="00796E01">
        <w:rPr>
          <w:rFonts w:ascii="Tahoma" w:hAnsi="Tahoma" w:cs="Tahoma"/>
          <w:color w:val="365F91"/>
          <w:sz w:val="22"/>
          <w:szCs w:val="22"/>
          <w:lang w:val="es-ES"/>
        </w:rPr>
        <w:t>una mayor desagregación de los precios, quien está en la obligación de suministrar oportunamente toda la información requerida.</w:t>
      </w:r>
    </w:p>
    <w:p w14:paraId="5F3579F6"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2194C0F7" w14:textId="77777777" w:rsidR="00E13707" w:rsidRPr="00E97C83" w:rsidRDefault="00675A11" w:rsidP="00E97C83">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sidR="00B335C8">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14:paraId="62BB7B1A" w14:textId="77777777" w:rsidR="00E13707" w:rsidRPr="00E13707" w:rsidRDefault="00E13707" w:rsidP="00E13707">
      <w:pPr>
        <w:ind w:left="709"/>
        <w:jc w:val="both"/>
        <w:rPr>
          <w:rFonts w:ascii="Tahoma" w:hAnsi="Tahoma" w:cs="Tahoma"/>
          <w:color w:val="004990"/>
          <w:sz w:val="22"/>
          <w:szCs w:val="22"/>
        </w:rPr>
      </w:pPr>
    </w:p>
    <w:p w14:paraId="4D6E7733" w14:textId="77777777" w:rsidR="00E13707" w:rsidRPr="00BD5E40" w:rsidRDefault="00E13707" w:rsidP="00CB5744">
      <w:pPr>
        <w:numPr>
          <w:ilvl w:val="0"/>
          <w:numId w:val="10"/>
        </w:numPr>
        <w:ind w:left="567" w:hanging="567"/>
        <w:jc w:val="both"/>
        <w:rPr>
          <w:rFonts w:ascii="Tahoma" w:hAnsi="Tahoma" w:cs="Tahoma"/>
          <w:b/>
          <w:color w:val="365F91"/>
          <w:sz w:val="28"/>
          <w:szCs w:val="28"/>
          <w:lang w:eastAsia="en-US" w:bidi="en-US"/>
        </w:rPr>
      </w:pPr>
      <w:r w:rsidRPr="00BD5E40">
        <w:rPr>
          <w:rFonts w:ascii="Tahoma" w:hAnsi="Tahoma" w:cs="Tahoma"/>
          <w:b/>
          <w:color w:val="365F91"/>
          <w:sz w:val="28"/>
          <w:szCs w:val="28"/>
          <w:lang w:eastAsia="en-US" w:bidi="en-US"/>
        </w:rPr>
        <w:t xml:space="preserve">Garantías Requeridas </w:t>
      </w:r>
    </w:p>
    <w:p w14:paraId="21DFC8CE" w14:textId="77777777" w:rsidR="00E13707" w:rsidRPr="00F923E1" w:rsidRDefault="00E13707" w:rsidP="00071FE3">
      <w:pPr>
        <w:pStyle w:val="ww-textoindependiente2"/>
        <w:spacing w:line="240" w:lineRule="auto"/>
        <w:ind w:left="567"/>
        <w:jc w:val="center"/>
        <w:rPr>
          <w:rFonts w:ascii="Tahoma" w:hAnsi="Tahoma" w:cs="Tahoma"/>
          <w:color w:val="365F91"/>
          <w:sz w:val="22"/>
          <w:szCs w:val="22"/>
          <w:lang w:val="es-ES"/>
        </w:rPr>
      </w:pPr>
    </w:p>
    <w:p w14:paraId="2127422E" w14:textId="77777777" w:rsidR="00037E0F" w:rsidRDefault="00E13707" w:rsidP="00447A35">
      <w:pPr>
        <w:pStyle w:val="ww-textoindependiente2"/>
        <w:spacing w:line="240" w:lineRule="auto"/>
        <w:ind w:left="567"/>
        <w:rPr>
          <w:rFonts w:ascii="Tahoma" w:hAnsi="Tahoma" w:cs="Tahoma"/>
          <w:color w:val="004990"/>
          <w:sz w:val="22"/>
          <w:szCs w:val="22"/>
          <w:lang w:val="es-ES" w:eastAsia="es-ES"/>
        </w:rPr>
      </w:pPr>
      <w:r w:rsidRPr="000A01B5">
        <w:rPr>
          <w:rFonts w:ascii="Tahoma" w:hAnsi="Tahoma" w:cs="Tahoma"/>
          <w:color w:val="004990"/>
          <w:sz w:val="22"/>
          <w:szCs w:val="22"/>
          <w:lang w:val="es-ES" w:eastAsia="es-ES"/>
        </w:rPr>
        <w:t xml:space="preserve">La(s) empresa(s) </w:t>
      </w:r>
      <w:r w:rsidR="00BD5E40" w:rsidRPr="000A01B5">
        <w:rPr>
          <w:rFonts w:ascii="Tahoma" w:hAnsi="Tahoma" w:cs="Tahoma"/>
          <w:color w:val="004990"/>
          <w:sz w:val="22"/>
          <w:szCs w:val="22"/>
          <w:lang w:val="es-ES" w:eastAsia="es-ES"/>
        </w:rPr>
        <w:t>a</w:t>
      </w:r>
      <w:r w:rsidRPr="000A01B5">
        <w:rPr>
          <w:rFonts w:ascii="Tahoma" w:hAnsi="Tahoma" w:cs="Tahoma"/>
          <w:color w:val="004990"/>
          <w:sz w:val="22"/>
          <w:szCs w:val="22"/>
          <w:lang w:val="es-ES" w:eastAsia="es-ES"/>
        </w:rPr>
        <w:t>dj</w:t>
      </w:r>
      <w:r w:rsidR="00BD5E40" w:rsidRPr="000A01B5">
        <w:rPr>
          <w:rFonts w:ascii="Tahoma" w:hAnsi="Tahoma" w:cs="Tahoma"/>
          <w:color w:val="004990"/>
          <w:sz w:val="22"/>
          <w:szCs w:val="22"/>
          <w:lang w:val="es-ES" w:eastAsia="es-ES"/>
        </w:rPr>
        <w:t>udicada(s</w:t>
      </w:r>
      <w:r w:rsidRPr="000A01B5">
        <w:rPr>
          <w:rFonts w:ascii="Tahoma" w:hAnsi="Tahoma" w:cs="Tahoma"/>
          <w:color w:val="004990"/>
          <w:sz w:val="22"/>
          <w:szCs w:val="22"/>
          <w:lang w:val="es-ES" w:eastAsia="es-ES"/>
        </w:rPr>
        <w:t>) debe(n) presentar la</w:t>
      </w:r>
      <w:r w:rsidR="00455EE3" w:rsidRPr="000A01B5">
        <w:rPr>
          <w:rFonts w:ascii="Tahoma" w:hAnsi="Tahoma" w:cs="Tahoma"/>
          <w:color w:val="004990"/>
          <w:sz w:val="22"/>
          <w:szCs w:val="22"/>
          <w:lang w:val="es-ES" w:eastAsia="es-ES"/>
        </w:rPr>
        <w:t>(</w:t>
      </w:r>
      <w:r w:rsidRPr="000A01B5">
        <w:rPr>
          <w:rFonts w:ascii="Tahoma" w:hAnsi="Tahoma" w:cs="Tahoma"/>
          <w:color w:val="004990"/>
          <w:sz w:val="22"/>
          <w:szCs w:val="22"/>
          <w:lang w:val="es-ES" w:eastAsia="es-ES"/>
        </w:rPr>
        <w:t>s</w:t>
      </w:r>
      <w:r w:rsidR="00455EE3" w:rsidRPr="000A01B5">
        <w:rPr>
          <w:rFonts w:ascii="Tahoma" w:hAnsi="Tahoma" w:cs="Tahoma"/>
          <w:color w:val="004990"/>
          <w:sz w:val="22"/>
          <w:szCs w:val="22"/>
          <w:lang w:val="es-ES" w:eastAsia="es-ES"/>
        </w:rPr>
        <w:t>)</w:t>
      </w:r>
      <w:r w:rsidRPr="000A01B5">
        <w:rPr>
          <w:rFonts w:ascii="Tahoma" w:hAnsi="Tahoma" w:cs="Tahoma"/>
          <w:color w:val="004990"/>
          <w:sz w:val="22"/>
          <w:szCs w:val="22"/>
          <w:lang w:val="es-ES" w:eastAsia="es-ES"/>
        </w:rPr>
        <w:t xml:space="preserve"> siguiente</w:t>
      </w:r>
      <w:r w:rsidR="00455EE3" w:rsidRPr="000A01B5">
        <w:rPr>
          <w:rFonts w:ascii="Tahoma" w:hAnsi="Tahoma" w:cs="Tahoma"/>
          <w:color w:val="004990"/>
          <w:sz w:val="22"/>
          <w:szCs w:val="22"/>
          <w:lang w:val="es-ES" w:eastAsia="es-ES"/>
        </w:rPr>
        <w:t>(</w:t>
      </w:r>
      <w:r w:rsidRPr="000A01B5">
        <w:rPr>
          <w:rFonts w:ascii="Tahoma" w:hAnsi="Tahoma" w:cs="Tahoma"/>
          <w:color w:val="004990"/>
          <w:sz w:val="22"/>
          <w:szCs w:val="22"/>
          <w:lang w:val="es-ES" w:eastAsia="es-ES"/>
        </w:rPr>
        <w:t>s</w:t>
      </w:r>
      <w:r w:rsidR="00455EE3" w:rsidRPr="000A01B5">
        <w:rPr>
          <w:rFonts w:ascii="Tahoma" w:hAnsi="Tahoma" w:cs="Tahoma"/>
          <w:color w:val="004990"/>
          <w:sz w:val="22"/>
          <w:szCs w:val="22"/>
          <w:lang w:val="es-ES" w:eastAsia="es-ES"/>
        </w:rPr>
        <w:t>)</w:t>
      </w:r>
      <w:r w:rsidRPr="000A01B5">
        <w:rPr>
          <w:rFonts w:ascii="Tahoma" w:hAnsi="Tahoma" w:cs="Tahoma"/>
          <w:color w:val="004990"/>
          <w:sz w:val="22"/>
          <w:szCs w:val="22"/>
          <w:lang w:val="es-ES" w:eastAsia="es-ES"/>
        </w:rPr>
        <w:t xml:space="preserve"> garantía</w:t>
      </w:r>
      <w:r w:rsidR="00455EE3" w:rsidRPr="000A01B5">
        <w:rPr>
          <w:rFonts w:ascii="Tahoma" w:hAnsi="Tahoma" w:cs="Tahoma"/>
          <w:color w:val="004990"/>
          <w:sz w:val="22"/>
          <w:szCs w:val="22"/>
          <w:lang w:val="es-ES" w:eastAsia="es-ES"/>
        </w:rPr>
        <w:t>(</w:t>
      </w:r>
      <w:r w:rsidRPr="000A01B5">
        <w:rPr>
          <w:rFonts w:ascii="Tahoma" w:hAnsi="Tahoma" w:cs="Tahoma"/>
          <w:color w:val="004990"/>
          <w:sz w:val="22"/>
          <w:szCs w:val="22"/>
          <w:lang w:val="es-ES" w:eastAsia="es-ES"/>
        </w:rPr>
        <w:t>s</w:t>
      </w:r>
      <w:r w:rsidR="00455EE3" w:rsidRPr="000A01B5">
        <w:rPr>
          <w:rFonts w:ascii="Tahoma" w:hAnsi="Tahoma" w:cs="Tahoma"/>
          <w:color w:val="004990"/>
          <w:sz w:val="22"/>
          <w:szCs w:val="22"/>
          <w:lang w:val="es-ES" w:eastAsia="es-ES"/>
        </w:rPr>
        <w:t>)</w:t>
      </w:r>
      <w:r w:rsidR="00037E0F">
        <w:rPr>
          <w:rFonts w:ascii="Tahoma" w:hAnsi="Tahoma" w:cs="Tahoma"/>
          <w:color w:val="004990"/>
          <w:sz w:val="22"/>
          <w:szCs w:val="22"/>
          <w:lang w:val="es-ES" w:eastAsia="es-ES"/>
        </w:rPr>
        <w:t>:</w:t>
      </w:r>
    </w:p>
    <w:p w14:paraId="7A22B327" w14:textId="77777777" w:rsidR="000A01B5" w:rsidRDefault="000A01B5" w:rsidP="00447A35">
      <w:pPr>
        <w:pStyle w:val="ww-textoindependiente2"/>
        <w:spacing w:line="240" w:lineRule="auto"/>
        <w:ind w:left="567"/>
        <w:rPr>
          <w:rFonts w:ascii="Tahoma" w:hAnsi="Tahoma" w:cs="Tahoma"/>
          <w:color w:val="004990"/>
          <w:sz w:val="22"/>
          <w:szCs w:val="22"/>
          <w:lang w:val="es-BO"/>
        </w:rPr>
      </w:pPr>
    </w:p>
    <w:p w14:paraId="203FD435" w14:textId="7DC2D962" w:rsidR="00E13707" w:rsidRPr="00BD5E40" w:rsidRDefault="00144443" w:rsidP="00B71C37">
      <w:pPr>
        <w:pStyle w:val="ww-textoindependiente2"/>
        <w:numPr>
          <w:ilvl w:val="0"/>
          <w:numId w:val="51"/>
        </w:numPr>
        <w:spacing w:line="240" w:lineRule="auto"/>
        <w:ind w:hanging="294"/>
        <w:rPr>
          <w:rFonts w:ascii="Tahoma" w:hAnsi="Tahoma" w:cs="Tahoma"/>
          <w:color w:val="004990"/>
          <w:sz w:val="22"/>
          <w:szCs w:val="22"/>
          <w:lang w:val="es-ES" w:eastAsia="es-ES"/>
        </w:rPr>
      </w:pPr>
      <w:r w:rsidRPr="00B71C37">
        <w:rPr>
          <w:rFonts w:ascii="Tahoma" w:hAnsi="Tahoma" w:cs="Tahoma"/>
          <w:color w:val="004990"/>
          <w:sz w:val="22"/>
          <w:szCs w:val="22"/>
          <w:lang w:val="es-BO"/>
        </w:rPr>
        <w:t xml:space="preserve">Garantía de Cumplimiento de Contrato (Boleta Bancaria o Póliza)  por el 10% del monto adjudicado con las características de renovable, irrevocable, de ejecución inmediata  y a primer requerimiento a favor de ENTEL S.A. La vigencia de la garantía debe ser computable </w:t>
      </w:r>
      <w:r w:rsidR="00230450">
        <w:rPr>
          <w:rFonts w:ascii="Tahoma" w:hAnsi="Tahoma" w:cs="Tahoma"/>
          <w:color w:val="1F497D"/>
          <w:sz w:val="22"/>
          <w:szCs w:val="22"/>
          <w:lang w:val="es-ES"/>
        </w:rPr>
        <w:t>a partir de la fecha de la entrega de la documentación para la elaboración del contrato más un mínimo de sesenta (60) días calendario adicionales a la fecha de recepción del bien o servicio</w:t>
      </w:r>
      <w:r>
        <w:rPr>
          <w:rFonts w:ascii="Tahoma" w:hAnsi="Tahoma" w:cs="Tahoma"/>
          <w:color w:val="004990"/>
          <w:sz w:val="22"/>
          <w:szCs w:val="22"/>
          <w:lang w:val="es-BO"/>
        </w:rPr>
        <w:t>.</w:t>
      </w:r>
    </w:p>
    <w:p w14:paraId="4BBCC49A" w14:textId="77777777" w:rsidR="000A01B5" w:rsidRDefault="000A01B5" w:rsidP="00447A35">
      <w:pPr>
        <w:pStyle w:val="ww-textoindependiente2"/>
        <w:spacing w:line="240" w:lineRule="auto"/>
        <w:ind w:left="567"/>
        <w:rPr>
          <w:rFonts w:ascii="Tahoma" w:hAnsi="Tahoma" w:cs="Tahoma"/>
          <w:color w:val="004990"/>
          <w:sz w:val="22"/>
          <w:szCs w:val="22"/>
          <w:lang w:val="es-ES" w:eastAsia="es-ES"/>
        </w:rPr>
      </w:pPr>
    </w:p>
    <w:p w14:paraId="40BE443D" w14:textId="77777777" w:rsidR="00CC144B" w:rsidRPr="00984C8B" w:rsidRDefault="00CC144B" w:rsidP="00B71C37">
      <w:pPr>
        <w:pStyle w:val="ww-textoindependiente2"/>
        <w:numPr>
          <w:ilvl w:val="0"/>
          <w:numId w:val="5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14:paraId="5E4CA66C" w14:textId="77777777" w:rsidR="00CC144B" w:rsidRPr="00984C8B" w:rsidRDefault="00CC144B" w:rsidP="00B71C37">
      <w:pPr>
        <w:pStyle w:val="ww-textoindependiente2"/>
        <w:numPr>
          <w:ilvl w:val="0"/>
          <w:numId w:val="5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14:paraId="3D995FB1" w14:textId="77777777" w:rsidR="00CC144B" w:rsidRPr="00984C8B" w:rsidRDefault="00CC144B" w:rsidP="00CC144B">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14:paraId="5E5DF606" w14:textId="77777777" w:rsidR="008F291D" w:rsidRDefault="008F291D" w:rsidP="005C0D9C">
      <w:pPr>
        <w:ind w:left="709"/>
        <w:jc w:val="both"/>
        <w:rPr>
          <w:rFonts w:ascii="Tahoma" w:hAnsi="Tahoma" w:cs="Tahoma"/>
          <w:color w:val="004990"/>
          <w:sz w:val="22"/>
          <w:szCs w:val="22"/>
        </w:rPr>
      </w:pPr>
    </w:p>
    <w:p w14:paraId="09ACF12F" w14:textId="77777777" w:rsidR="001354B9" w:rsidRDefault="001354B9" w:rsidP="005C0D9C">
      <w:pPr>
        <w:ind w:left="709"/>
        <w:jc w:val="both"/>
        <w:rPr>
          <w:rFonts w:ascii="Tahoma" w:hAnsi="Tahoma" w:cs="Tahoma"/>
          <w:color w:val="004990"/>
          <w:sz w:val="22"/>
          <w:szCs w:val="22"/>
        </w:rPr>
      </w:pPr>
    </w:p>
    <w:p w14:paraId="1823D156" w14:textId="77777777" w:rsidR="00CC144B" w:rsidRPr="00E35168" w:rsidRDefault="00CC144B" w:rsidP="00CC144B">
      <w:pPr>
        <w:numPr>
          <w:ilvl w:val="0"/>
          <w:numId w:val="10"/>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lastRenderedPageBreak/>
        <w:t>Apertura de sobres</w:t>
      </w:r>
    </w:p>
    <w:p w14:paraId="31228DC2" w14:textId="77777777" w:rsidR="00CC144B" w:rsidRDefault="00CC144B" w:rsidP="00CC144B">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14:paraId="15A52A30" w14:textId="77777777" w:rsidR="00CC144B" w:rsidRDefault="00CC144B" w:rsidP="00CC144B">
      <w:pPr>
        <w:pStyle w:val="ww-textoindependiente2"/>
        <w:spacing w:line="240" w:lineRule="auto"/>
        <w:ind w:left="567"/>
        <w:rPr>
          <w:rFonts w:ascii="Tahoma" w:hAnsi="Tahoma" w:cs="Tahoma"/>
          <w:color w:val="004990"/>
          <w:sz w:val="22"/>
          <w:szCs w:val="22"/>
          <w:lang w:val="es-ES"/>
        </w:rPr>
      </w:pPr>
    </w:p>
    <w:p w14:paraId="7C503DB0" w14:textId="77777777" w:rsidR="00CC144B" w:rsidRPr="00474BAE" w:rsidRDefault="00CC144B" w:rsidP="00CC144B">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2D5B895E" w14:textId="77777777" w:rsidR="00CC144B" w:rsidRPr="00474BAE" w:rsidRDefault="00CC144B" w:rsidP="00CC144B">
      <w:pPr>
        <w:pStyle w:val="ww-textoindependiente2"/>
        <w:spacing w:line="240" w:lineRule="auto"/>
        <w:ind w:left="567"/>
        <w:rPr>
          <w:rFonts w:ascii="Tahoma" w:hAnsi="Tahoma" w:cs="Tahoma"/>
          <w:color w:val="004990"/>
          <w:sz w:val="22"/>
          <w:szCs w:val="22"/>
          <w:lang w:val="es-ES"/>
        </w:rPr>
      </w:pPr>
    </w:p>
    <w:p w14:paraId="2BB19B83" w14:textId="77777777" w:rsidR="00CC144B" w:rsidRPr="001354B9" w:rsidRDefault="00CC144B" w:rsidP="00CC144B">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 xml:space="preserve">En forma interna, </w:t>
      </w:r>
      <w:r w:rsidRPr="001354B9">
        <w:rPr>
          <w:rFonts w:ascii="Tahoma" w:hAnsi="Tahoma" w:cs="Tahoma"/>
          <w:color w:val="004990"/>
          <w:sz w:val="22"/>
          <w:szCs w:val="22"/>
          <w:lang w:val="es-ES"/>
        </w:rPr>
        <w:t>posterior l</w:t>
      </w:r>
      <w:r w:rsidRPr="00474BAE">
        <w:rPr>
          <w:rFonts w:ascii="Tahoma" w:hAnsi="Tahoma" w:cs="Tahoma"/>
          <w:color w:val="004990"/>
          <w:sz w:val="22"/>
          <w:szCs w:val="22"/>
          <w:lang w:val="es-ES"/>
        </w:rPr>
        <w:t xml:space="preserve">a apertura de los sobres A y B se procede a la apertura de los sobres C de los oferentes </w:t>
      </w:r>
      <w:r w:rsidRPr="001354B9">
        <w:rPr>
          <w:rFonts w:ascii="Tahoma" w:hAnsi="Tahoma" w:cs="Tahoma"/>
          <w:color w:val="004990"/>
          <w:sz w:val="22"/>
          <w:szCs w:val="22"/>
          <w:lang w:val="es-ES"/>
        </w:rPr>
        <w:t>habilitados</w:t>
      </w:r>
      <w:r w:rsidRPr="00474BAE">
        <w:rPr>
          <w:rFonts w:ascii="Tahoma" w:hAnsi="Tahoma" w:cs="Tahoma"/>
          <w:color w:val="004990"/>
          <w:sz w:val="22"/>
          <w:szCs w:val="22"/>
          <w:lang w:val="es-ES"/>
        </w:rPr>
        <w:t xml:space="preserve"> en el sobre A y B, bajo las condiciones establecidas </w:t>
      </w:r>
      <w:r w:rsidRPr="001354B9">
        <w:rPr>
          <w:rFonts w:ascii="Tahoma" w:hAnsi="Tahoma" w:cs="Tahoma"/>
          <w:color w:val="004990"/>
          <w:sz w:val="22"/>
          <w:szCs w:val="22"/>
          <w:lang w:val="es-ES"/>
        </w:rPr>
        <w:t>en los numerales 7.3.</w:t>
      </w:r>
    </w:p>
    <w:p w14:paraId="2563F2D1" w14:textId="77777777" w:rsidR="00C116D8" w:rsidRPr="001354B9" w:rsidRDefault="00C116D8" w:rsidP="00C116D8">
      <w:pPr>
        <w:pStyle w:val="Prrafodelista"/>
        <w:ind w:left="585"/>
        <w:jc w:val="both"/>
        <w:rPr>
          <w:rFonts w:ascii="Tahoma" w:hAnsi="Tahoma" w:cs="Tahoma"/>
          <w:color w:val="004990"/>
          <w:sz w:val="22"/>
          <w:szCs w:val="22"/>
        </w:rPr>
      </w:pPr>
      <w:r w:rsidRPr="001354B9">
        <w:rPr>
          <w:rFonts w:ascii="Tahoma" w:hAnsi="Tahoma" w:cs="Tahoma"/>
          <w:color w:val="004990"/>
          <w:sz w:val="22"/>
          <w:szCs w:val="22"/>
        </w:rPr>
        <w:t>Las ofertas presentadas permanecerán en custodia de ENTEL S.A., no pudiendo los proponentes solicitar la devolución de los sobres independientemente de su habilitación o no.</w:t>
      </w:r>
    </w:p>
    <w:p w14:paraId="7B87D785" w14:textId="77777777" w:rsidR="00C116D8" w:rsidRPr="00474BAE" w:rsidRDefault="00C116D8" w:rsidP="00CC144B">
      <w:pPr>
        <w:pStyle w:val="ww-textoindependiente2"/>
        <w:spacing w:line="240" w:lineRule="auto"/>
        <w:ind w:left="567"/>
        <w:rPr>
          <w:rFonts w:ascii="Tahoma" w:hAnsi="Tahoma" w:cs="Tahoma"/>
          <w:color w:val="004990"/>
          <w:sz w:val="22"/>
          <w:szCs w:val="22"/>
          <w:lang w:val="es-ES"/>
        </w:rPr>
      </w:pPr>
    </w:p>
    <w:p w14:paraId="55B42AAE" w14:textId="77777777" w:rsidR="00D16413" w:rsidRPr="002C3600" w:rsidRDefault="00D16413" w:rsidP="00CB5744">
      <w:pPr>
        <w:numPr>
          <w:ilvl w:val="0"/>
          <w:numId w:val="10"/>
        </w:numPr>
        <w:ind w:left="567" w:hanging="567"/>
        <w:jc w:val="both"/>
        <w:rPr>
          <w:rFonts w:ascii="Tahoma" w:hAnsi="Tahoma" w:cs="Tahoma"/>
          <w:b/>
          <w:color w:val="365F91"/>
          <w:sz w:val="28"/>
          <w:szCs w:val="28"/>
          <w:lang w:eastAsia="en-US" w:bidi="en-US"/>
        </w:rPr>
      </w:pPr>
      <w:bookmarkStart w:id="8" w:name="_Toc305051190"/>
      <w:bookmarkEnd w:id="1"/>
      <w:bookmarkEnd w:id="2"/>
      <w:bookmarkEnd w:id="3"/>
      <w:bookmarkEnd w:id="4"/>
      <w:bookmarkEnd w:id="5"/>
      <w:r w:rsidRPr="002C3600">
        <w:rPr>
          <w:rFonts w:ascii="Tahoma" w:hAnsi="Tahoma" w:cs="Tahoma"/>
          <w:b/>
          <w:color w:val="365F91"/>
          <w:sz w:val="28"/>
          <w:szCs w:val="28"/>
          <w:lang w:eastAsia="en-US" w:bidi="en-US"/>
        </w:rPr>
        <w:t xml:space="preserve">Evaluación y Calificación de </w:t>
      </w:r>
      <w:r w:rsidR="00071FE3" w:rsidRPr="00B335C8">
        <w:rPr>
          <w:rFonts w:ascii="Tahoma" w:hAnsi="Tahoma" w:cs="Tahoma"/>
          <w:b/>
          <w:color w:val="365F91"/>
          <w:sz w:val="28"/>
          <w:szCs w:val="28"/>
          <w:lang w:eastAsia="en-US" w:bidi="en-US"/>
        </w:rPr>
        <w:t xml:space="preserve">las </w:t>
      </w:r>
      <w:r w:rsidRPr="002C3600">
        <w:rPr>
          <w:rFonts w:ascii="Tahoma" w:hAnsi="Tahoma" w:cs="Tahoma"/>
          <w:b/>
          <w:color w:val="365F91"/>
          <w:sz w:val="28"/>
          <w:szCs w:val="28"/>
          <w:lang w:eastAsia="en-US" w:bidi="en-US"/>
        </w:rPr>
        <w:t>Ofertas</w:t>
      </w:r>
      <w:bookmarkEnd w:id="8"/>
    </w:p>
    <w:p w14:paraId="7BD641A1" w14:textId="77777777" w:rsidR="00D16413" w:rsidRPr="00D16413" w:rsidRDefault="00D16413" w:rsidP="00D16413">
      <w:pPr>
        <w:rPr>
          <w:lang w:eastAsia="en-US" w:bidi="en-US"/>
        </w:rPr>
      </w:pPr>
    </w:p>
    <w:p w14:paraId="65A0B752" w14:textId="77777777" w:rsidR="0092418A" w:rsidRDefault="0092418A" w:rsidP="00447A35">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r>
        <w:rPr>
          <w:rFonts w:ascii="Tahoma" w:hAnsi="Tahoma" w:cs="Tahoma"/>
          <w:color w:val="365F91"/>
          <w:sz w:val="22"/>
          <w:szCs w:val="22"/>
          <w:lang w:val="es-ES"/>
        </w:rPr>
        <w:t xml:space="preserve">  </w:t>
      </w:r>
    </w:p>
    <w:p w14:paraId="61A5AC1D" w14:textId="77777777" w:rsidR="0092418A" w:rsidRPr="00F0447C" w:rsidRDefault="0092418A" w:rsidP="00447A35">
      <w:pPr>
        <w:pStyle w:val="ww-textoindependiente2"/>
        <w:spacing w:line="240" w:lineRule="auto"/>
        <w:ind w:left="567"/>
        <w:rPr>
          <w:rFonts w:ascii="Tahoma" w:hAnsi="Tahoma" w:cs="Tahoma"/>
          <w:color w:val="365F91"/>
          <w:sz w:val="22"/>
          <w:szCs w:val="22"/>
          <w:lang w:val="es-ES"/>
        </w:rPr>
      </w:pPr>
    </w:p>
    <w:p w14:paraId="4F9C6A9A" w14:textId="77777777" w:rsidR="0092418A" w:rsidRPr="00780FD6" w:rsidRDefault="0092418A" w:rsidP="0092418A">
      <w:pPr>
        <w:pStyle w:val="ww-textoindependiente2"/>
        <w:spacing w:line="240" w:lineRule="auto"/>
        <w:ind w:left="567"/>
        <w:rPr>
          <w:rFonts w:ascii="Tahoma" w:hAnsi="Tahoma" w:cs="Tahoma"/>
          <w:color w:val="365F91"/>
          <w:sz w:val="22"/>
          <w:szCs w:val="22"/>
          <w:lang w:val="es-ES"/>
        </w:rPr>
      </w:pPr>
    </w:p>
    <w:p w14:paraId="190C6F62" w14:textId="77777777" w:rsidR="00CC144B" w:rsidRPr="00CC144B" w:rsidRDefault="00CC144B" w:rsidP="00CC144B">
      <w:pPr>
        <w:pStyle w:val="Prrafodelista"/>
        <w:numPr>
          <w:ilvl w:val="0"/>
          <w:numId w:val="45"/>
        </w:numPr>
        <w:tabs>
          <w:tab w:val="left" w:pos="1134"/>
        </w:tabs>
        <w:jc w:val="both"/>
        <w:outlineLvl w:val="2"/>
        <w:rPr>
          <w:rFonts w:ascii="Tahoma" w:hAnsi="Tahoma" w:cs="Tahoma"/>
          <w:b/>
          <w:vanish/>
          <w:color w:val="365F91"/>
          <w:sz w:val="22"/>
          <w:szCs w:val="22"/>
          <w:u w:val="single"/>
        </w:rPr>
      </w:pPr>
    </w:p>
    <w:p w14:paraId="2F56A456" w14:textId="77777777" w:rsidR="00CC144B" w:rsidRPr="00CC144B" w:rsidRDefault="00CC144B" w:rsidP="00CC144B">
      <w:pPr>
        <w:pStyle w:val="Prrafodelista"/>
        <w:numPr>
          <w:ilvl w:val="0"/>
          <w:numId w:val="45"/>
        </w:numPr>
        <w:tabs>
          <w:tab w:val="left" w:pos="1134"/>
        </w:tabs>
        <w:jc w:val="both"/>
        <w:outlineLvl w:val="2"/>
        <w:rPr>
          <w:rFonts w:ascii="Tahoma" w:hAnsi="Tahoma" w:cs="Tahoma"/>
          <w:b/>
          <w:vanish/>
          <w:color w:val="365F91"/>
          <w:sz w:val="22"/>
          <w:szCs w:val="22"/>
          <w:u w:val="single"/>
        </w:rPr>
      </w:pPr>
    </w:p>
    <w:p w14:paraId="3EB2813E" w14:textId="0D19BC3A" w:rsidR="0092418A" w:rsidRPr="00780FD6" w:rsidRDefault="0092418A" w:rsidP="00B71C37">
      <w:pPr>
        <w:pStyle w:val="Prrafodelista"/>
        <w:numPr>
          <w:ilvl w:val="1"/>
          <w:numId w:val="45"/>
        </w:numPr>
        <w:tabs>
          <w:tab w:val="left" w:pos="1134"/>
        </w:tabs>
        <w:ind w:left="1287"/>
        <w:jc w:val="both"/>
        <w:outlineLvl w:val="2"/>
        <w:rPr>
          <w:rFonts w:ascii="Tahoma" w:hAnsi="Tahoma" w:cs="Tahoma"/>
          <w:color w:val="365F91"/>
          <w:sz w:val="22"/>
          <w:szCs w:val="22"/>
        </w:rPr>
      </w:pPr>
      <w:r w:rsidRPr="00780FD6">
        <w:rPr>
          <w:rFonts w:ascii="Tahoma" w:hAnsi="Tahoma" w:cs="Tahoma"/>
          <w:b/>
          <w:color w:val="365F91"/>
          <w:sz w:val="22"/>
          <w:szCs w:val="22"/>
          <w:u w:val="single"/>
        </w:rPr>
        <w:t>S</w:t>
      </w:r>
      <w:r w:rsidR="00E568F1" w:rsidRPr="00780FD6">
        <w:rPr>
          <w:rFonts w:ascii="Tahoma" w:hAnsi="Tahoma" w:cs="Tahoma"/>
          <w:b/>
          <w:color w:val="365F91"/>
          <w:sz w:val="22"/>
          <w:szCs w:val="22"/>
          <w:u w:val="single"/>
        </w:rPr>
        <w:t xml:space="preserve">obre </w:t>
      </w:r>
      <w:r w:rsidRPr="00780FD6">
        <w:rPr>
          <w:rFonts w:ascii="Tahoma" w:hAnsi="Tahoma" w:cs="Tahoma"/>
          <w:b/>
          <w:color w:val="365F91"/>
          <w:sz w:val="22"/>
          <w:szCs w:val="22"/>
          <w:u w:val="single"/>
        </w:rPr>
        <w:t>A - Documentos Administrativos:</w:t>
      </w:r>
      <w:r w:rsidRPr="00780FD6">
        <w:rPr>
          <w:rFonts w:ascii="Tahoma" w:hAnsi="Tahoma" w:cs="Tahoma"/>
          <w:color w:val="365F91"/>
          <w:sz w:val="22"/>
          <w:szCs w:val="22"/>
        </w:rPr>
        <w:t xml:space="preserve"> </w:t>
      </w:r>
      <w:bookmarkStart w:id="9" w:name="_Toc130955333"/>
      <w:bookmarkStart w:id="10" w:name="_Toc130955274"/>
      <w:bookmarkStart w:id="11" w:name="_Toc304275207"/>
      <w:r w:rsidR="00071FE3" w:rsidRPr="00780FD6">
        <w:rPr>
          <w:rFonts w:ascii="Tahoma" w:hAnsi="Tahoma" w:cs="Tahoma"/>
          <w:color w:val="365F91"/>
          <w:sz w:val="22"/>
          <w:szCs w:val="22"/>
        </w:rPr>
        <w:t>Este es el único sobre cuya apertura</w:t>
      </w:r>
      <w:r w:rsidR="00071FE3" w:rsidRPr="00780FD6">
        <w:rPr>
          <w:rFonts w:ascii="Tahoma" w:hAnsi="Tahoma" w:cs="Tahoma"/>
          <w:color w:val="C00000"/>
          <w:sz w:val="22"/>
          <w:szCs w:val="22"/>
        </w:rPr>
        <w:t xml:space="preserve"> </w:t>
      </w:r>
      <w:r w:rsidR="00071FE3" w:rsidRPr="00780FD6">
        <w:rPr>
          <w:rFonts w:ascii="Tahoma" w:hAnsi="Tahoma" w:cs="Tahoma"/>
          <w:color w:val="365F91"/>
          <w:sz w:val="22"/>
          <w:szCs w:val="22"/>
        </w:rPr>
        <w:t xml:space="preserve">será de carácter público. </w:t>
      </w:r>
      <w:r w:rsidRPr="00780FD6">
        <w:rPr>
          <w:rFonts w:ascii="Tahoma" w:hAnsi="Tahoma" w:cs="Tahoma"/>
          <w:color w:val="365F91"/>
          <w:sz w:val="22"/>
          <w:szCs w:val="22"/>
        </w:rPr>
        <w:t xml:space="preserve">La evaluación de los documentos </w:t>
      </w:r>
      <w:r w:rsidR="00455EE3" w:rsidRPr="00780FD6">
        <w:rPr>
          <w:rFonts w:ascii="Tahoma" w:hAnsi="Tahoma" w:cs="Tahoma"/>
          <w:color w:val="365F91"/>
          <w:sz w:val="22"/>
          <w:szCs w:val="22"/>
        </w:rPr>
        <w:t xml:space="preserve">se lo hace en dos (2) días y </w:t>
      </w:r>
      <w:r w:rsidRPr="00780FD6">
        <w:rPr>
          <w:rFonts w:ascii="Tahoma" w:hAnsi="Tahoma" w:cs="Tahoma"/>
          <w:color w:val="365F91"/>
          <w:sz w:val="22"/>
          <w:szCs w:val="22"/>
        </w:rPr>
        <w:t>comprende el análisis de los siguientes aspectos:</w:t>
      </w:r>
    </w:p>
    <w:p w14:paraId="6115058F" w14:textId="77777777" w:rsidR="0092418A" w:rsidRPr="00780FD6" w:rsidRDefault="0092418A" w:rsidP="0092418A">
      <w:pPr>
        <w:pStyle w:val="ww-textoindependiente2"/>
        <w:spacing w:line="240" w:lineRule="auto"/>
        <w:ind w:left="567"/>
        <w:rPr>
          <w:rFonts w:ascii="Tahoma" w:hAnsi="Tahoma" w:cs="Tahoma"/>
          <w:color w:val="365F91"/>
          <w:sz w:val="22"/>
          <w:szCs w:val="22"/>
          <w:lang w:val="es-ES"/>
        </w:rPr>
      </w:pPr>
      <w:r w:rsidRPr="00780FD6">
        <w:rPr>
          <w:rFonts w:ascii="Tahoma" w:hAnsi="Tahoma" w:cs="Tahoma"/>
          <w:color w:val="365F91"/>
          <w:sz w:val="22"/>
          <w:szCs w:val="22"/>
          <w:lang w:val="es-ES"/>
        </w:rPr>
        <w:t xml:space="preserve">                   </w:t>
      </w:r>
    </w:p>
    <w:p w14:paraId="7E831736" w14:textId="45CCC616" w:rsidR="0092418A" w:rsidRPr="00720446" w:rsidRDefault="0092418A" w:rsidP="00780FD6">
      <w:pPr>
        <w:pStyle w:val="Prrafodelista"/>
        <w:numPr>
          <w:ilvl w:val="2"/>
          <w:numId w:val="45"/>
        </w:numPr>
        <w:tabs>
          <w:tab w:val="left" w:pos="1701"/>
          <w:tab w:val="left" w:pos="1843"/>
        </w:tabs>
        <w:ind w:left="1701" w:hanging="567"/>
        <w:jc w:val="both"/>
        <w:outlineLvl w:val="2"/>
        <w:rPr>
          <w:rFonts w:ascii="Tahoma" w:hAnsi="Tahoma" w:cs="Tahoma"/>
          <w:color w:val="004990"/>
          <w:sz w:val="22"/>
          <w:szCs w:val="22"/>
        </w:rPr>
      </w:pPr>
      <w:r w:rsidRPr="00780FD6">
        <w:rPr>
          <w:rFonts w:ascii="Tahoma" w:hAnsi="Tahoma" w:cs="Tahoma"/>
          <w:color w:val="365F91"/>
          <w:sz w:val="22"/>
          <w:szCs w:val="22"/>
        </w:rPr>
        <w:t xml:space="preserve">Verificación de documentos solicitados, de </w:t>
      </w:r>
      <w:r w:rsidRPr="00720446">
        <w:rPr>
          <w:rFonts w:ascii="Tahoma" w:hAnsi="Tahoma" w:cs="Tahoma"/>
          <w:color w:val="004990"/>
          <w:sz w:val="22"/>
          <w:szCs w:val="22"/>
        </w:rPr>
        <w:t>acuerdo al sistema “</w:t>
      </w:r>
      <w:r w:rsidR="00C116D8" w:rsidRPr="00720446">
        <w:rPr>
          <w:rFonts w:ascii="Tahoma" w:hAnsi="Tahoma" w:cs="Tahoma"/>
          <w:color w:val="004990"/>
          <w:sz w:val="22"/>
          <w:szCs w:val="22"/>
        </w:rPr>
        <w:t>P</w:t>
      </w:r>
      <w:r w:rsidR="00720446" w:rsidRPr="00720446">
        <w:rPr>
          <w:rFonts w:ascii="Tahoma" w:hAnsi="Tahoma" w:cs="Tahoma"/>
          <w:color w:val="004990"/>
          <w:sz w:val="22"/>
          <w:szCs w:val="22"/>
        </w:rPr>
        <w:t xml:space="preserve">resenta </w:t>
      </w:r>
      <w:r w:rsidR="00C116D8" w:rsidRPr="00720446">
        <w:rPr>
          <w:rFonts w:ascii="Tahoma" w:hAnsi="Tahoma" w:cs="Tahoma"/>
          <w:color w:val="004990"/>
          <w:sz w:val="22"/>
          <w:szCs w:val="22"/>
        </w:rPr>
        <w:t>sujeto a revisión</w:t>
      </w:r>
      <w:r w:rsidRPr="00720446">
        <w:rPr>
          <w:rFonts w:ascii="Tahoma" w:hAnsi="Tahoma" w:cs="Tahoma"/>
          <w:color w:val="004990"/>
          <w:sz w:val="22"/>
          <w:szCs w:val="22"/>
        </w:rPr>
        <w:t xml:space="preserve">” o “No </w:t>
      </w:r>
      <w:r w:rsidR="00C116D8" w:rsidRPr="00720446">
        <w:rPr>
          <w:rFonts w:ascii="Tahoma" w:hAnsi="Tahoma" w:cs="Tahoma"/>
          <w:color w:val="004990"/>
          <w:sz w:val="22"/>
          <w:szCs w:val="22"/>
        </w:rPr>
        <w:t>Presenta</w:t>
      </w:r>
      <w:r w:rsidRPr="00720446">
        <w:rPr>
          <w:rFonts w:ascii="Tahoma" w:hAnsi="Tahoma" w:cs="Tahoma"/>
          <w:color w:val="004990"/>
          <w:sz w:val="22"/>
          <w:szCs w:val="22"/>
        </w:rPr>
        <w:t>”.</w:t>
      </w:r>
    </w:p>
    <w:p w14:paraId="061E71C6" w14:textId="1ACC3EA2" w:rsidR="0092418A" w:rsidRPr="00780FD6" w:rsidRDefault="00C116D8" w:rsidP="00780FD6">
      <w:pPr>
        <w:numPr>
          <w:ilvl w:val="2"/>
          <w:numId w:val="45"/>
        </w:numPr>
        <w:ind w:left="1843" w:hanging="709"/>
        <w:jc w:val="both"/>
        <w:outlineLvl w:val="2"/>
        <w:rPr>
          <w:rFonts w:ascii="Tahoma" w:hAnsi="Tahoma" w:cs="Tahoma"/>
          <w:color w:val="365F91"/>
          <w:sz w:val="22"/>
          <w:szCs w:val="22"/>
        </w:rPr>
      </w:pPr>
      <w:r w:rsidRPr="006F7F16">
        <w:rPr>
          <w:rFonts w:ascii="Tahoma" w:hAnsi="Tahoma" w:cs="Tahoma"/>
          <w:color w:val="004990"/>
          <w:sz w:val="22"/>
          <w:szCs w:val="22"/>
        </w:rPr>
        <w:t xml:space="preserve">Emisión de Informe Legal previa revisión exhaustiva de la documentación presentada, recomendando continuar con la calificación de los proponentes que hayan cumplido con todos los requerimientos de ENTEL </w:t>
      </w:r>
      <w:proofErr w:type="gramStart"/>
      <w:r w:rsidRPr="006F7F16">
        <w:rPr>
          <w:rFonts w:ascii="Tahoma" w:hAnsi="Tahoma" w:cs="Tahoma"/>
          <w:color w:val="004990"/>
          <w:sz w:val="22"/>
          <w:szCs w:val="22"/>
        </w:rPr>
        <w:t>S.A.</w:t>
      </w:r>
      <w:r w:rsidR="0092418A" w:rsidRPr="00780FD6">
        <w:rPr>
          <w:rFonts w:ascii="Tahoma" w:hAnsi="Tahoma" w:cs="Tahoma"/>
          <w:color w:val="365F91"/>
          <w:sz w:val="22"/>
          <w:szCs w:val="22"/>
        </w:rPr>
        <w:t>.</w:t>
      </w:r>
      <w:proofErr w:type="gramEnd"/>
      <w:r w:rsidR="0092418A" w:rsidRPr="00780FD6">
        <w:rPr>
          <w:rFonts w:ascii="Tahoma" w:hAnsi="Tahoma" w:cs="Tahoma"/>
          <w:color w:val="365F91"/>
          <w:sz w:val="22"/>
          <w:szCs w:val="22"/>
        </w:rPr>
        <w:t xml:space="preserve"> </w:t>
      </w:r>
    </w:p>
    <w:p w14:paraId="58FF75D8" w14:textId="77777777" w:rsidR="0092418A" w:rsidRPr="00AF1A15" w:rsidRDefault="0092418A" w:rsidP="0092418A">
      <w:pPr>
        <w:pStyle w:val="ww-textoindependiente2"/>
        <w:spacing w:line="240" w:lineRule="auto"/>
        <w:ind w:left="1418"/>
        <w:rPr>
          <w:rFonts w:ascii="Tahoma" w:hAnsi="Tahoma" w:cs="Tahoma"/>
          <w:color w:val="365F91"/>
          <w:sz w:val="22"/>
          <w:szCs w:val="22"/>
          <w:lang w:val="es-ES"/>
        </w:rPr>
      </w:pPr>
    </w:p>
    <w:p w14:paraId="7923132D" w14:textId="288B8D2D" w:rsidR="00071FE3" w:rsidRPr="0042492C" w:rsidRDefault="00071FE3" w:rsidP="00447A35">
      <w:pPr>
        <w:pStyle w:val="ww-textoindependiente2"/>
        <w:spacing w:line="240" w:lineRule="auto"/>
        <w:ind w:left="1134"/>
        <w:rPr>
          <w:rFonts w:ascii="Tahoma" w:hAnsi="Tahoma" w:cs="Tahoma"/>
          <w:color w:val="365F91"/>
          <w:sz w:val="22"/>
          <w:szCs w:val="22"/>
          <w:lang w:val="es-ES" w:eastAsia="es-ES"/>
        </w:rPr>
      </w:pPr>
      <w:r w:rsidRPr="0042492C">
        <w:rPr>
          <w:rFonts w:ascii="Tahoma" w:hAnsi="Tahoma" w:cs="Tahoma"/>
          <w:color w:val="365F91"/>
          <w:sz w:val="22"/>
          <w:szCs w:val="22"/>
          <w:lang w:val="es-ES" w:eastAsia="es-ES"/>
        </w:rPr>
        <w:t>El cumplimiento del 100% de los aspectos, habilitará al proponente para la apertura del sobre B</w:t>
      </w:r>
      <w:r w:rsidR="00E568F1" w:rsidRPr="0042492C">
        <w:rPr>
          <w:rFonts w:ascii="Tahoma" w:hAnsi="Tahoma" w:cs="Tahoma"/>
          <w:color w:val="365F91"/>
          <w:sz w:val="22"/>
          <w:szCs w:val="22"/>
          <w:lang w:val="es-ES" w:eastAsia="es-ES"/>
        </w:rPr>
        <w:t>.</w:t>
      </w:r>
    </w:p>
    <w:p w14:paraId="51A3A83F" w14:textId="77777777" w:rsidR="0092418A" w:rsidRPr="00F923E1" w:rsidRDefault="0092418A" w:rsidP="0092418A">
      <w:pPr>
        <w:pStyle w:val="ww-textoindependiente2"/>
        <w:spacing w:line="240" w:lineRule="auto"/>
        <w:ind w:left="1418"/>
        <w:rPr>
          <w:rFonts w:ascii="Tahoma" w:hAnsi="Tahoma" w:cs="Tahoma"/>
          <w:color w:val="365F91"/>
          <w:sz w:val="22"/>
          <w:szCs w:val="22"/>
          <w:lang w:val="es-ES"/>
        </w:rPr>
      </w:pPr>
    </w:p>
    <w:p w14:paraId="0E7A5F51" w14:textId="0170C8ED" w:rsidR="0092418A" w:rsidRPr="00AF1A15" w:rsidRDefault="00E568F1" w:rsidP="00780FD6">
      <w:pPr>
        <w:numPr>
          <w:ilvl w:val="1"/>
          <w:numId w:val="45"/>
        </w:numPr>
        <w:ind w:left="1134"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0092418A" w:rsidRPr="00E568F1">
        <w:rPr>
          <w:rFonts w:ascii="Tahoma" w:hAnsi="Tahoma" w:cs="Tahoma"/>
          <w:b/>
          <w:color w:val="365F91"/>
          <w:sz w:val="22"/>
          <w:szCs w:val="22"/>
          <w:u w:val="single"/>
        </w:rPr>
        <w:t xml:space="preserve">B - </w:t>
      </w:r>
      <w:r w:rsidR="00CC144B" w:rsidRPr="00984C8B">
        <w:rPr>
          <w:rFonts w:ascii="Tahoma" w:hAnsi="Tahoma" w:cs="Tahoma"/>
          <w:b/>
          <w:color w:val="004990"/>
          <w:sz w:val="22"/>
          <w:szCs w:val="22"/>
          <w:u w:val="single"/>
          <w:lang w:eastAsia="en-US"/>
        </w:rPr>
        <w:t>Propuesta Técnica</w:t>
      </w:r>
      <w:bookmarkEnd w:id="9"/>
      <w:bookmarkEnd w:id="10"/>
      <w:bookmarkEnd w:id="11"/>
      <w:r w:rsidR="0092418A" w:rsidRPr="00E568F1">
        <w:rPr>
          <w:rFonts w:ascii="Tahoma" w:hAnsi="Tahoma" w:cs="Tahoma"/>
          <w:b/>
          <w:color w:val="365F91"/>
          <w:sz w:val="22"/>
          <w:szCs w:val="22"/>
          <w:u w:val="single"/>
        </w:rPr>
        <w:t>:</w:t>
      </w:r>
      <w:r w:rsidR="0092418A" w:rsidRPr="00AF1A15">
        <w:rPr>
          <w:rFonts w:ascii="Tahoma" w:hAnsi="Tahoma" w:cs="Tahoma"/>
          <w:color w:val="365F91"/>
          <w:sz w:val="22"/>
          <w:szCs w:val="22"/>
        </w:rPr>
        <w:t xml:space="preserve"> </w:t>
      </w:r>
      <w:r w:rsidRPr="0042492C">
        <w:rPr>
          <w:rFonts w:ascii="Tahoma" w:hAnsi="Tahoma" w:cs="Tahoma"/>
          <w:color w:val="365F91"/>
          <w:sz w:val="22"/>
          <w:szCs w:val="22"/>
        </w:rPr>
        <w:t>A esta evaluación ingresan</w:t>
      </w:r>
      <w:r w:rsidR="0092418A" w:rsidRPr="0042492C">
        <w:rPr>
          <w:rFonts w:ascii="Tahoma" w:hAnsi="Tahoma" w:cs="Tahoma"/>
          <w:color w:val="365F91"/>
          <w:sz w:val="22"/>
          <w:szCs w:val="22"/>
        </w:rPr>
        <w:t xml:space="preserve"> las</w:t>
      </w:r>
      <w:r w:rsidR="0092418A" w:rsidRPr="00AF1A15">
        <w:rPr>
          <w:rFonts w:ascii="Tahoma" w:hAnsi="Tahoma" w:cs="Tahoma"/>
          <w:color w:val="365F91"/>
          <w:sz w:val="22"/>
          <w:szCs w:val="22"/>
        </w:rPr>
        <w:t xml:space="preserve"> ofertas habilitadas </w:t>
      </w:r>
      <w:r>
        <w:rPr>
          <w:rFonts w:ascii="Tahoma" w:hAnsi="Tahoma" w:cs="Tahoma"/>
          <w:color w:val="365F91"/>
          <w:sz w:val="22"/>
          <w:szCs w:val="22"/>
        </w:rPr>
        <w:t xml:space="preserve">en la apertura del sobre A y </w:t>
      </w:r>
      <w:r w:rsidR="0092418A" w:rsidRPr="00AF1A15">
        <w:rPr>
          <w:rFonts w:ascii="Tahoma" w:hAnsi="Tahoma" w:cs="Tahoma"/>
          <w:color w:val="365F91"/>
          <w:sz w:val="22"/>
          <w:szCs w:val="22"/>
        </w:rPr>
        <w:t xml:space="preserve">se realiza sobre una ponderación del cien (100) por ciento. </w:t>
      </w:r>
      <w:r w:rsidRPr="0042492C">
        <w:rPr>
          <w:rFonts w:ascii="Tahoma" w:hAnsi="Tahoma" w:cs="Tahoma"/>
          <w:color w:val="365F91"/>
          <w:sz w:val="22"/>
          <w:szCs w:val="22"/>
        </w:rPr>
        <w:t>El proceso</w:t>
      </w:r>
      <w:r w:rsidR="0092418A" w:rsidRPr="00AF1A15">
        <w:rPr>
          <w:rFonts w:ascii="Tahoma" w:hAnsi="Tahoma" w:cs="Tahoma"/>
          <w:color w:val="365F91"/>
          <w:sz w:val="22"/>
          <w:szCs w:val="22"/>
        </w:rPr>
        <w:t xml:space="preserve"> comprende:</w:t>
      </w:r>
    </w:p>
    <w:p w14:paraId="07A76585" w14:textId="77777777" w:rsidR="0092418A" w:rsidRPr="00F923E1" w:rsidRDefault="0092418A" w:rsidP="0092418A">
      <w:pPr>
        <w:pStyle w:val="ww-textoindependiente2"/>
        <w:spacing w:line="240" w:lineRule="auto"/>
        <w:ind w:left="1418"/>
        <w:rPr>
          <w:rFonts w:ascii="Tahoma" w:hAnsi="Tahoma" w:cs="Tahoma"/>
          <w:color w:val="365F91"/>
          <w:sz w:val="22"/>
          <w:szCs w:val="22"/>
          <w:lang w:val="es-ES"/>
        </w:rPr>
      </w:pPr>
    </w:p>
    <w:p w14:paraId="3BEE508B" w14:textId="77777777" w:rsidR="0092418A" w:rsidRPr="00AF1A15" w:rsidRDefault="0092418A" w:rsidP="00780FD6">
      <w:pPr>
        <w:numPr>
          <w:ilvl w:val="2"/>
          <w:numId w:val="45"/>
        </w:numPr>
        <w:ind w:left="1843" w:hanging="709"/>
        <w:jc w:val="both"/>
        <w:outlineLvl w:val="2"/>
        <w:rPr>
          <w:rFonts w:ascii="Tahoma" w:hAnsi="Tahoma" w:cs="Tahoma"/>
          <w:color w:val="365F91"/>
          <w:sz w:val="22"/>
          <w:szCs w:val="22"/>
        </w:rPr>
      </w:pPr>
      <w:r w:rsidRPr="00AF1A15">
        <w:rPr>
          <w:rFonts w:ascii="Tahoma" w:hAnsi="Tahoma" w:cs="Tahoma"/>
          <w:color w:val="365F91"/>
          <w:sz w:val="22"/>
          <w:szCs w:val="22"/>
        </w:rPr>
        <w:t xml:space="preserve">Entrega del Sobre B a la </w:t>
      </w:r>
      <w:r w:rsidR="00E568F1">
        <w:rPr>
          <w:rFonts w:ascii="Tahoma" w:hAnsi="Tahoma" w:cs="Tahoma"/>
          <w:color w:val="365F91"/>
          <w:sz w:val="22"/>
          <w:szCs w:val="22"/>
        </w:rPr>
        <w:t>C</w:t>
      </w:r>
      <w:r w:rsidRPr="00AF1A15">
        <w:rPr>
          <w:rFonts w:ascii="Tahoma" w:hAnsi="Tahoma" w:cs="Tahoma"/>
          <w:color w:val="365F91"/>
          <w:sz w:val="22"/>
          <w:szCs w:val="22"/>
        </w:rPr>
        <w:t xml:space="preserve">omisión técnica por </w:t>
      </w:r>
      <w:r w:rsidR="0042492C" w:rsidRPr="00FF1706">
        <w:rPr>
          <w:rFonts w:ascii="Tahoma" w:hAnsi="Tahoma" w:cs="Tahoma"/>
          <w:color w:val="365F91"/>
          <w:sz w:val="22"/>
          <w:szCs w:val="22"/>
        </w:rPr>
        <w:t xml:space="preserve">tres </w:t>
      </w:r>
      <w:r w:rsidR="00455EE3" w:rsidRPr="00FF1706">
        <w:rPr>
          <w:rFonts w:ascii="Tahoma" w:hAnsi="Tahoma" w:cs="Tahoma"/>
          <w:color w:val="365F91"/>
          <w:sz w:val="22"/>
          <w:szCs w:val="22"/>
        </w:rPr>
        <w:t>(3)</w:t>
      </w:r>
      <w:r w:rsidR="00455EE3" w:rsidRPr="00FF1706">
        <w:rPr>
          <w:rFonts w:ascii="Tahoma" w:hAnsi="Tahoma" w:cs="Tahoma"/>
          <w:color w:val="FF0000"/>
          <w:sz w:val="22"/>
          <w:szCs w:val="22"/>
        </w:rPr>
        <w:t xml:space="preserve"> </w:t>
      </w:r>
      <w:r w:rsidRPr="00FF1706">
        <w:rPr>
          <w:rFonts w:ascii="Tahoma" w:hAnsi="Tahoma" w:cs="Tahoma"/>
          <w:color w:val="365F91"/>
          <w:sz w:val="22"/>
          <w:szCs w:val="22"/>
        </w:rPr>
        <w:t>días</w:t>
      </w:r>
      <w:r w:rsidRPr="00AF1A15">
        <w:rPr>
          <w:rFonts w:ascii="Tahoma" w:hAnsi="Tahoma" w:cs="Tahoma"/>
          <w:color w:val="365F91"/>
          <w:sz w:val="22"/>
          <w:szCs w:val="22"/>
        </w:rPr>
        <w:t xml:space="preserve"> para la evaluación correspondiente. </w:t>
      </w:r>
    </w:p>
    <w:p w14:paraId="4094CB4C" w14:textId="653D7D41" w:rsidR="0092418A" w:rsidRPr="00AF1A15" w:rsidRDefault="00C116D8" w:rsidP="00780FD6">
      <w:pPr>
        <w:numPr>
          <w:ilvl w:val="2"/>
          <w:numId w:val="45"/>
        </w:numPr>
        <w:ind w:left="1843" w:hanging="709"/>
        <w:jc w:val="both"/>
        <w:outlineLvl w:val="2"/>
        <w:rPr>
          <w:rFonts w:ascii="Tahoma" w:hAnsi="Tahoma" w:cs="Tahoma"/>
          <w:color w:val="365F91"/>
          <w:sz w:val="22"/>
          <w:szCs w:val="22"/>
        </w:rPr>
      </w:pPr>
      <w:r w:rsidRPr="006F7F16">
        <w:rPr>
          <w:rFonts w:ascii="Tahoma" w:hAnsi="Tahoma" w:cs="Tahoma"/>
          <w:color w:val="004990"/>
          <w:sz w:val="22"/>
          <w:szCs w:val="22"/>
        </w:rPr>
        <w:t>La Comisión Técnica verificara que la Copia Digital entregada por los proponentes coincida con la documentación física presentada y que la misma se encuentre en su integridad.</w:t>
      </w:r>
      <w:r>
        <w:rPr>
          <w:rFonts w:ascii="Tahoma" w:hAnsi="Tahoma" w:cs="Tahoma"/>
          <w:color w:val="004990"/>
          <w:sz w:val="22"/>
          <w:szCs w:val="22"/>
        </w:rPr>
        <w:t xml:space="preserve"> </w:t>
      </w:r>
      <w:r w:rsidR="0092418A" w:rsidRPr="00AF1A15">
        <w:rPr>
          <w:rFonts w:ascii="Tahoma" w:hAnsi="Tahoma" w:cs="Tahoma"/>
          <w:color w:val="365F91"/>
          <w:sz w:val="22"/>
          <w:szCs w:val="22"/>
        </w:rPr>
        <w:t xml:space="preserve">Análisis racional </w:t>
      </w:r>
      <w:r w:rsidR="0092418A" w:rsidRPr="0042492C">
        <w:rPr>
          <w:rFonts w:ascii="Tahoma" w:hAnsi="Tahoma" w:cs="Tahoma"/>
          <w:color w:val="365F91"/>
          <w:sz w:val="22"/>
          <w:szCs w:val="22"/>
        </w:rPr>
        <w:t>de los</w:t>
      </w:r>
      <w:r w:rsidR="00E568F1" w:rsidRPr="0042492C">
        <w:rPr>
          <w:rFonts w:ascii="Tahoma" w:hAnsi="Tahoma" w:cs="Tahoma"/>
          <w:color w:val="365F91"/>
          <w:sz w:val="22"/>
          <w:szCs w:val="22"/>
        </w:rPr>
        <w:t xml:space="preserve"> requerimientos </w:t>
      </w:r>
      <w:r w:rsidR="00E568F1" w:rsidRPr="0042492C">
        <w:rPr>
          <w:rFonts w:ascii="Tahoma" w:hAnsi="Tahoma" w:cs="Tahoma"/>
          <w:color w:val="365F91"/>
          <w:sz w:val="22"/>
          <w:szCs w:val="22"/>
        </w:rPr>
        <w:lastRenderedPageBreak/>
        <w:t>técnicos, calificados bajo el sistema “Cumple” o “No Cumple” según</w:t>
      </w:r>
      <w:r w:rsidR="00E568F1" w:rsidRPr="00E568F1">
        <w:rPr>
          <w:rFonts w:ascii="Tahoma" w:hAnsi="Tahoma" w:cs="Tahoma"/>
          <w:color w:val="C00000"/>
          <w:sz w:val="22"/>
          <w:szCs w:val="22"/>
        </w:rPr>
        <w:t xml:space="preserve"> </w:t>
      </w:r>
      <w:r w:rsidR="00E568F1">
        <w:rPr>
          <w:rFonts w:ascii="Tahoma" w:hAnsi="Tahoma" w:cs="Tahoma"/>
          <w:color w:val="365F91"/>
          <w:sz w:val="22"/>
          <w:szCs w:val="22"/>
        </w:rPr>
        <w:t>éstos sean</w:t>
      </w:r>
      <w:r w:rsidR="0092418A" w:rsidRPr="00AF1A15">
        <w:rPr>
          <w:rFonts w:ascii="Tahoma" w:hAnsi="Tahoma" w:cs="Tahoma"/>
          <w:color w:val="365F91"/>
          <w:sz w:val="22"/>
          <w:szCs w:val="22"/>
        </w:rPr>
        <w:t xml:space="preserve"> mandatorios y</w:t>
      </w:r>
      <w:r w:rsidR="00E568F1" w:rsidRPr="0042492C">
        <w:rPr>
          <w:rFonts w:ascii="Tahoma" w:hAnsi="Tahoma" w:cs="Tahoma"/>
          <w:color w:val="365F91"/>
          <w:sz w:val="22"/>
          <w:szCs w:val="22"/>
        </w:rPr>
        <w:t>/o</w:t>
      </w:r>
      <w:r w:rsidR="0092418A" w:rsidRPr="00AF1A15">
        <w:rPr>
          <w:rFonts w:ascii="Tahoma" w:hAnsi="Tahoma" w:cs="Tahoma"/>
          <w:color w:val="365F91"/>
          <w:sz w:val="22"/>
          <w:szCs w:val="22"/>
        </w:rPr>
        <w:t xml:space="preserve"> calificables</w:t>
      </w:r>
      <w:proofErr w:type="gramStart"/>
      <w:r w:rsidR="0092418A" w:rsidRPr="00AF1A15">
        <w:rPr>
          <w:rFonts w:ascii="Tahoma" w:hAnsi="Tahoma" w:cs="Tahoma"/>
          <w:color w:val="365F91"/>
          <w:sz w:val="22"/>
          <w:szCs w:val="22"/>
        </w:rPr>
        <w:t>..</w:t>
      </w:r>
      <w:proofErr w:type="gramEnd"/>
      <w:r w:rsidR="0092418A" w:rsidRPr="00AF1A15">
        <w:rPr>
          <w:rFonts w:ascii="Tahoma" w:hAnsi="Tahoma" w:cs="Tahoma"/>
          <w:color w:val="365F91"/>
          <w:sz w:val="22"/>
          <w:szCs w:val="22"/>
        </w:rPr>
        <w:t xml:space="preserve">  </w:t>
      </w:r>
    </w:p>
    <w:p w14:paraId="2748048B" w14:textId="77777777" w:rsidR="0092418A" w:rsidRPr="003C2AC6" w:rsidRDefault="0092418A" w:rsidP="0092418A">
      <w:pPr>
        <w:ind w:left="2127"/>
        <w:jc w:val="both"/>
        <w:rPr>
          <w:rFonts w:ascii="Tahoma" w:hAnsi="Tahoma" w:cs="Tahoma"/>
          <w:color w:val="365F91"/>
        </w:rPr>
      </w:pPr>
    </w:p>
    <w:p w14:paraId="10E30B7C" w14:textId="77777777" w:rsidR="0092418A" w:rsidRPr="00AF1A15" w:rsidRDefault="0092418A" w:rsidP="00CB5744">
      <w:pPr>
        <w:numPr>
          <w:ilvl w:val="0"/>
          <w:numId w:val="22"/>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Criterios Mandatorios: Son los requerimientos funcionales, técnicos y de implementación</w:t>
      </w:r>
      <w:r w:rsidR="00E568F1">
        <w:rPr>
          <w:rFonts w:ascii="Tahoma" w:hAnsi="Tahoma" w:cs="Tahoma"/>
          <w:color w:val="365F91"/>
          <w:sz w:val="22"/>
          <w:szCs w:val="22"/>
        </w:rPr>
        <w:t xml:space="preserve">. </w:t>
      </w:r>
      <w:r w:rsidR="00E568F1" w:rsidRPr="0042492C">
        <w:rPr>
          <w:rFonts w:ascii="Tahoma" w:hAnsi="Tahoma" w:cs="Tahoma"/>
          <w:color w:val="365F91"/>
          <w:sz w:val="22"/>
          <w:szCs w:val="22"/>
        </w:rPr>
        <w:t xml:space="preserve">Su calificación corresponde al </w:t>
      </w:r>
      <w:r w:rsidRPr="0042492C">
        <w:rPr>
          <w:rFonts w:ascii="Tahoma" w:hAnsi="Tahoma" w:cs="Tahoma"/>
          <w:color w:val="365F91"/>
          <w:sz w:val="22"/>
          <w:szCs w:val="22"/>
        </w:rPr>
        <w:t>setenta (70)</w:t>
      </w:r>
      <w:r w:rsidR="00E568F1" w:rsidRPr="0042492C">
        <w:rPr>
          <w:rFonts w:ascii="Tahoma" w:hAnsi="Tahoma" w:cs="Tahoma"/>
          <w:color w:val="365F91"/>
          <w:sz w:val="22"/>
          <w:szCs w:val="22"/>
        </w:rPr>
        <w:t xml:space="preserve"> por ciento del total de la calificación cuando existan criterios calificables, caso contrario su calificación corresponde al cien (100)</w:t>
      </w:r>
      <w:r w:rsidR="00455EE3">
        <w:rPr>
          <w:rFonts w:ascii="Tahoma" w:hAnsi="Tahoma" w:cs="Tahoma"/>
          <w:color w:val="365F91"/>
          <w:sz w:val="22"/>
          <w:szCs w:val="22"/>
        </w:rPr>
        <w:t xml:space="preserve"> </w:t>
      </w:r>
      <w:r w:rsidR="00455EE3" w:rsidRPr="00FF1706">
        <w:rPr>
          <w:rFonts w:ascii="Tahoma" w:hAnsi="Tahoma" w:cs="Tahoma"/>
          <w:color w:val="365F91"/>
          <w:sz w:val="22"/>
          <w:szCs w:val="22"/>
        </w:rPr>
        <w:t>por ciento</w:t>
      </w:r>
      <w:r w:rsidR="00E568F1" w:rsidRPr="0042492C">
        <w:rPr>
          <w:rFonts w:ascii="Tahoma" w:hAnsi="Tahoma" w:cs="Tahoma"/>
          <w:color w:val="365F91"/>
          <w:sz w:val="22"/>
          <w:szCs w:val="22"/>
        </w:rPr>
        <w:t>.</w:t>
      </w:r>
      <w:r w:rsidRPr="00AF1A15">
        <w:rPr>
          <w:rFonts w:ascii="Tahoma" w:hAnsi="Tahoma" w:cs="Tahoma"/>
          <w:color w:val="365F91"/>
          <w:sz w:val="22"/>
          <w:szCs w:val="22"/>
        </w:rPr>
        <w:t xml:space="preserve"> Solamente se habilitan a la siguiente etapa los proponentes que cumplan con todos los criterios mandatorios.</w:t>
      </w:r>
    </w:p>
    <w:p w14:paraId="713C565B" w14:textId="77777777" w:rsidR="0092418A" w:rsidRPr="00AF1A15" w:rsidRDefault="0092418A" w:rsidP="00447A35">
      <w:p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  </w:t>
      </w:r>
    </w:p>
    <w:p w14:paraId="32C9D7BF" w14:textId="77777777" w:rsidR="0092418A" w:rsidRPr="00AF1A15" w:rsidRDefault="0092418A" w:rsidP="00CB5744">
      <w:pPr>
        <w:numPr>
          <w:ilvl w:val="0"/>
          <w:numId w:val="22"/>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Criterios Calificables: Son los criterios no excluyentes que brindan un valor agregado a la oferta de cada proponente, calificados sobre un porcentaje de treinta (30) por ciento.  </w:t>
      </w:r>
    </w:p>
    <w:p w14:paraId="04668971" w14:textId="77777777" w:rsidR="0092418A" w:rsidRPr="000228B3" w:rsidRDefault="0092418A" w:rsidP="0092418A">
      <w:pPr>
        <w:ind w:left="2127"/>
        <w:jc w:val="both"/>
        <w:rPr>
          <w:rFonts w:ascii="Tahoma" w:hAnsi="Tahoma" w:cs="Tahoma"/>
          <w:color w:val="365F91"/>
        </w:rPr>
      </w:pPr>
    </w:p>
    <w:p w14:paraId="6CB3595D" w14:textId="77777777" w:rsidR="0092418A" w:rsidRDefault="0092418A" w:rsidP="000E1807">
      <w:pPr>
        <w:pStyle w:val="ww-textoindependiente2"/>
        <w:spacing w:line="240" w:lineRule="auto"/>
        <w:ind w:left="1701"/>
        <w:rPr>
          <w:rFonts w:ascii="Tahoma" w:hAnsi="Tahoma" w:cs="Tahoma"/>
          <w:color w:val="365F91"/>
          <w:sz w:val="22"/>
          <w:szCs w:val="22"/>
          <w:lang w:val="es-ES" w:bidi="en-US"/>
        </w:rPr>
      </w:pPr>
      <w:r w:rsidRPr="00F923E1">
        <w:rPr>
          <w:rFonts w:ascii="Tahoma" w:hAnsi="Tahoma" w:cs="Tahoma"/>
          <w:color w:val="365F91"/>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37783029" w14:textId="77777777" w:rsidR="0092418A" w:rsidRPr="000E1807" w:rsidRDefault="0092418A" w:rsidP="0092418A">
      <w:pPr>
        <w:pStyle w:val="ww-textoindependiente2"/>
        <w:spacing w:line="240" w:lineRule="auto"/>
        <w:ind w:left="1418"/>
        <w:rPr>
          <w:rFonts w:ascii="Tahoma" w:hAnsi="Tahoma" w:cs="Tahoma"/>
          <w:b/>
          <w:color w:val="365F91"/>
          <w:sz w:val="22"/>
          <w:szCs w:val="22"/>
          <w:lang w:val="es-ES" w:bidi="en-US"/>
        </w:rPr>
      </w:pPr>
    </w:p>
    <w:p w14:paraId="18DC539D" w14:textId="164D4A7C" w:rsidR="0092418A" w:rsidRPr="00CC694D" w:rsidRDefault="00E568F1" w:rsidP="00780FD6">
      <w:pPr>
        <w:numPr>
          <w:ilvl w:val="1"/>
          <w:numId w:val="45"/>
        </w:numPr>
        <w:ind w:left="1134" w:hanging="567"/>
        <w:jc w:val="both"/>
        <w:outlineLvl w:val="2"/>
        <w:rPr>
          <w:rFonts w:ascii="Tahoma" w:hAnsi="Tahoma" w:cs="Tahoma"/>
          <w:b/>
          <w:color w:val="365F91"/>
          <w:sz w:val="22"/>
          <w:szCs w:val="22"/>
        </w:rPr>
      </w:pPr>
      <w:r w:rsidRPr="00CC694D">
        <w:rPr>
          <w:rFonts w:ascii="Tahoma" w:hAnsi="Tahoma" w:cs="Tahoma"/>
          <w:b/>
          <w:color w:val="365F91"/>
          <w:sz w:val="22"/>
          <w:szCs w:val="22"/>
          <w:u w:val="single"/>
        </w:rPr>
        <w:t xml:space="preserve">Sobre </w:t>
      </w:r>
      <w:r w:rsidR="0092418A" w:rsidRPr="00CC694D">
        <w:rPr>
          <w:rFonts w:ascii="Tahoma" w:hAnsi="Tahoma" w:cs="Tahoma"/>
          <w:b/>
          <w:color w:val="365F91"/>
          <w:sz w:val="22"/>
          <w:szCs w:val="22"/>
          <w:u w:val="single"/>
        </w:rPr>
        <w:t xml:space="preserve">C - </w:t>
      </w:r>
      <w:r w:rsidR="00CC144B" w:rsidRPr="00CC694D">
        <w:rPr>
          <w:rFonts w:ascii="Tahoma" w:hAnsi="Tahoma" w:cs="Tahoma"/>
          <w:b/>
          <w:color w:val="004990"/>
          <w:sz w:val="22"/>
          <w:szCs w:val="22"/>
          <w:u w:val="single"/>
        </w:rPr>
        <w:t>Propuesta</w:t>
      </w:r>
      <w:r w:rsidR="0092418A" w:rsidRPr="00CC694D">
        <w:rPr>
          <w:rFonts w:ascii="Tahoma" w:hAnsi="Tahoma" w:cs="Tahoma"/>
          <w:b/>
          <w:color w:val="365F91"/>
          <w:sz w:val="22"/>
          <w:szCs w:val="22"/>
          <w:u w:val="single"/>
        </w:rPr>
        <w:t xml:space="preserve"> Económica:</w:t>
      </w:r>
      <w:r w:rsidR="0092418A" w:rsidRPr="00CC694D">
        <w:rPr>
          <w:rFonts w:ascii="Tahoma" w:hAnsi="Tahoma" w:cs="Tahoma"/>
          <w:color w:val="365F91"/>
          <w:sz w:val="22"/>
          <w:szCs w:val="22"/>
        </w:rPr>
        <w:t xml:space="preserve"> </w:t>
      </w:r>
      <w:r w:rsidR="00DA02AE" w:rsidRPr="00CC694D">
        <w:rPr>
          <w:rFonts w:ascii="Tahoma" w:hAnsi="Tahoma" w:cs="Tahoma"/>
          <w:color w:val="365F91"/>
          <w:sz w:val="22"/>
          <w:szCs w:val="22"/>
        </w:rPr>
        <w:t>Habiéndose superado la Evaluación Técnica, e</w:t>
      </w:r>
      <w:r w:rsidR="0092418A" w:rsidRPr="00CC694D">
        <w:rPr>
          <w:rFonts w:ascii="Tahoma" w:hAnsi="Tahoma" w:cs="Tahoma"/>
          <w:color w:val="365F91"/>
          <w:sz w:val="22"/>
          <w:szCs w:val="22"/>
        </w:rPr>
        <w:t xml:space="preserve">l criterio de calificación </w:t>
      </w:r>
      <w:r w:rsidR="00DA02AE" w:rsidRPr="00CC694D">
        <w:rPr>
          <w:rFonts w:ascii="Tahoma" w:hAnsi="Tahoma" w:cs="Tahoma"/>
          <w:color w:val="365F91"/>
          <w:sz w:val="22"/>
          <w:szCs w:val="22"/>
        </w:rPr>
        <w:t xml:space="preserve">económico </w:t>
      </w:r>
      <w:r w:rsidR="0092418A" w:rsidRPr="00CC694D">
        <w:rPr>
          <w:rFonts w:ascii="Tahoma" w:hAnsi="Tahoma" w:cs="Tahoma"/>
          <w:color w:val="365F91"/>
          <w:sz w:val="22"/>
          <w:szCs w:val="22"/>
        </w:rPr>
        <w:t>es el de Menor Costo</w:t>
      </w:r>
      <w:r w:rsidR="00576E52" w:rsidRPr="00CC694D">
        <w:rPr>
          <w:rFonts w:ascii="Tahoma" w:hAnsi="Tahoma" w:cs="Tahoma"/>
          <w:color w:val="365F91"/>
          <w:sz w:val="22"/>
          <w:szCs w:val="22"/>
        </w:rPr>
        <w:t xml:space="preserve"> por dos gestiones</w:t>
      </w:r>
      <w:r w:rsidR="0092418A" w:rsidRPr="00CC694D">
        <w:rPr>
          <w:rFonts w:ascii="Tahoma" w:hAnsi="Tahoma" w:cs="Tahoma"/>
          <w:color w:val="365F91"/>
          <w:sz w:val="22"/>
          <w:szCs w:val="22"/>
        </w:rPr>
        <w:t>.</w:t>
      </w:r>
      <w:r w:rsidR="003839B5" w:rsidRPr="003839B5">
        <w:rPr>
          <w:rFonts w:ascii="Tahoma" w:hAnsi="Tahoma" w:cs="Tahoma"/>
          <w:color w:val="004990"/>
          <w:sz w:val="22"/>
          <w:szCs w:val="22"/>
        </w:rPr>
        <w:t xml:space="preserve"> </w:t>
      </w:r>
      <w:r w:rsidR="003839B5" w:rsidRPr="006F7F16">
        <w:rPr>
          <w:rFonts w:ascii="Tahoma" w:hAnsi="Tahoma" w:cs="Tahoma"/>
          <w:color w:val="004990"/>
          <w:sz w:val="22"/>
          <w:szCs w:val="22"/>
        </w:rPr>
        <w:t xml:space="preserve">La Comisión </w:t>
      </w:r>
      <w:proofErr w:type="spellStart"/>
      <w:r w:rsidR="003839B5" w:rsidRPr="006F7F16">
        <w:rPr>
          <w:rFonts w:ascii="Tahoma" w:hAnsi="Tahoma" w:cs="Tahoma"/>
          <w:color w:val="004990"/>
          <w:sz w:val="22"/>
          <w:szCs w:val="22"/>
        </w:rPr>
        <w:t>Economica</w:t>
      </w:r>
      <w:proofErr w:type="spellEnd"/>
      <w:r w:rsidR="003839B5" w:rsidRPr="006F7F16">
        <w:rPr>
          <w:rFonts w:ascii="Tahoma" w:hAnsi="Tahoma" w:cs="Tahoma"/>
          <w:color w:val="004990"/>
          <w:sz w:val="22"/>
          <w:szCs w:val="22"/>
        </w:rPr>
        <w:t xml:space="preserve"> verificara que la Copia Digital entregada por los proponentes coincida con la documentación física presentada y que la misma se encuentre en su integridad.</w:t>
      </w:r>
      <w:r w:rsidR="0092418A" w:rsidRPr="00CC694D">
        <w:rPr>
          <w:rFonts w:ascii="Tahoma" w:hAnsi="Tahoma" w:cs="Tahoma"/>
          <w:color w:val="365F91"/>
          <w:sz w:val="22"/>
          <w:szCs w:val="22"/>
        </w:rPr>
        <w:t xml:space="preserve"> Para tal efecto los responsables de la Evaluación Económica tienen </w:t>
      </w:r>
      <w:r w:rsidR="00206120" w:rsidRPr="00CC694D">
        <w:rPr>
          <w:rFonts w:ascii="Tahoma" w:hAnsi="Tahoma" w:cs="Tahoma"/>
          <w:color w:val="365F91"/>
          <w:sz w:val="22"/>
          <w:szCs w:val="22"/>
        </w:rPr>
        <w:t>dos</w:t>
      </w:r>
      <w:r w:rsidR="0092418A" w:rsidRPr="00CC694D">
        <w:rPr>
          <w:rFonts w:ascii="Tahoma" w:hAnsi="Tahoma" w:cs="Tahoma"/>
          <w:color w:val="365F91"/>
          <w:sz w:val="22"/>
          <w:szCs w:val="22"/>
        </w:rPr>
        <w:t xml:space="preserve"> días para presentar sus resultados.</w:t>
      </w:r>
    </w:p>
    <w:p w14:paraId="578062C9" w14:textId="77777777" w:rsidR="00CD79B6" w:rsidRDefault="00CD79B6" w:rsidP="00A16DE4">
      <w:pPr>
        <w:jc w:val="both"/>
        <w:rPr>
          <w:rFonts w:ascii="Tahoma" w:hAnsi="Tahoma" w:cs="Tahoma"/>
          <w:sz w:val="24"/>
          <w:szCs w:val="24"/>
          <w:highlight w:val="yellow"/>
        </w:rPr>
      </w:pPr>
    </w:p>
    <w:p w14:paraId="735A8E0F" w14:textId="77777777" w:rsidR="00CF1DE6" w:rsidRPr="00A61BBA" w:rsidRDefault="004D144D" w:rsidP="00780FD6">
      <w:pPr>
        <w:pStyle w:val="Prrafodelista"/>
        <w:numPr>
          <w:ilvl w:val="1"/>
          <w:numId w:val="45"/>
        </w:numPr>
        <w:ind w:left="1134" w:hanging="567"/>
        <w:jc w:val="both"/>
        <w:rPr>
          <w:rFonts w:ascii="Tahoma" w:hAnsi="Tahoma" w:cs="Tahoma"/>
          <w:b/>
          <w:color w:val="004990"/>
          <w:sz w:val="22"/>
          <w:szCs w:val="22"/>
          <w:u w:val="single"/>
        </w:rPr>
      </w:pPr>
      <w:r w:rsidRPr="00A61BBA">
        <w:rPr>
          <w:rFonts w:ascii="Tahoma" w:hAnsi="Tahoma" w:cs="Tahoma"/>
          <w:b/>
          <w:color w:val="004990"/>
          <w:sz w:val="22"/>
          <w:szCs w:val="22"/>
          <w:u w:val="single"/>
        </w:rPr>
        <w:t>Calificación Final:</w:t>
      </w:r>
    </w:p>
    <w:p w14:paraId="7408DBDE" w14:textId="77777777" w:rsidR="004D144D" w:rsidRPr="00CF1DE6" w:rsidRDefault="004D144D" w:rsidP="000E1807">
      <w:pPr>
        <w:ind w:left="1134" w:hanging="567"/>
        <w:jc w:val="both"/>
        <w:rPr>
          <w:rFonts w:ascii="Tahoma" w:hAnsi="Tahoma" w:cs="Tahoma"/>
          <w:color w:val="365F91"/>
          <w:sz w:val="22"/>
          <w:szCs w:val="22"/>
          <w:lang w:val="es-ES_tradnl"/>
        </w:rPr>
      </w:pPr>
    </w:p>
    <w:p w14:paraId="12E7CEC2" w14:textId="77777777" w:rsidR="00E568F1" w:rsidRPr="0042492C" w:rsidRDefault="00E568F1" w:rsidP="000E1807">
      <w:pPr>
        <w:ind w:left="1134"/>
        <w:jc w:val="both"/>
        <w:rPr>
          <w:rFonts w:ascii="Tahoma" w:hAnsi="Tahoma" w:cs="Tahoma"/>
          <w:color w:val="365F91"/>
          <w:sz w:val="22"/>
          <w:szCs w:val="22"/>
        </w:rPr>
      </w:pPr>
      <w:r w:rsidRPr="0042492C">
        <w:rPr>
          <w:rFonts w:ascii="Tahoma" w:hAnsi="Tahoma" w:cs="Tahoma"/>
          <w:color w:val="365F91"/>
          <w:sz w:val="22"/>
          <w:szCs w:val="22"/>
        </w:rPr>
        <w:t>Es el resultado del promedio ponderado de las calificaciones obtenidas en la oferta técnica (60%) y la oferta económica (40%).</w:t>
      </w:r>
    </w:p>
    <w:p w14:paraId="61F3ACBC" w14:textId="77777777" w:rsidR="00E568F1" w:rsidRPr="0042492C" w:rsidRDefault="00E568F1" w:rsidP="000E1807">
      <w:pPr>
        <w:ind w:left="1134" w:hanging="567"/>
        <w:jc w:val="both"/>
        <w:rPr>
          <w:rFonts w:ascii="Tahoma" w:hAnsi="Tahoma" w:cs="Tahoma"/>
          <w:color w:val="365F91"/>
          <w:sz w:val="22"/>
          <w:szCs w:val="22"/>
        </w:rPr>
      </w:pPr>
    </w:p>
    <w:p w14:paraId="6EA814C8" w14:textId="77777777" w:rsidR="00CF1DE6" w:rsidRPr="00A61BBA" w:rsidRDefault="004D144D" w:rsidP="00780FD6">
      <w:pPr>
        <w:pStyle w:val="Prrafodelista"/>
        <w:numPr>
          <w:ilvl w:val="1"/>
          <w:numId w:val="45"/>
        </w:numPr>
        <w:ind w:left="1134" w:hanging="567"/>
        <w:jc w:val="both"/>
        <w:rPr>
          <w:rFonts w:ascii="Tahoma" w:hAnsi="Tahoma" w:cs="Tahoma"/>
          <w:b/>
          <w:color w:val="004990"/>
          <w:sz w:val="22"/>
          <w:szCs w:val="22"/>
          <w:u w:val="single"/>
        </w:rPr>
      </w:pPr>
      <w:r w:rsidRPr="00A61BBA">
        <w:rPr>
          <w:rFonts w:ascii="Tahoma" w:hAnsi="Tahoma" w:cs="Tahoma"/>
          <w:b/>
          <w:color w:val="004990"/>
          <w:sz w:val="22"/>
          <w:szCs w:val="22"/>
          <w:u w:val="single"/>
        </w:rPr>
        <w:t>Adjudicación:</w:t>
      </w:r>
    </w:p>
    <w:p w14:paraId="41323F8E" w14:textId="77777777" w:rsidR="004D144D" w:rsidRPr="004D144D" w:rsidRDefault="004D144D" w:rsidP="004D07BD">
      <w:pPr>
        <w:ind w:left="1134"/>
        <w:jc w:val="both"/>
        <w:rPr>
          <w:rFonts w:ascii="Tahoma" w:hAnsi="Tahoma" w:cs="Tahoma"/>
          <w:color w:val="365F91"/>
          <w:sz w:val="22"/>
          <w:szCs w:val="22"/>
          <w:lang w:val="es-ES_tradnl"/>
        </w:rPr>
      </w:pPr>
    </w:p>
    <w:p w14:paraId="3FBD1103" w14:textId="77777777" w:rsidR="00CF1DE6" w:rsidRDefault="0042492C" w:rsidP="000E1807">
      <w:pPr>
        <w:ind w:left="1134"/>
        <w:jc w:val="both"/>
        <w:rPr>
          <w:rFonts w:ascii="Tahoma" w:hAnsi="Tahoma" w:cs="Tahoma"/>
          <w:color w:val="004990"/>
          <w:sz w:val="22"/>
          <w:szCs w:val="22"/>
        </w:rPr>
      </w:pPr>
      <w:r w:rsidRPr="00DA02AE">
        <w:rPr>
          <w:rFonts w:ascii="Tahoma" w:hAnsi="Tahoma" w:cs="Tahoma"/>
          <w:color w:val="004990"/>
          <w:sz w:val="22"/>
          <w:szCs w:val="22"/>
        </w:rPr>
        <w:t>Una vez emitido el informe final</w:t>
      </w:r>
      <w:r w:rsidR="00E365FA" w:rsidRPr="00DA02AE">
        <w:rPr>
          <w:rFonts w:ascii="Tahoma" w:hAnsi="Tahoma" w:cs="Tahoma"/>
          <w:color w:val="004990"/>
          <w:sz w:val="22"/>
          <w:szCs w:val="22"/>
        </w:rPr>
        <w:t xml:space="preserve">, </w:t>
      </w:r>
      <w:r w:rsidR="009E7D8F" w:rsidRPr="00DA02AE">
        <w:rPr>
          <w:rFonts w:ascii="Tahoma" w:hAnsi="Tahoma" w:cs="Tahoma"/>
          <w:color w:val="004990"/>
          <w:sz w:val="22"/>
          <w:szCs w:val="22"/>
        </w:rPr>
        <w:t>en los casos que corresponda,</w:t>
      </w:r>
      <w:r w:rsidR="007E5AA1" w:rsidRPr="00DA02AE">
        <w:rPr>
          <w:rFonts w:ascii="Tahoma" w:hAnsi="Tahoma" w:cs="Tahoma"/>
          <w:color w:val="004990"/>
          <w:sz w:val="22"/>
          <w:szCs w:val="22"/>
        </w:rPr>
        <w:t xml:space="preserve"> </w:t>
      </w:r>
      <w:r w:rsidR="00CF1DE6" w:rsidRPr="00DA02AE">
        <w:rPr>
          <w:rFonts w:ascii="Tahoma" w:hAnsi="Tahoma" w:cs="Tahoma"/>
          <w:color w:val="004990"/>
          <w:sz w:val="22"/>
          <w:szCs w:val="22"/>
        </w:rPr>
        <w:t>se procede</w:t>
      </w:r>
      <w:r w:rsidR="007E5AA1" w:rsidRPr="00DA02AE">
        <w:rPr>
          <w:rFonts w:ascii="Tahoma" w:hAnsi="Tahoma" w:cs="Tahoma"/>
          <w:color w:val="004990"/>
          <w:sz w:val="22"/>
          <w:szCs w:val="22"/>
        </w:rPr>
        <w:t>rá</w:t>
      </w:r>
      <w:r w:rsidR="00CF1DE6" w:rsidRPr="00DA02AE">
        <w:rPr>
          <w:rFonts w:ascii="Tahoma" w:hAnsi="Tahoma" w:cs="Tahoma"/>
          <w:color w:val="004990"/>
          <w:sz w:val="22"/>
          <w:szCs w:val="22"/>
        </w:rPr>
        <w:t xml:space="preserve"> con el envío de la </w:t>
      </w:r>
      <w:r w:rsidR="009E7D8F" w:rsidRPr="00DA02AE">
        <w:rPr>
          <w:rFonts w:ascii="Tahoma" w:hAnsi="Tahoma" w:cs="Tahoma"/>
          <w:color w:val="004990"/>
          <w:sz w:val="22"/>
          <w:szCs w:val="22"/>
        </w:rPr>
        <w:t>carta</w:t>
      </w:r>
      <w:r w:rsidR="00CF1DE6" w:rsidRPr="00DA02AE">
        <w:rPr>
          <w:rFonts w:ascii="Tahoma" w:hAnsi="Tahoma" w:cs="Tahoma"/>
          <w:color w:val="004990"/>
          <w:sz w:val="22"/>
          <w:szCs w:val="22"/>
        </w:rPr>
        <w:t xml:space="preserve"> de adjudi</w:t>
      </w:r>
      <w:r w:rsidR="00B26D29" w:rsidRPr="00DA02AE">
        <w:rPr>
          <w:rFonts w:ascii="Tahoma" w:hAnsi="Tahoma" w:cs="Tahoma"/>
          <w:color w:val="004990"/>
          <w:sz w:val="22"/>
          <w:szCs w:val="22"/>
        </w:rPr>
        <w:t>cación al proponente adjudicado</w:t>
      </w:r>
      <w:r w:rsidR="00B26D29">
        <w:rPr>
          <w:rFonts w:ascii="Tahoma" w:hAnsi="Tahoma" w:cs="Tahoma"/>
          <w:color w:val="004990"/>
          <w:sz w:val="22"/>
          <w:szCs w:val="22"/>
        </w:rPr>
        <w:t xml:space="preserve"> y al envío de la </w:t>
      </w:r>
      <w:r w:rsidR="00E365FA">
        <w:rPr>
          <w:rFonts w:ascii="Tahoma" w:hAnsi="Tahoma" w:cs="Tahoma"/>
          <w:color w:val="004990"/>
          <w:sz w:val="22"/>
          <w:szCs w:val="22"/>
        </w:rPr>
        <w:t>carta</w:t>
      </w:r>
      <w:r w:rsidR="00B26D29">
        <w:rPr>
          <w:rFonts w:ascii="Tahoma" w:hAnsi="Tahoma" w:cs="Tahoma"/>
          <w:color w:val="004990"/>
          <w:sz w:val="22"/>
          <w:szCs w:val="22"/>
        </w:rPr>
        <w:t xml:space="preserve"> de no adjudicación a los demás proponentes.</w:t>
      </w:r>
    </w:p>
    <w:p w14:paraId="5342858B" w14:textId="77777777" w:rsidR="00E365FA" w:rsidRDefault="00E365FA" w:rsidP="000E1807">
      <w:pPr>
        <w:ind w:left="1134"/>
        <w:jc w:val="both"/>
        <w:rPr>
          <w:rFonts w:ascii="Tahoma" w:hAnsi="Tahoma" w:cs="Tahoma"/>
          <w:color w:val="004990"/>
          <w:sz w:val="22"/>
          <w:szCs w:val="22"/>
        </w:rPr>
      </w:pPr>
    </w:p>
    <w:p w14:paraId="2A7509CF" w14:textId="77777777" w:rsidR="00CC144B" w:rsidRDefault="00CC144B" w:rsidP="00CC144B">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6706138E" w14:textId="044F7122" w:rsidR="00CC144B" w:rsidRPr="00984C8B" w:rsidRDefault="00CC144B" w:rsidP="00CC144B">
      <w:pPr>
        <w:spacing w:before="120"/>
        <w:ind w:left="1134"/>
        <w:jc w:val="both"/>
        <w:rPr>
          <w:rFonts w:ascii="Tahoma" w:hAnsi="Tahoma" w:cs="Tahoma"/>
          <w:color w:val="004990"/>
          <w:sz w:val="22"/>
          <w:szCs w:val="22"/>
        </w:rPr>
      </w:pPr>
      <w:r w:rsidRPr="00540C26">
        <w:rPr>
          <w:rFonts w:ascii="Tahoma" w:hAnsi="Tahoma" w:cs="Tahoma"/>
          <w:color w:val="004990"/>
          <w:sz w:val="22"/>
          <w:szCs w:val="22"/>
        </w:rPr>
        <w:t xml:space="preserve">El o los proponentes adjudicados Extranjeros  contarán con un plazo no mayor a cinco </w:t>
      </w:r>
      <w:r w:rsidRPr="00B71C37">
        <w:rPr>
          <w:rFonts w:ascii="Tahoma" w:hAnsi="Tahoma" w:cs="Tahoma"/>
          <w:b/>
          <w:color w:val="004990"/>
          <w:sz w:val="22"/>
          <w:szCs w:val="22"/>
        </w:rPr>
        <w:t>(5) días hábiles</w:t>
      </w:r>
      <w:r w:rsidRPr="00540C26">
        <w:rPr>
          <w:rFonts w:ascii="Tahoma" w:hAnsi="Tahoma" w:cs="Tahoma"/>
          <w:color w:val="004990"/>
          <w:sz w:val="22"/>
          <w:szCs w:val="22"/>
        </w:rPr>
        <w:t xml:space="preserve"> para dar respuesta de Aceptación/Rechazo a la nota de adjudicación. En caso de aceptación, se les otorgará </w:t>
      </w:r>
      <w:r>
        <w:rPr>
          <w:rFonts w:ascii="Tahoma" w:hAnsi="Tahoma" w:cs="Tahoma"/>
          <w:color w:val="004990"/>
          <w:sz w:val="22"/>
          <w:szCs w:val="22"/>
        </w:rPr>
        <w:t>diez</w:t>
      </w:r>
      <w:r w:rsidRPr="00540C26">
        <w:rPr>
          <w:rFonts w:ascii="Tahoma" w:hAnsi="Tahoma" w:cs="Tahoma"/>
          <w:color w:val="004990"/>
          <w:sz w:val="22"/>
          <w:szCs w:val="22"/>
        </w:rPr>
        <w:t xml:space="preserve"> </w:t>
      </w:r>
      <w:r w:rsidRPr="00B71C37">
        <w:rPr>
          <w:rFonts w:ascii="Tahoma" w:hAnsi="Tahoma" w:cs="Tahoma"/>
          <w:b/>
          <w:color w:val="004990"/>
          <w:sz w:val="22"/>
          <w:szCs w:val="22"/>
        </w:rPr>
        <w:t>(10) días hábiles</w:t>
      </w:r>
      <w:r w:rsidRPr="00540C26">
        <w:rPr>
          <w:rFonts w:ascii="Tahoma" w:hAnsi="Tahoma" w:cs="Tahoma"/>
          <w:color w:val="004990"/>
          <w:sz w:val="22"/>
          <w:szCs w:val="22"/>
        </w:rPr>
        <w:t xml:space="preserve"> adicionales para enviar toda la documentación solicitada en la carta de adjudicación.</w:t>
      </w:r>
    </w:p>
    <w:p w14:paraId="6F2918C2" w14:textId="77777777" w:rsidR="00CC144B" w:rsidRPr="00984C8B" w:rsidRDefault="00CC144B" w:rsidP="00CC144B">
      <w:pPr>
        <w:spacing w:before="120"/>
        <w:ind w:left="1134"/>
        <w:jc w:val="both"/>
        <w:rPr>
          <w:rFonts w:ascii="Tahoma" w:hAnsi="Tahoma" w:cs="Tahoma"/>
          <w:b/>
          <w:color w:val="004990"/>
          <w:sz w:val="22"/>
          <w:szCs w:val="22"/>
        </w:rPr>
      </w:pPr>
      <w:r w:rsidRPr="00984C8B">
        <w:rPr>
          <w:rFonts w:ascii="Tahoma" w:hAnsi="Tahoma" w:cs="Tahoma"/>
          <w:b/>
          <w:color w:val="004990"/>
          <w:sz w:val="22"/>
          <w:szCs w:val="22"/>
        </w:rPr>
        <w:lastRenderedPageBreak/>
        <w:t xml:space="preserve">El incumplimiento a estos plazos y la falta de documentación </w:t>
      </w:r>
      <w:r>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14:paraId="31C7FB94" w14:textId="77777777" w:rsidR="005722A6" w:rsidRDefault="005722A6" w:rsidP="00CF1DE6">
      <w:pPr>
        <w:ind w:left="1134"/>
        <w:jc w:val="both"/>
        <w:rPr>
          <w:rFonts w:ascii="Tahoma" w:hAnsi="Tahoma" w:cs="Tahoma"/>
          <w:b/>
          <w:color w:val="004990"/>
          <w:sz w:val="22"/>
          <w:szCs w:val="22"/>
          <w:u w:val="single"/>
        </w:rPr>
      </w:pPr>
    </w:p>
    <w:p w14:paraId="252738ED" w14:textId="77777777" w:rsidR="00CF1DE6" w:rsidRPr="00A61BBA" w:rsidRDefault="007E5AA1" w:rsidP="00780FD6">
      <w:pPr>
        <w:pStyle w:val="Prrafodelista"/>
        <w:numPr>
          <w:ilvl w:val="1"/>
          <w:numId w:val="45"/>
        </w:numPr>
        <w:ind w:left="1134" w:hanging="567"/>
        <w:jc w:val="both"/>
        <w:rPr>
          <w:rFonts w:ascii="Tahoma" w:hAnsi="Tahoma" w:cs="Tahoma"/>
          <w:b/>
          <w:color w:val="004990"/>
          <w:sz w:val="22"/>
          <w:szCs w:val="22"/>
          <w:u w:val="single"/>
        </w:rPr>
      </w:pPr>
      <w:r w:rsidRPr="009E7D8F">
        <w:rPr>
          <w:rFonts w:ascii="Tahoma" w:hAnsi="Tahoma" w:cs="Tahoma"/>
          <w:b/>
          <w:color w:val="004990"/>
          <w:sz w:val="22"/>
          <w:szCs w:val="22"/>
          <w:u w:val="single"/>
        </w:rPr>
        <w:t xml:space="preserve">Formalización </w:t>
      </w:r>
      <w:r w:rsidRPr="00A61BBA">
        <w:rPr>
          <w:rFonts w:ascii="Tahoma" w:hAnsi="Tahoma" w:cs="Tahoma"/>
          <w:b/>
          <w:color w:val="004990"/>
          <w:sz w:val="22"/>
          <w:szCs w:val="22"/>
          <w:u w:val="single"/>
        </w:rPr>
        <w:t>(</w:t>
      </w:r>
      <w:r w:rsidR="004D144D" w:rsidRPr="00A61BBA">
        <w:rPr>
          <w:rFonts w:ascii="Tahoma" w:hAnsi="Tahoma" w:cs="Tahoma"/>
          <w:b/>
          <w:color w:val="004990"/>
          <w:sz w:val="22"/>
          <w:szCs w:val="22"/>
          <w:u w:val="single"/>
        </w:rPr>
        <w:t>Documento de Compra</w:t>
      </w:r>
      <w:r w:rsidRPr="00A61BBA">
        <w:rPr>
          <w:rFonts w:ascii="Tahoma" w:hAnsi="Tahoma" w:cs="Tahoma"/>
          <w:b/>
          <w:color w:val="004990"/>
          <w:sz w:val="22"/>
          <w:szCs w:val="22"/>
          <w:u w:val="single"/>
        </w:rPr>
        <w:t>)</w:t>
      </w:r>
      <w:r w:rsidR="004D144D" w:rsidRPr="00A61BBA">
        <w:rPr>
          <w:rFonts w:ascii="Tahoma" w:hAnsi="Tahoma" w:cs="Tahoma"/>
          <w:b/>
          <w:color w:val="004990"/>
          <w:sz w:val="22"/>
          <w:szCs w:val="22"/>
          <w:u w:val="single"/>
        </w:rPr>
        <w:t>:</w:t>
      </w:r>
    </w:p>
    <w:p w14:paraId="6CBFB543" w14:textId="77777777" w:rsidR="004D144D" w:rsidRPr="004D144D" w:rsidRDefault="004D144D" w:rsidP="000E1807">
      <w:pPr>
        <w:ind w:left="1134" w:hanging="567"/>
        <w:jc w:val="both"/>
        <w:rPr>
          <w:rFonts w:ascii="Tahoma" w:hAnsi="Tahoma" w:cs="Tahoma"/>
          <w:color w:val="365F91"/>
          <w:sz w:val="22"/>
          <w:szCs w:val="22"/>
          <w:lang w:val="es-ES_tradnl"/>
        </w:rPr>
      </w:pPr>
    </w:p>
    <w:p w14:paraId="1199AB07" w14:textId="77777777" w:rsidR="00CF1DE6" w:rsidRDefault="007E5AA1" w:rsidP="000E1807">
      <w:pPr>
        <w:ind w:left="1134"/>
        <w:jc w:val="both"/>
        <w:rPr>
          <w:rFonts w:ascii="Tahoma" w:hAnsi="Tahoma" w:cs="Tahoma"/>
          <w:color w:val="004990"/>
          <w:sz w:val="22"/>
          <w:szCs w:val="22"/>
        </w:rPr>
      </w:pPr>
      <w:r>
        <w:rPr>
          <w:rFonts w:ascii="Tahoma" w:hAnsi="Tahoma" w:cs="Tahoma"/>
          <w:color w:val="004990"/>
          <w:sz w:val="22"/>
          <w:szCs w:val="22"/>
        </w:rPr>
        <w:t>A la recepción de la carta de aceptación del oferente adjudicado</w:t>
      </w:r>
      <w:r w:rsidRPr="009E7D8F">
        <w:rPr>
          <w:rFonts w:ascii="Tahoma" w:hAnsi="Tahoma" w:cs="Tahoma"/>
          <w:color w:val="004990"/>
          <w:sz w:val="22"/>
          <w:szCs w:val="22"/>
        </w:rPr>
        <w:t>, se iniciará las gestiones de formalización de la relación comercial a través de</w:t>
      </w:r>
      <w:r w:rsidR="00037E0F">
        <w:rPr>
          <w:rFonts w:ascii="Tahoma" w:hAnsi="Tahoma" w:cs="Tahoma"/>
          <w:color w:val="004990"/>
          <w:sz w:val="22"/>
          <w:szCs w:val="22"/>
        </w:rPr>
        <w:t xml:space="preserve"> </w:t>
      </w:r>
      <w:r w:rsidRPr="009E7D8F">
        <w:rPr>
          <w:rFonts w:ascii="Tahoma" w:hAnsi="Tahoma" w:cs="Tahoma"/>
          <w:color w:val="004990"/>
          <w:sz w:val="22"/>
          <w:szCs w:val="22"/>
        </w:rPr>
        <w:t>l</w:t>
      </w:r>
      <w:r w:rsidR="00037E0F">
        <w:rPr>
          <w:rFonts w:ascii="Tahoma" w:hAnsi="Tahoma" w:cs="Tahoma"/>
          <w:color w:val="004990"/>
          <w:sz w:val="22"/>
          <w:szCs w:val="22"/>
        </w:rPr>
        <w:t>os</w:t>
      </w:r>
      <w:r w:rsidRPr="009E7D8F">
        <w:rPr>
          <w:rFonts w:ascii="Tahoma" w:hAnsi="Tahoma" w:cs="Tahoma"/>
          <w:color w:val="004990"/>
          <w:sz w:val="22"/>
          <w:szCs w:val="22"/>
        </w:rPr>
        <w:t xml:space="preserve"> correspondiente</w:t>
      </w:r>
      <w:r w:rsidR="00037E0F">
        <w:rPr>
          <w:rFonts w:ascii="Tahoma" w:hAnsi="Tahoma" w:cs="Tahoma"/>
          <w:color w:val="004990"/>
          <w:sz w:val="22"/>
          <w:szCs w:val="22"/>
        </w:rPr>
        <w:t>s</w:t>
      </w:r>
      <w:r>
        <w:rPr>
          <w:rFonts w:ascii="Tahoma" w:hAnsi="Tahoma" w:cs="Tahoma"/>
          <w:color w:val="004990"/>
          <w:sz w:val="22"/>
          <w:szCs w:val="22"/>
        </w:rPr>
        <w:t xml:space="preserve"> </w:t>
      </w:r>
      <w:r w:rsidR="00037E0F">
        <w:rPr>
          <w:rFonts w:ascii="Tahoma" w:hAnsi="Tahoma" w:cs="Tahoma"/>
          <w:color w:val="004990"/>
          <w:sz w:val="22"/>
          <w:szCs w:val="22"/>
        </w:rPr>
        <w:t>Contratos</w:t>
      </w:r>
      <w:r w:rsidR="00654BEB">
        <w:rPr>
          <w:rFonts w:ascii="Tahoma" w:hAnsi="Tahoma" w:cs="Tahoma"/>
          <w:color w:val="004990"/>
          <w:sz w:val="22"/>
          <w:szCs w:val="22"/>
        </w:rPr>
        <w:t>,</w:t>
      </w:r>
      <w:r w:rsidRPr="009E7D8F">
        <w:rPr>
          <w:rFonts w:ascii="Tahoma" w:hAnsi="Tahoma" w:cs="Tahoma"/>
          <w:color w:val="004990"/>
          <w:sz w:val="22"/>
          <w:szCs w:val="22"/>
        </w:rPr>
        <w:t xml:space="preserve"> para lo cual el oferente debe remitir a Entel la documentación detallada en el siguiente </w:t>
      </w:r>
      <w:r w:rsidR="00A61BBA" w:rsidRPr="009E7D8F">
        <w:rPr>
          <w:rFonts w:ascii="Tahoma" w:hAnsi="Tahoma" w:cs="Tahoma"/>
          <w:color w:val="004990"/>
          <w:sz w:val="22"/>
          <w:szCs w:val="22"/>
        </w:rPr>
        <w:t>punto</w:t>
      </w:r>
      <w:r>
        <w:rPr>
          <w:rFonts w:ascii="Tahoma" w:hAnsi="Tahoma" w:cs="Tahoma"/>
          <w:color w:val="004990"/>
          <w:sz w:val="22"/>
          <w:szCs w:val="22"/>
        </w:rPr>
        <w:t>.</w:t>
      </w:r>
    </w:p>
    <w:p w14:paraId="4F42DD5F" w14:textId="77777777" w:rsidR="00612356" w:rsidRDefault="00612356" w:rsidP="00612356">
      <w:pPr>
        <w:ind w:left="1134"/>
        <w:jc w:val="both"/>
        <w:rPr>
          <w:rFonts w:ascii="Tahoma" w:hAnsi="Tahoma" w:cs="Tahoma"/>
          <w:color w:val="004990"/>
          <w:sz w:val="22"/>
          <w:szCs w:val="22"/>
        </w:rPr>
      </w:pPr>
    </w:p>
    <w:p w14:paraId="53335755" w14:textId="153E1CF4" w:rsidR="00612356" w:rsidRPr="00612356" w:rsidRDefault="00612356" w:rsidP="00612356">
      <w:pPr>
        <w:ind w:left="1134"/>
        <w:jc w:val="both"/>
        <w:rPr>
          <w:rFonts w:ascii="Tahoma" w:hAnsi="Tahoma" w:cs="Tahoma"/>
          <w:color w:val="004990"/>
          <w:sz w:val="22"/>
          <w:szCs w:val="22"/>
        </w:rPr>
      </w:pPr>
      <w:r w:rsidRPr="00612356">
        <w:rPr>
          <w:rFonts w:ascii="Tahoma" w:hAnsi="Tahoma" w:cs="Tahoma"/>
          <w:color w:val="004990"/>
          <w:sz w:val="22"/>
          <w:szCs w:val="22"/>
        </w:rPr>
        <w:t>El proponente debe adherirse a los términos y condiciones establecidos en el contrato</w:t>
      </w:r>
      <w:r w:rsidR="00CC144B">
        <w:rPr>
          <w:rFonts w:ascii="Tahoma" w:hAnsi="Tahoma" w:cs="Tahoma"/>
          <w:color w:val="004990"/>
          <w:sz w:val="22"/>
          <w:szCs w:val="22"/>
        </w:rPr>
        <w:t xml:space="preserve"> </w:t>
      </w:r>
      <w:r w:rsidRPr="00612356">
        <w:rPr>
          <w:rFonts w:ascii="Tahoma" w:hAnsi="Tahoma" w:cs="Tahoma"/>
          <w:color w:val="004990"/>
          <w:sz w:val="22"/>
          <w:szCs w:val="22"/>
        </w:rPr>
        <w:t xml:space="preserve">elaborado por Entel S.A. </w:t>
      </w:r>
      <w:r>
        <w:rPr>
          <w:rFonts w:ascii="Tahoma" w:hAnsi="Tahoma" w:cs="Tahoma"/>
          <w:color w:val="004990"/>
          <w:sz w:val="22"/>
          <w:szCs w:val="22"/>
        </w:rPr>
        <w:t>dichos documentos son parte de este TBC.</w:t>
      </w:r>
    </w:p>
    <w:p w14:paraId="55AD6FEE" w14:textId="77777777" w:rsidR="00CC144B" w:rsidRDefault="00CC144B" w:rsidP="00CC144B">
      <w:pPr>
        <w:ind w:left="1134"/>
        <w:jc w:val="both"/>
        <w:rPr>
          <w:rFonts w:ascii="Tahoma" w:hAnsi="Tahoma" w:cs="Tahoma"/>
          <w:color w:val="1F497D"/>
          <w:sz w:val="22"/>
          <w:szCs w:val="22"/>
        </w:rPr>
      </w:pPr>
    </w:p>
    <w:p w14:paraId="3992F428" w14:textId="371A78E4" w:rsidR="00CC144B" w:rsidRDefault="00CC144B" w:rsidP="00CC144B">
      <w:pPr>
        <w:ind w:left="1134"/>
        <w:jc w:val="both"/>
        <w:rPr>
          <w:rFonts w:ascii="Tahoma" w:hAnsi="Tahoma" w:cs="Tahoma"/>
          <w:color w:val="1F497D"/>
          <w:sz w:val="22"/>
          <w:szCs w:val="22"/>
        </w:rPr>
      </w:pPr>
      <w:r>
        <w:rPr>
          <w:rFonts w:ascii="Tahoma" w:hAnsi="Tahoma" w:cs="Tahoma"/>
          <w:color w:val="1F497D"/>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w:t>
      </w:r>
      <w:r w:rsidR="00230450">
        <w:rPr>
          <w:rFonts w:ascii="Tahoma" w:hAnsi="Tahoma" w:cs="Tahoma"/>
          <w:color w:val="1F497D"/>
          <w:sz w:val="22"/>
          <w:szCs w:val="22"/>
        </w:rPr>
        <w:t>48</w:t>
      </w:r>
      <w:r w:rsidR="00230450" w:rsidRPr="00CD0BBF">
        <w:rPr>
          <w:rFonts w:ascii="Tahoma" w:hAnsi="Tahoma" w:cs="Tahoma"/>
          <w:color w:val="1F497D"/>
          <w:sz w:val="22"/>
          <w:szCs w:val="22"/>
        </w:rPr>
        <w:t xml:space="preserve"> </w:t>
      </w:r>
      <w:proofErr w:type="spellStart"/>
      <w:r w:rsidR="00230450" w:rsidRPr="00CD0BBF">
        <w:rPr>
          <w:rFonts w:ascii="Tahoma" w:hAnsi="Tahoma" w:cs="Tahoma"/>
          <w:color w:val="1F497D"/>
          <w:sz w:val="22"/>
          <w:szCs w:val="22"/>
        </w:rPr>
        <w:t>hrs</w:t>
      </w:r>
      <w:proofErr w:type="spellEnd"/>
      <w:r w:rsidR="00230450" w:rsidRPr="00CD0BBF">
        <w:rPr>
          <w:rFonts w:ascii="Tahoma" w:hAnsi="Tahoma" w:cs="Tahoma"/>
          <w:color w:val="1F497D"/>
          <w:sz w:val="22"/>
          <w:szCs w:val="22"/>
        </w:rPr>
        <w:t xml:space="preserve"> </w:t>
      </w:r>
      <w:r>
        <w:rPr>
          <w:rFonts w:ascii="Tahoma" w:hAnsi="Tahoma" w:cs="Tahoma"/>
          <w:color w:val="1F497D"/>
          <w:sz w:val="22"/>
          <w:szCs w:val="22"/>
        </w:rPr>
        <w:t xml:space="preserve">para apersonarse para la firma correspondiente; caso contrario será causal para dejar sin efecto la nota de adjudicación </w:t>
      </w:r>
      <w:r w:rsidRPr="0029031E">
        <w:rPr>
          <w:rFonts w:ascii="Tahoma" w:hAnsi="Tahoma" w:cs="Tahoma"/>
          <w:color w:val="1F497D"/>
          <w:sz w:val="22"/>
          <w:szCs w:val="22"/>
        </w:rPr>
        <w:t>y ejecución de la Garantía de Seriedad de Propuesta</w:t>
      </w:r>
      <w:r>
        <w:rPr>
          <w:rFonts w:ascii="Tahoma" w:hAnsi="Tahoma" w:cs="Tahoma"/>
          <w:color w:val="1F497D"/>
          <w:sz w:val="22"/>
          <w:szCs w:val="22"/>
        </w:rPr>
        <w:t xml:space="preserve">, quedando impedido de participar en procesos de </w:t>
      </w:r>
      <w:r w:rsidRPr="008D0E63">
        <w:rPr>
          <w:rFonts w:ascii="Tahoma" w:hAnsi="Tahoma" w:cs="Tahoma"/>
          <w:color w:val="1F497D"/>
          <w:sz w:val="22"/>
          <w:szCs w:val="22"/>
        </w:rPr>
        <w:t>ENTEL S.A.</w:t>
      </w:r>
      <w:r>
        <w:rPr>
          <w:rFonts w:ascii="Tahoma" w:hAnsi="Tahoma" w:cs="Tahoma"/>
          <w:color w:val="1F497D"/>
          <w:sz w:val="22"/>
          <w:szCs w:val="22"/>
        </w:rPr>
        <w:t xml:space="preserve"> por 1 año.</w:t>
      </w:r>
    </w:p>
    <w:p w14:paraId="73AA3F34" w14:textId="77777777" w:rsidR="00612356" w:rsidRPr="00CF1DE6" w:rsidRDefault="00612356" w:rsidP="000E1807">
      <w:pPr>
        <w:ind w:left="1134"/>
        <w:jc w:val="both"/>
        <w:rPr>
          <w:rFonts w:ascii="Tahoma" w:hAnsi="Tahoma" w:cs="Tahoma"/>
          <w:color w:val="004990"/>
          <w:sz w:val="22"/>
          <w:szCs w:val="22"/>
        </w:rPr>
      </w:pPr>
    </w:p>
    <w:p w14:paraId="65479A3C" w14:textId="77777777" w:rsidR="00561143" w:rsidRPr="009E7D8F" w:rsidRDefault="00561143" w:rsidP="00780FD6">
      <w:pPr>
        <w:pStyle w:val="Prrafodelista"/>
        <w:numPr>
          <w:ilvl w:val="1"/>
          <w:numId w:val="45"/>
        </w:numPr>
        <w:ind w:left="1134" w:hanging="567"/>
        <w:jc w:val="both"/>
        <w:rPr>
          <w:rFonts w:ascii="Tahoma" w:hAnsi="Tahoma" w:cs="Tahoma"/>
          <w:b/>
          <w:color w:val="004990"/>
          <w:sz w:val="22"/>
          <w:szCs w:val="22"/>
          <w:u w:val="single"/>
        </w:rPr>
      </w:pPr>
      <w:r w:rsidRPr="009E7D8F">
        <w:rPr>
          <w:rFonts w:ascii="Tahoma" w:hAnsi="Tahoma" w:cs="Tahoma"/>
          <w:b/>
          <w:color w:val="004990"/>
          <w:sz w:val="22"/>
          <w:szCs w:val="22"/>
          <w:u w:val="single"/>
        </w:rPr>
        <w:t>D</w:t>
      </w:r>
      <w:r w:rsidR="0011558D" w:rsidRPr="009E7D8F">
        <w:rPr>
          <w:rFonts w:ascii="Tahoma" w:hAnsi="Tahoma" w:cs="Tahoma"/>
          <w:b/>
          <w:color w:val="004990"/>
          <w:sz w:val="22"/>
          <w:szCs w:val="22"/>
          <w:u w:val="single"/>
        </w:rPr>
        <w:t xml:space="preserve">ocumentos que debe Presentar el </w:t>
      </w:r>
      <w:r w:rsidRPr="009E7D8F">
        <w:rPr>
          <w:rFonts w:ascii="Tahoma" w:hAnsi="Tahoma" w:cs="Tahoma"/>
          <w:b/>
          <w:color w:val="004990"/>
          <w:sz w:val="22"/>
          <w:szCs w:val="22"/>
          <w:u w:val="single"/>
        </w:rPr>
        <w:t>P</w:t>
      </w:r>
      <w:r w:rsidR="0011558D" w:rsidRPr="009E7D8F">
        <w:rPr>
          <w:rFonts w:ascii="Tahoma" w:hAnsi="Tahoma" w:cs="Tahoma"/>
          <w:b/>
          <w:color w:val="004990"/>
          <w:sz w:val="22"/>
          <w:szCs w:val="22"/>
          <w:u w:val="single"/>
        </w:rPr>
        <w:t>roponente</w:t>
      </w:r>
    </w:p>
    <w:p w14:paraId="06F4E2D1" w14:textId="77777777" w:rsidR="00AA53E2" w:rsidRPr="00CD79B6" w:rsidRDefault="00AA53E2" w:rsidP="000E1807">
      <w:pPr>
        <w:ind w:left="1134" w:hanging="567"/>
        <w:jc w:val="both"/>
        <w:rPr>
          <w:rFonts w:ascii="Tahoma" w:hAnsi="Tahoma" w:cs="Tahoma"/>
          <w:b/>
          <w:color w:val="004990"/>
          <w:sz w:val="22"/>
          <w:szCs w:val="22"/>
          <w:lang w:eastAsia="en-US"/>
        </w:rPr>
      </w:pPr>
    </w:p>
    <w:p w14:paraId="7BAE186E" w14:textId="77777777" w:rsidR="00B86D68" w:rsidRPr="0011558D" w:rsidRDefault="00B86D68" w:rsidP="00CB5744">
      <w:pPr>
        <w:pStyle w:val="Prrafodelista"/>
        <w:numPr>
          <w:ilvl w:val="0"/>
          <w:numId w:val="7"/>
        </w:numPr>
        <w:tabs>
          <w:tab w:val="num" w:pos="1080"/>
        </w:tabs>
        <w:ind w:left="1134" w:hanging="567"/>
        <w:jc w:val="both"/>
        <w:rPr>
          <w:rFonts w:ascii="Tahoma" w:hAnsi="Tahoma" w:cs="Tahoma"/>
          <w:vanish/>
          <w:color w:val="004990"/>
          <w:sz w:val="22"/>
          <w:szCs w:val="22"/>
          <w:lang w:eastAsia="es-ES"/>
        </w:rPr>
      </w:pPr>
    </w:p>
    <w:p w14:paraId="60EC301E" w14:textId="77777777" w:rsidR="00B86D68" w:rsidRPr="0011558D" w:rsidRDefault="00B86D68" w:rsidP="00CB5744">
      <w:pPr>
        <w:pStyle w:val="Prrafodelista"/>
        <w:numPr>
          <w:ilvl w:val="0"/>
          <w:numId w:val="7"/>
        </w:numPr>
        <w:tabs>
          <w:tab w:val="num" w:pos="1080"/>
        </w:tabs>
        <w:ind w:left="1134" w:hanging="567"/>
        <w:jc w:val="both"/>
        <w:rPr>
          <w:rFonts w:ascii="Tahoma" w:hAnsi="Tahoma" w:cs="Tahoma"/>
          <w:vanish/>
          <w:color w:val="004990"/>
          <w:sz w:val="22"/>
          <w:szCs w:val="22"/>
          <w:lang w:eastAsia="es-ES"/>
        </w:rPr>
      </w:pPr>
    </w:p>
    <w:p w14:paraId="5FFEC7FD" w14:textId="77777777" w:rsidR="00B86D68" w:rsidRPr="0011558D" w:rsidRDefault="00B86D68" w:rsidP="00CB5744">
      <w:pPr>
        <w:pStyle w:val="Prrafodelista"/>
        <w:numPr>
          <w:ilvl w:val="0"/>
          <w:numId w:val="7"/>
        </w:numPr>
        <w:tabs>
          <w:tab w:val="num" w:pos="1080"/>
        </w:tabs>
        <w:ind w:left="1134" w:hanging="567"/>
        <w:jc w:val="both"/>
        <w:rPr>
          <w:rFonts w:ascii="Tahoma" w:hAnsi="Tahoma" w:cs="Tahoma"/>
          <w:vanish/>
          <w:color w:val="004990"/>
          <w:sz w:val="22"/>
          <w:szCs w:val="22"/>
          <w:lang w:eastAsia="es-ES"/>
        </w:rPr>
      </w:pPr>
    </w:p>
    <w:p w14:paraId="4C4B0DA0" w14:textId="77777777" w:rsidR="00B86D68" w:rsidRPr="0011558D" w:rsidRDefault="00B86D68" w:rsidP="00CB5744">
      <w:pPr>
        <w:pStyle w:val="Prrafodelista"/>
        <w:numPr>
          <w:ilvl w:val="0"/>
          <w:numId w:val="7"/>
        </w:numPr>
        <w:tabs>
          <w:tab w:val="num" w:pos="1080"/>
        </w:tabs>
        <w:ind w:left="1134" w:hanging="567"/>
        <w:jc w:val="both"/>
        <w:rPr>
          <w:rFonts w:ascii="Tahoma" w:hAnsi="Tahoma" w:cs="Tahoma"/>
          <w:vanish/>
          <w:color w:val="004990"/>
          <w:sz w:val="22"/>
          <w:szCs w:val="22"/>
          <w:lang w:eastAsia="es-ES"/>
        </w:rPr>
      </w:pPr>
    </w:p>
    <w:p w14:paraId="76568F5C" w14:textId="77777777" w:rsidR="00B86D68" w:rsidRPr="0011558D" w:rsidRDefault="00B86D68" w:rsidP="00CB5744">
      <w:pPr>
        <w:pStyle w:val="Prrafodelista"/>
        <w:numPr>
          <w:ilvl w:val="0"/>
          <w:numId w:val="7"/>
        </w:numPr>
        <w:tabs>
          <w:tab w:val="num" w:pos="1080"/>
        </w:tabs>
        <w:ind w:left="1134" w:hanging="567"/>
        <w:jc w:val="both"/>
        <w:rPr>
          <w:rFonts w:ascii="Tahoma" w:hAnsi="Tahoma" w:cs="Tahoma"/>
          <w:vanish/>
          <w:color w:val="004990"/>
          <w:sz w:val="22"/>
          <w:szCs w:val="22"/>
          <w:lang w:eastAsia="es-ES"/>
        </w:rPr>
      </w:pPr>
    </w:p>
    <w:p w14:paraId="71C6AD43" w14:textId="77777777" w:rsidR="00F9115A" w:rsidRPr="00F9115A" w:rsidRDefault="00937E95" w:rsidP="000E1807">
      <w:pPr>
        <w:ind w:left="1134"/>
        <w:jc w:val="both"/>
        <w:rPr>
          <w:rFonts w:ascii="Tahoma" w:hAnsi="Tahoma" w:cs="Tahoma"/>
          <w:color w:val="004990"/>
          <w:sz w:val="22"/>
          <w:szCs w:val="22"/>
        </w:rPr>
      </w:pPr>
      <w:r>
        <w:rPr>
          <w:rFonts w:ascii="Tahoma" w:hAnsi="Tahoma" w:cs="Tahoma"/>
          <w:color w:val="004990"/>
          <w:sz w:val="22"/>
          <w:szCs w:val="22"/>
        </w:rPr>
        <w:t>La(s) empresa(s) a</w:t>
      </w:r>
      <w:r w:rsidR="00A61BBA">
        <w:rPr>
          <w:rFonts w:ascii="Tahoma" w:hAnsi="Tahoma" w:cs="Tahoma"/>
          <w:color w:val="004990"/>
          <w:sz w:val="22"/>
          <w:szCs w:val="22"/>
        </w:rPr>
        <w:t>dj</w:t>
      </w:r>
      <w:r w:rsidR="00F9115A" w:rsidRPr="00F9115A">
        <w:rPr>
          <w:rFonts w:ascii="Tahoma" w:hAnsi="Tahoma" w:cs="Tahoma"/>
          <w:color w:val="004990"/>
          <w:sz w:val="22"/>
          <w:szCs w:val="22"/>
        </w:rPr>
        <w:t xml:space="preserve">udicada(S) </w:t>
      </w:r>
      <w:r w:rsidR="005722A6">
        <w:rPr>
          <w:rFonts w:ascii="Tahoma" w:hAnsi="Tahoma" w:cs="Tahoma"/>
          <w:color w:val="004990"/>
          <w:sz w:val="22"/>
          <w:szCs w:val="22"/>
        </w:rPr>
        <w:t xml:space="preserve">(Grupos Empresariales que cuentan con ambos rubros) </w:t>
      </w:r>
      <w:r w:rsidR="00F9115A" w:rsidRPr="00F9115A">
        <w:rPr>
          <w:rFonts w:ascii="Tahoma" w:hAnsi="Tahoma" w:cs="Tahoma"/>
          <w:color w:val="004990"/>
          <w:sz w:val="22"/>
          <w:szCs w:val="22"/>
        </w:rPr>
        <w:t xml:space="preserve">debe(n) presentar la siguiente documentación para la elaboración del Documento de Compra: </w:t>
      </w:r>
    </w:p>
    <w:p w14:paraId="6DF1D275" w14:textId="77777777" w:rsidR="00F9115A" w:rsidRPr="00F9115A" w:rsidRDefault="00F9115A" w:rsidP="000E1807">
      <w:pPr>
        <w:ind w:left="1134" w:hanging="567"/>
        <w:jc w:val="both"/>
        <w:rPr>
          <w:rFonts w:ascii="Tahoma" w:hAnsi="Tahoma" w:cs="Tahoma"/>
          <w:color w:val="004990"/>
          <w:sz w:val="22"/>
          <w:szCs w:val="22"/>
        </w:rPr>
      </w:pPr>
    </w:p>
    <w:p w14:paraId="7123BABA" w14:textId="77777777" w:rsidR="00B34044" w:rsidRPr="0011558D" w:rsidRDefault="00B34044" w:rsidP="00B34044">
      <w:pPr>
        <w:pStyle w:val="Prrafodelista"/>
        <w:numPr>
          <w:ilvl w:val="0"/>
          <w:numId w:val="7"/>
        </w:numPr>
        <w:tabs>
          <w:tab w:val="num" w:pos="1080"/>
        </w:tabs>
        <w:jc w:val="both"/>
        <w:rPr>
          <w:rFonts w:ascii="Tahoma" w:hAnsi="Tahoma" w:cs="Tahoma"/>
          <w:vanish/>
          <w:color w:val="004990"/>
          <w:sz w:val="22"/>
          <w:szCs w:val="22"/>
          <w:lang w:eastAsia="es-ES"/>
        </w:rPr>
      </w:pPr>
    </w:p>
    <w:p w14:paraId="02BF64E4" w14:textId="77777777" w:rsidR="00B34044" w:rsidRPr="0011558D" w:rsidRDefault="00B34044" w:rsidP="00B34044">
      <w:pPr>
        <w:pStyle w:val="Prrafodelista"/>
        <w:numPr>
          <w:ilvl w:val="0"/>
          <w:numId w:val="7"/>
        </w:numPr>
        <w:tabs>
          <w:tab w:val="num" w:pos="1080"/>
        </w:tabs>
        <w:jc w:val="both"/>
        <w:rPr>
          <w:rFonts w:ascii="Tahoma" w:hAnsi="Tahoma" w:cs="Tahoma"/>
          <w:vanish/>
          <w:color w:val="004990"/>
          <w:sz w:val="22"/>
          <w:szCs w:val="22"/>
          <w:lang w:eastAsia="es-ES"/>
        </w:rPr>
      </w:pPr>
    </w:p>
    <w:p w14:paraId="038E20ED" w14:textId="77777777" w:rsidR="00B34044" w:rsidRPr="0011558D" w:rsidRDefault="00B34044" w:rsidP="00B34044">
      <w:pPr>
        <w:pStyle w:val="Prrafodelista"/>
        <w:numPr>
          <w:ilvl w:val="0"/>
          <w:numId w:val="7"/>
        </w:numPr>
        <w:tabs>
          <w:tab w:val="num" w:pos="1080"/>
        </w:tabs>
        <w:jc w:val="both"/>
        <w:rPr>
          <w:rFonts w:ascii="Tahoma" w:hAnsi="Tahoma" w:cs="Tahoma"/>
          <w:vanish/>
          <w:color w:val="004990"/>
          <w:sz w:val="22"/>
          <w:szCs w:val="22"/>
          <w:lang w:eastAsia="es-ES"/>
        </w:rPr>
      </w:pPr>
    </w:p>
    <w:p w14:paraId="7E91CA03" w14:textId="77777777" w:rsidR="00B34044" w:rsidRPr="0011558D" w:rsidRDefault="00B34044" w:rsidP="00B34044">
      <w:pPr>
        <w:pStyle w:val="Prrafodelista"/>
        <w:numPr>
          <w:ilvl w:val="0"/>
          <w:numId w:val="7"/>
        </w:numPr>
        <w:tabs>
          <w:tab w:val="num" w:pos="1080"/>
        </w:tabs>
        <w:jc w:val="both"/>
        <w:rPr>
          <w:rFonts w:ascii="Tahoma" w:hAnsi="Tahoma" w:cs="Tahoma"/>
          <w:vanish/>
          <w:color w:val="004990"/>
          <w:sz w:val="22"/>
          <w:szCs w:val="22"/>
          <w:lang w:eastAsia="es-ES"/>
        </w:rPr>
      </w:pPr>
    </w:p>
    <w:p w14:paraId="39FFC27A" w14:textId="77777777" w:rsidR="00B34044" w:rsidRPr="0011558D" w:rsidRDefault="00B34044" w:rsidP="00B34044">
      <w:pPr>
        <w:pStyle w:val="Prrafodelista"/>
        <w:numPr>
          <w:ilvl w:val="0"/>
          <w:numId w:val="7"/>
        </w:numPr>
        <w:tabs>
          <w:tab w:val="num" w:pos="1080"/>
        </w:tabs>
        <w:jc w:val="both"/>
        <w:rPr>
          <w:rFonts w:ascii="Tahoma" w:hAnsi="Tahoma" w:cs="Tahoma"/>
          <w:vanish/>
          <w:color w:val="004990"/>
          <w:sz w:val="22"/>
          <w:szCs w:val="22"/>
          <w:lang w:eastAsia="es-ES"/>
        </w:rPr>
      </w:pPr>
    </w:p>
    <w:p w14:paraId="23D49485" w14:textId="77777777" w:rsidR="00B34044" w:rsidRPr="00247013" w:rsidRDefault="00B34044" w:rsidP="00B34044">
      <w:pPr>
        <w:pStyle w:val="Prrafodelista"/>
        <w:numPr>
          <w:ilvl w:val="0"/>
          <w:numId w:val="27"/>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14:paraId="2D526FC2" w14:textId="77777777" w:rsidR="00B34044" w:rsidRPr="0011558D" w:rsidRDefault="00B34044" w:rsidP="00B34044">
      <w:pPr>
        <w:ind w:left="1701"/>
        <w:jc w:val="both"/>
        <w:rPr>
          <w:rFonts w:ascii="Tahoma" w:hAnsi="Tahoma" w:cs="Tahoma"/>
          <w:color w:val="004990"/>
          <w:sz w:val="22"/>
          <w:szCs w:val="22"/>
        </w:rPr>
      </w:pPr>
    </w:p>
    <w:p w14:paraId="4E963D38" w14:textId="77777777" w:rsidR="00B34044" w:rsidRPr="00247013" w:rsidRDefault="00B34044" w:rsidP="00B34044">
      <w:pPr>
        <w:pStyle w:val="Prrafodelista"/>
        <w:numPr>
          <w:ilvl w:val="1"/>
          <w:numId w:val="27"/>
        </w:numPr>
        <w:tabs>
          <w:tab w:val="left" w:pos="2268"/>
        </w:tabs>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14:paraId="74B75BB7" w14:textId="77777777" w:rsidR="00B34044" w:rsidRDefault="00B34044" w:rsidP="00B34044">
      <w:pPr>
        <w:pStyle w:val="Prrafodelista"/>
        <w:numPr>
          <w:ilvl w:val="1"/>
          <w:numId w:val="27"/>
        </w:numPr>
        <w:tabs>
          <w:tab w:val="left" w:pos="2268"/>
        </w:tabs>
        <w:ind w:left="2268"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Garantía requerida (según corresponda).</w:t>
      </w:r>
    </w:p>
    <w:p w14:paraId="39467B89" w14:textId="77777777" w:rsidR="00B34044" w:rsidRPr="00F8211E" w:rsidRDefault="00B34044" w:rsidP="00B34044">
      <w:pPr>
        <w:pStyle w:val="Prrafodelista"/>
        <w:rPr>
          <w:rFonts w:ascii="Tahoma" w:hAnsi="Tahoma" w:cs="Tahoma"/>
          <w:color w:val="004990"/>
          <w:sz w:val="22"/>
          <w:szCs w:val="22"/>
          <w:lang w:val="es-BO"/>
        </w:rPr>
      </w:pPr>
    </w:p>
    <w:p w14:paraId="5FFDFA94" w14:textId="77777777" w:rsidR="00B34044" w:rsidRPr="00247013" w:rsidRDefault="00B34044" w:rsidP="00B34044">
      <w:pPr>
        <w:pStyle w:val="Prrafodelista"/>
        <w:numPr>
          <w:ilvl w:val="0"/>
          <w:numId w:val="27"/>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14:paraId="2D82E85E" w14:textId="77777777" w:rsidR="00B34044" w:rsidRPr="0011558D" w:rsidRDefault="00B34044" w:rsidP="00B34044">
      <w:pPr>
        <w:ind w:left="708"/>
        <w:jc w:val="both"/>
        <w:rPr>
          <w:rFonts w:ascii="Tahoma" w:hAnsi="Tahoma" w:cs="Tahoma"/>
          <w:color w:val="004990"/>
          <w:sz w:val="22"/>
          <w:szCs w:val="22"/>
          <w:lang w:eastAsia="en-US"/>
        </w:rPr>
      </w:pPr>
    </w:p>
    <w:p w14:paraId="12192782" w14:textId="77777777" w:rsidR="00B34044" w:rsidRPr="00F9115A" w:rsidRDefault="00B34044" w:rsidP="00B34044">
      <w:pPr>
        <w:numPr>
          <w:ilvl w:val="0"/>
          <w:numId w:val="2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w:t>
      </w:r>
      <w:proofErr w:type="spellStart"/>
      <w:r w:rsidRPr="00F9115A">
        <w:rPr>
          <w:rFonts w:ascii="Tahoma" w:hAnsi="Tahoma" w:cs="Tahoma"/>
          <w:color w:val="004990"/>
          <w:sz w:val="22"/>
          <w:szCs w:val="22"/>
        </w:rPr>
        <w:t>Fund</w:t>
      </w:r>
      <w:r w:rsidR="007D0A76">
        <w:rPr>
          <w:rFonts w:ascii="Tahoma" w:hAnsi="Tahoma" w:cs="Tahoma"/>
          <w:color w:val="004990"/>
          <w:sz w:val="22"/>
          <w:szCs w:val="22"/>
        </w:rPr>
        <w:t>empresa</w:t>
      </w:r>
      <w:proofErr w:type="spellEnd"/>
      <w:r w:rsidR="007D0A76">
        <w:rPr>
          <w:rFonts w:ascii="Tahoma" w:hAnsi="Tahoma" w:cs="Tahoma"/>
          <w:color w:val="004990"/>
          <w:sz w:val="22"/>
          <w:szCs w:val="22"/>
        </w:rPr>
        <w:t xml:space="preserve"> (si corresponde)</w:t>
      </w:r>
      <w:r w:rsidR="00937E95">
        <w:rPr>
          <w:rFonts w:ascii="Tahoma" w:hAnsi="Tahoma" w:cs="Tahoma"/>
          <w:color w:val="004990"/>
          <w:sz w:val="22"/>
          <w:szCs w:val="22"/>
        </w:rPr>
        <w:t>.</w:t>
      </w:r>
    </w:p>
    <w:p w14:paraId="6A0D5308" w14:textId="77777777" w:rsidR="00B34044" w:rsidRPr="00F9115A" w:rsidRDefault="00B34044" w:rsidP="00B34044">
      <w:pPr>
        <w:numPr>
          <w:ilvl w:val="0"/>
          <w:numId w:val="2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sidR="007D0A76">
        <w:rPr>
          <w:rFonts w:ascii="Tahoma" w:hAnsi="Tahoma" w:cs="Tahoma"/>
          <w:color w:val="004990"/>
          <w:sz w:val="22"/>
          <w:szCs w:val="22"/>
        </w:rPr>
        <w:t xml:space="preserve">mente inscrito ante </w:t>
      </w:r>
      <w:proofErr w:type="spellStart"/>
      <w:r w:rsidR="007D0A76">
        <w:rPr>
          <w:rFonts w:ascii="Tahoma" w:hAnsi="Tahoma" w:cs="Tahoma"/>
          <w:color w:val="004990"/>
          <w:sz w:val="22"/>
          <w:szCs w:val="22"/>
        </w:rPr>
        <w:t>Fundempresa</w:t>
      </w:r>
      <w:proofErr w:type="spellEnd"/>
      <w:r w:rsidR="007D0A76">
        <w:rPr>
          <w:rFonts w:ascii="Tahoma" w:hAnsi="Tahoma" w:cs="Tahoma"/>
          <w:color w:val="004990"/>
          <w:sz w:val="22"/>
          <w:szCs w:val="22"/>
        </w:rPr>
        <w:t xml:space="preserve"> (si corresponde)</w:t>
      </w:r>
      <w:r w:rsidR="00937E95">
        <w:rPr>
          <w:rFonts w:ascii="Tahoma" w:hAnsi="Tahoma" w:cs="Tahoma"/>
          <w:color w:val="004990"/>
          <w:sz w:val="22"/>
          <w:szCs w:val="22"/>
        </w:rPr>
        <w:t>.</w:t>
      </w:r>
    </w:p>
    <w:p w14:paraId="1C374B93" w14:textId="77777777" w:rsidR="00B34044" w:rsidRPr="00F9115A" w:rsidRDefault="00B34044" w:rsidP="00B34044">
      <w:pPr>
        <w:numPr>
          <w:ilvl w:val="0"/>
          <w:numId w:val="2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Matricula de Comercio</w:t>
      </w:r>
      <w:r w:rsidR="00937E95">
        <w:rPr>
          <w:rFonts w:ascii="Tahoma" w:hAnsi="Tahoma" w:cs="Tahoma"/>
          <w:color w:val="004990"/>
          <w:sz w:val="22"/>
          <w:szCs w:val="22"/>
        </w:rPr>
        <w:t>.</w:t>
      </w:r>
    </w:p>
    <w:p w14:paraId="105B0EF0" w14:textId="77777777" w:rsidR="00B34044" w:rsidRPr="00F9115A" w:rsidRDefault="004F4AF8" w:rsidP="00B34044">
      <w:pPr>
        <w:numPr>
          <w:ilvl w:val="0"/>
          <w:numId w:val="29"/>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Garantía</w:t>
      </w:r>
      <w:r w:rsidR="00B34044" w:rsidRPr="00F9115A">
        <w:rPr>
          <w:rFonts w:ascii="Tahoma" w:hAnsi="Tahoma" w:cs="Tahoma"/>
          <w:color w:val="004990"/>
          <w:sz w:val="22"/>
          <w:szCs w:val="22"/>
        </w:rPr>
        <w:t xml:space="preserve"> de Cumplimiento de Contrato, la empresa adjudicada deberá presentar </w:t>
      </w:r>
      <w:r w:rsidR="006E6F7F">
        <w:rPr>
          <w:rFonts w:ascii="Tahoma" w:hAnsi="Tahoma" w:cs="Tahoma"/>
          <w:color w:val="004990"/>
          <w:sz w:val="22"/>
          <w:szCs w:val="22"/>
        </w:rPr>
        <w:t>una Boleta de Garantía o una Póliza de Seguro</w:t>
      </w:r>
      <w:r w:rsidR="00B34044" w:rsidRPr="00F9115A">
        <w:rPr>
          <w:rFonts w:ascii="Tahoma" w:hAnsi="Tahoma" w:cs="Tahoma"/>
          <w:color w:val="004990"/>
          <w:sz w:val="22"/>
          <w:szCs w:val="22"/>
        </w:rPr>
        <w:t xml:space="preserve"> de Cumplimiento de Contrato equivalente al diez por ciento (10%) </w:t>
      </w:r>
      <w:r w:rsidR="00937E95">
        <w:rPr>
          <w:rFonts w:ascii="Tahoma" w:hAnsi="Tahoma" w:cs="Tahoma"/>
          <w:color w:val="004990"/>
          <w:sz w:val="22"/>
          <w:szCs w:val="22"/>
        </w:rPr>
        <w:t xml:space="preserve">del monto total del contrato. </w:t>
      </w:r>
      <w:r w:rsidR="006E6F7F">
        <w:rPr>
          <w:rFonts w:ascii="Tahoma" w:hAnsi="Tahoma" w:cs="Tahoma"/>
          <w:color w:val="004990"/>
          <w:sz w:val="22"/>
          <w:szCs w:val="22"/>
        </w:rPr>
        <w:t>Si presenta una Póliza de Seguro, la misma debe ser emitida por otra empresa aseguradora con calificación Doble A</w:t>
      </w:r>
      <w:r>
        <w:rPr>
          <w:rFonts w:ascii="Tahoma" w:hAnsi="Tahoma" w:cs="Tahoma"/>
          <w:color w:val="004990"/>
          <w:sz w:val="22"/>
          <w:szCs w:val="22"/>
        </w:rPr>
        <w:t xml:space="preserve"> </w:t>
      </w:r>
    </w:p>
    <w:p w14:paraId="1058BA13" w14:textId="77777777" w:rsidR="00B34044" w:rsidRPr="00B70722" w:rsidRDefault="00B34044" w:rsidP="00B34044">
      <w:pPr>
        <w:pStyle w:val="Prrafodelista"/>
        <w:ind w:left="794"/>
        <w:jc w:val="both"/>
        <w:rPr>
          <w:rFonts w:ascii="Verdana" w:hAnsi="Verdana" w:cs="Arial"/>
          <w:sz w:val="18"/>
          <w:szCs w:val="18"/>
        </w:rPr>
      </w:pPr>
    </w:p>
    <w:p w14:paraId="36E716D0" w14:textId="77777777" w:rsidR="00B34044" w:rsidRPr="00247013" w:rsidRDefault="00B34044" w:rsidP="00B34044">
      <w:pPr>
        <w:pStyle w:val="Prrafodelista"/>
        <w:numPr>
          <w:ilvl w:val="1"/>
          <w:numId w:val="28"/>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lastRenderedPageBreak/>
        <w:t>En el caso de Asociaciones Accidentales</w:t>
      </w:r>
      <w:r w:rsidR="00A16DE4">
        <w:rPr>
          <w:rFonts w:ascii="Tahoma" w:hAnsi="Tahoma" w:cs="Tahoma"/>
          <w:color w:val="004990"/>
          <w:sz w:val="22"/>
          <w:szCs w:val="22"/>
        </w:rPr>
        <w:t xml:space="preserve"> (Grupos Empresariales)</w:t>
      </w:r>
      <w:r w:rsidRPr="00247013">
        <w:rPr>
          <w:rFonts w:ascii="Tahoma" w:hAnsi="Tahoma" w:cs="Tahoma"/>
          <w:color w:val="004990"/>
          <w:sz w:val="22"/>
          <w:szCs w:val="22"/>
        </w:rPr>
        <w:t>, los documentos deberán presentarse diferenciando los que corresponden a la asociación y los que corresponden a cada asociado.</w:t>
      </w:r>
    </w:p>
    <w:p w14:paraId="5A62EDF9" w14:textId="77777777" w:rsidR="00B34044" w:rsidRPr="0017367B" w:rsidRDefault="00B34044" w:rsidP="00B34044">
      <w:pPr>
        <w:ind w:left="567"/>
        <w:jc w:val="both"/>
        <w:rPr>
          <w:rFonts w:ascii="Tahoma" w:hAnsi="Tahoma" w:cs="Tahoma"/>
          <w:color w:val="004990"/>
          <w:sz w:val="22"/>
          <w:szCs w:val="22"/>
        </w:rPr>
      </w:pPr>
    </w:p>
    <w:p w14:paraId="20503D14" w14:textId="77777777" w:rsidR="00B34044" w:rsidRPr="00247013" w:rsidRDefault="00B34044" w:rsidP="00B34044">
      <w:pPr>
        <w:pStyle w:val="Prrafodelista"/>
        <w:numPr>
          <w:ilvl w:val="1"/>
          <w:numId w:val="30"/>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w:t>
      </w:r>
      <w:r w:rsidR="00A16DE4">
        <w:rPr>
          <w:rFonts w:ascii="Tahoma" w:hAnsi="Tahoma" w:cs="Tahoma"/>
          <w:color w:val="004990"/>
          <w:sz w:val="22"/>
          <w:szCs w:val="22"/>
        </w:rPr>
        <w:t xml:space="preserve">(los) </w:t>
      </w:r>
      <w:r w:rsidRPr="00247013">
        <w:rPr>
          <w:rFonts w:ascii="Tahoma" w:hAnsi="Tahoma" w:cs="Tahoma"/>
          <w:color w:val="004990"/>
          <w:sz w:val="22"/>
          <w:szCs w:val="22"/>
        </w:rPr>
        <w:t>Representante</w:t>
      </w:r>
      <w:r w:rsidR="00A16DE4">
        <w:rPr>
          <w:rFonts w:ascii="Tahoma" w:hAnsi="Tahoma" w:cs="Tahoma"/>
          <w:color w:val="004990"/>
          <w:sz w:val="22"/>
          <w:szCs w:val="22"/>
        </w:rPr>
        <w:t>(s)</w:t>
      </w:r>
      <w:r w:rsidRPr="00247013">
        <w:rPr>
          <w:rFonts w:ascii="Tahoma" w:hAnsi="Tahoma" w:cs="Tahoma"/>
          <w:color w:val="004990"/>
          <w:sz w:val="22"/>
          <w:szCs w:val="22"/>
        </w:rPr>
        <w:t xml:space="preserve"> Legal</w:t>
      </w:r>
      <w:r w:rsidR="00A16DE4">
        <w:rPr>
          <w:rFonts w:ascii="Tahoma" w:hAnsi="Tahoma" w:cs="Tahoma"/>
          <w:color w:val="004990"/>
          <w:sz w:val="22"/>
          <w:szCs w:val="22"/>
        </w:rPr>
        <w:t>(es)</w:t>
      </w:r>
      <w:r w:rsidRPr="00247013">
        <w:rPr>
          <w:rFonts w:ascii="Tahoma" w:hAnsi="Tahoma" w:cs="Tahoma"/>
          <w:color w:val="004990"/>
          <w:sz w:val="22"/>
          <w:szCs w:val="22"/>
        </w:rPr>
        <w:t xml:space="preserve">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14:paraId="4143F704" w14:textId="77777777" w:rsidR="00B34044" w:rsidRPr="00B70722" w:rsidRDefault="00B34044" w:rsidP="00B34044">
      <w:pPr>
        <w:ind w:left="2160"/>
        <w:jc w:val="both"/>
        <w:rPr>
          <w:rFonts w:cs="Arial"/>
          <w:sz w:val="18"/>
          <w:szCs w:val="18"/>
        </w:rPr>
      </w:pPr>
    </w:p>
    <w:p w14:paraId="67682A9E" w14:textId="77777777" w:rsidR="00B34044" w:rsidRDefault="00B34044" w:rsidP="00B34044">
      <w:pPr>
        <w:pStyle w:val="Prrafodelista"/>
        <w:numPr>
          <w:ilvl w:val="2"/>
          <w:numId w:val="32"/>
        </w:numPr>
        <w:tabs>
          <w:tab w:val="left" w:pos="2835"/>
        </w:tabs>
        <w:ind w:left="2835" w:hanging="567"/>
        <w:jc w:val="both"/>
        <w:outlineLvl w:val="0"/>
        <w:rPr>
          <w:rFonts w:ascii="Tahoma" w:hAnsi="Tahoma" w:cs="Tahoma"/>
          <w:color w:val="004990"/>
          <w:sz w:val="22"/>
          <w:szCs w:val="22"/>
          <w:lang w:val="es-BO"/>
        </w:rPr>
      </w:pPr>
      <w:r w:rsidRPr="0017367B">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w:t>
      </w:r>
      <w:r w:rsidR="00A16DE4">
        <w:rPr>
          <w:rFonts w:ascii="Tahoma" w:hAnsi="Tahoma" w:cs="Tahoma"/>
          <w:color w:val="004990"/>
          <w:sz w:val="22"/>
          <w:szCs w:val="22"/>
          <w:lang w:val="es-BO"/>
        </w:rPr>
        <w:t xml:space="preserve"> (de los)</w:t>
      </w:r>
      <w:r w:rsidRPr="0017367B">
        <w:rPr>
          <w:rFonts w:ascii="Tahoma" w:hAnsi="Tahoma" w:cs="Tahoma"/>
          <w:color w:val="004990"/>
          <w:sz w:val="22"/>
          <w:szCs w:val="22"/>
          <w:lang w:val="es-BO"/>
        </w:rPr>
        <w:t xml:space="preserve"> Representante</w:t>
      </w:r>
      <w:r w:rsidR="00A16DE4">
        <w:rPr>
          <w:rFonts w:ascii="Tahoma" w:hAnsi="Tahoma" w:cs="Tahoma"/>
          <w:color w:val="004990"/>
          <w:sz w:val="22"/>
          <w:szCs w:val="22"/>
          <w:lang w:val="es-BO"/>
        </w:rPr>
        <w:t xml:space="preserve"> (s)</w:t>
      </w:r>
      <w:r w:rsidRPr="0017367B">
        <w:rPr>
          <w:rFonts w:ascii="Tahoma" w:hAnsi="Tahoma" w:cs="Tahoma"/>
          <w:color w:val="004990"/>
          <w:sz w:val="22"/>
          <w:szCs w:val="22"/>
          <w:lang w:val="es-BO"/>
        </w:rPr>
        <w:t xml:space="preserve"> Legal</w:t>
      </w:r>
      <w:r w:rsidR="00A16DE4">
        <w:rPr>
          <w:rFonts w:ascii="Tahoma" w:hAnsi="Tahoma" w:cs="Tahoma"/>
          <w:color w:val="004990"/>
          <w:sz w:val="22"/>
          <w:szCs w:val="22"/>
          <w:lang w:val="es-BO"/>
        </w:rPr>
        <w:t>(es)</w:t>
      </w:r>
      <w:r w:rsidRPr="0017367B">
        <w:rPr>
          <w:rFonts w:ascii="Tahoma" w:hAnsi="Tahoma" w:cs="Tahoma"/>
          <w:color w:val="004990"/>
          <w:sz w:val="22"/>
          <w:szCs w:val="22"/>
          <w:lang w:val="es-BO"/>
        </w:rPr>
        <w:t xml:space="preserve"> de la asociación y el domicilio legal de la misma.</w:t>
      </w:r>
    </w:p>
    <w:p w14:paraId="2237EB42" w14:textId="77777777" w:rsidR="00B34044" w:rsidRDefault="00B34044" w:rsidP="00B34044">
      <w:pPr>
        <w:pStyle w:val="Prrafodelista"/>
        <w:numPr>
          <w:ilvl w:val="2"/>
          <w:numId w:val="3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 xml:space="preserve">Poder del </w:t>
      </w:r>
      <w:r w:rsidR="00A16DE4">
        <w:rPr>
          <w:rFonts w:ascii="Tahoma" w:hAnsi="Tahoma" w:cs="Tahoma"/>
          <w:color w:val="004990"/>
          <w:sz w:val="22"/>
          <w:szCs w:val="22"/>
          <w:lang w:val="es-BO"/>
        </w:rPr>
        <w:t xml:space="preserve">(de los) </w:t>
      </w:r>
      <w:r w:rsidRPr="00531C99">
        <w:rPr>
          <w:rFonts w:ascii="Tahoma" w:hAnsi="Tahoma" w:cs="Tahoma"/>
          <w:color w:val="004990"/>
          <w:sz w:val="22"/>
          <w:szCs w:val="22"/>
          <w:lang w:val="es-BO"/>
        </w:rPr>
        <w:t>Representante</w:t>
      </w:r>
      <w:r w:rsidR="00A16DE4">
        <w:rPr>
          <w:rFonts w:ascii="Tahoma" w:hAnsi="Tahoma" w:cs="Tahoma"/>
          <w:color w:val="004990"/>
          <w:sz w:val="22"/>
          <w:szCs w:val="22"/>
          <w:lang w:val="es-BO"/>
        </w:rPr>
        <w:t>(s)</w:t>
      </w:r>
      <w:r w:rsidRPr="00531C99">
        <w:rPr>
          <w:rFonts w:ascii="Tahoma" w:hAnsi="Tahoma" w:cs="Tahoma"/>
          <w:color w:val="004990"/>
          <w:sz w:val="22"/>
          <w:szCs w:val="22"/>
          <w:lang w:val="es-BO"/>
        </w:rPr>
        <w:t xml:space="preserve"> Legal</w:t>
      </w:r>
      <w:r w:rsidR="00A16DE4">
        <w:rPr>
          <w:rFonts w:ascii="Tahoma" w:hAnsi="Tahoma" w:cs="Tahoma"/>
          <w:color w:val="004990"/>
          <w:sz w:val="22"/>
          <w:szCs w:val="22"/>
          <w:lang w:val="es-BO"/>
        </w:rPr>
        <w:t>(es)</w:t>
      </w:r>
      <w:r w:rsidRPr="00531C99">
        <w:rPr>
          <w:rFonts w:ascii="Tahoma" w:hAnsi="Tahoma" w:cs="Tahoma"/>
          <w:color w:val="004990"/>
          <w:sz w:val="22"/>
          <w:szCs w:val="22"/>
          <w:lang w:val="es-BO"/>
        </w:rPr>
        <w:t xml:space="preserve"> de la Asociación Accidental, en fotocopia simple, con facultades expresas para presentar propuestas, negociar y suscribir contratos.</w:t>
      </w:r>
    </w:p>
    <w:p w14:paraId="5649001E" w14:textId="77777777" w:rsidR="00B34044" w:rsidRDefault="00B34044" w:rsidP="00B34044">
      <w:pPr>
        <w:pStyle w:val="Prrafodelista"/>
        <w:numPr>
          <w:ilvl w:val="2"/>
          <w:numId w:val="3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Propuesta en base a los Términos de Referencia señalados en el presente TBC.</w:t>
      </w:r>
    </w:p>
    <w:p w14:paraId="49966121" w14:textId="77777777" w:rsidR="00B34044" w:rsidRPr="00531C99" w:rsidRDefault="00B34044" w:rsidP="00B34044">
      <w:pPr>
        <w:pStyle w:val="Prrafodelista"/>
        <w:numPr>
          <w:ilvl w:val="2"/>
          <w:numId w:val="3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Garantía requerida (según corresponda).</w:t>
      </w:r>
    </w:p>
    <w:p w14:paraId="29190DD9" w14:textId="77777777" w:rsidR="00B34044" w:rsidRPr="0017367B" w:rsidRDefault="00B34044" w:rsidP="00B34044">
      <w:pPr>
        <w:ind w:left="1080"/>
        <w:jc w:val="both"/>
        <w:rPr>
          <w:rFonts w:ascii="Tahoma" w:hAnsi="Tahoma" w:cs="Tahoma"/>
          <w:sz w:val="22"/>
          <w:szCs w:val="22"/>
        </w:rPr>
      </w:pPr>
    </w:p>
    <w:p w14:paraId="41351606" w14:textId="77777777" w:rsidR="00B34044" w:rsidRPr="00B71C37" w:rsidRDefault="00B34044" w:rsidP="00B34044">
      <w:pPr>
        <w:pStyle w:val="Prrafodelista"/>
        <w:numPr>
          <w:ilvl w:val="1"/>
          <w:numId w:val="30"/>
        </w:numPr>
        <w:tabs>
          <w:tab w:val="left" w:pos="2268"/>
        </w:tabs>
        <w:ind w:left="2268" w:hanging="567"/>
        <w:jc w:val="both"/>
        <w:rPr>
          <w:rFonts w:ascii="Tahoma" w:hAnsi="Tahoma" w:cs="Tahoma"/>
          <w:color w:val="004990"/>
          <w:sz w:val="22"/>
          <w:szCs w:val="22"/>
        </w:rPr>
      </w:pPr>
      <w:r w:rsidRPr="00B71C37">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14:paraId="2C9AB601" w14:textId="77777777" w:rsidR="00B34044" w:rsidRPr="00B70722" w:rsidRDefault="00B34044" w:rsidP="00B34044">
      <w:pPr>
        <w:ind w:left="708" w:firstLine="708"/>
        <w:jc w:val="both"/>
        <w:rPr>
          <w:rFonts w:cs="Arial"/>
          <w:sz w:val="18"/>
          <w:szCs w:val="18"/>
        </w:rPr>
      </w:pPr>
    </w:p>
    <w:p w14:paraId="46450553" w14:textId="77777777" w:rsidR="00B34044" w:rsidRPr="00247013" w:rsidRDefault="00B34044" w:rsidP="00B34044">
      <w:pPr>
        <w:pStyle w:val="Prrafodelista"/>
        <w:numPr>
          <w:ilvl w:val="0"/>
          <w:numId w:val="31"/>
        </w:numPr>
        <w:tabs>
          <w:tab w:val="left" w:pos="2835"/>
        </w:tabs>
        <w:ind w:left="2835"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Poder del</w:t>
      </w:r>
      <w:r w:rsidR="00971D76">
        <w:rPr>
          <w:rFonts w:ascii="Tahoma" w:hAnsi="Tahoma" w:cs="Tahoma"/>
          <w:color w:val="004990"/>
          <w:sz w:val="22"/>
          <w:szCs w:val="22"/>
          <w:lang w:val="es-BO"/>
        </w:rPr>
        <w:t xml:space="preserve"> (de los)</w:t>
      </w:r>
      <w:r w:rsidRPr="00247013">
        <w:rPr>
          <w:rFonts w:ascii="Tahoma" w:hAnsi="Tahoma" w:cs="Tahoma"/>
          <w:color w:val="004990"/>
          <w:sz w:val="22"/>
          <w:szCs w:val="22"/>
          <w:lang w:val="es-BO"/>
        </w:rPr>
        <w:t xml:space="preserve"> Representante</w:t>
      </w:r>
      <w:r w:rsidR="00971D76">
        <w:rPr>
          <w:rFonts w:ascii="Tahoma" w:hAnsi="Tahoma" w:cs="Tahoma"/>
          <w:color w:val="004990"/>
          <w:sz w:val="22"/>
          <w:szCs w:val="22"/>
          <w:lang w:val="es-BO"/>
        </w:rPr>
        <w:t xml:space="preserve"> (s)</w:t>
      </w:r>
      <w:r w:rsidRPr="00247013">
        <w:rPr>
          <w:rFonts w:ascii="Tahoma" w:hAnsi="Tahoma" w:cs="Tahoma"/>
          <w:color w:val="004990"/>
          <w:sz w:val="22"/>
          <w:szCs w:val="22"/>
          <w:lang w:val="es-BO"/>
        </w:rPr>
        <w:t xml:space="preserve"> Legal</w:t>
      </w:r>
      <w:r w:rsidR="00971D76">
        <w:rPr>
          <w:rFonts w:ascii="Tahoma" w:hAnsi="Tahoma" w:cs="Tahoma"/>
          <w:color w:val="004990"/>
          <w:sz w:val="22"/>
          <w:szCs w:val="22"/>
          <w:lang w:val="es-BO"/>
        </w:rPr>
        <w:t xml:space="preserve"> (es)</w:t>
      </w:r>
      <w:r w:rsidRPr="00247013">
        <w:rPr>
          <w:rFonts w:ascii="Tahoma" w:hAnsi="Tahoma" w:cs="Tahoma"/>
          <w:color w:val="004990"/>
          <w:sz w:val="22"/>
          <w:szCs w:val="22"/>
          <w:lang w:val="es-BO"/>
        </w:rPr>
        <w:t xml:space="preserve">, en fotocopia simple. </w:t>
      </w:r>
    </w:p>
    <w:p w14:paraId="60EA2D7F" w14:textId="77777777" w:rsidR="00B1226A" w:rsidRDefault="00B1226A" w:rsidP="004D07BD">
      <w:pPr>
        <w:ind w:left="708" w:firstLine="708"/>
        <w:jc w:val="both"/>
        <w:rPr>
          <w:rFonts w:ascii="Tahoma" w:hAnsi="Tahoma" w:cs="Tahoma"/>
          <w:color w:val="004990"/>
          <w:sz w:val="22"/>
          <w:szCs w:val="22"/>
          <w:lang w:val="es-BO"/>
        </w:rPr>
      </w:pPr>
    </w:p>
    <w:p w14:paraId="12E05401" w14:textId="77777777" w:rsidR="00612356" w:rsidRPr="004F4AF8" w:rsidRDefault="00612356" w:rsidP="00780FD6">
      <w:pPr>
        <w:pStyle w:val="Prrafodelista"/>
        <w:numPr>
          <w:ilvl w:val="1"/>
          <w:numId w:val="45"/>
        </w:numPr>
        <w:ind w:left="1134" w:hanging="567"/>
        <w:jc w:val="both"/>
        <w:rPr>
          <w:rFonts w:ascii="Tahoma" w:hAnsi="Tahoma" w:cs="Tahoma"/>
          <w:b/>
          <w:color w:val="004990"/>
          <w:sz w:val="22"/>
          <w:szCs w:val="22"/>
          <w:u w:val="single"/>
        </w:rPr>
      </w:pPr>
      <w:bookmarkStart w:id="12" w:name="_Toc316503611"/>
      <w:r w:rsidRPr="004F4AF8">
        <w:rPr>
          <w:rFonts w:ascii="Tahoma" w:hAnsi="Tahoma" w:cs="Tahoma"/>
          <w:b/>
          <w:color w:val="004990"/>
          <w:sz w:val="22"/>
          <w:szCs w:val="22"/>
          <w:u w:val="single"/>
        </w:rPr>
        <w:t>Forma de Pago</w:t>
      </w:r>
      <w:bookmarkEnd w:id="12"/>
    </w:p>
    <w:p w14:paraId="43036F4C" w14:textId="77777777" w:rsidR="00612356" w:rsidRPr="00612356" w:rsidRDefault="00612356" w:rsidP="00612356">
      <w:pPr>
        <w:ind w:left="708" w:firstLine="708"/>
        <w:jc w:val="both"/>
        <w:rPr>
          <w:rFonts w:ascii="Tahoma" w:hAnsi="Tahoma" w:cs="Tahoma"/>
          <w:color w:val="004990"/>
          <w:sz w:val="22"/>
          <w:szCs w:val="22"/>
        </w:rPr>
      </w:pPr>
    </w:p>
    <w:p w14:paraId="75D194A4" w14:textId="77777777" w:rsidR="00612356" w:rsidRPr="00612356" w:rsidRDefault="00612356" w:rsidP="00612356">
      <w:pPr>
        <w:ind w:left="708" w:firstLine="426"/>
        <w:jc w:val="both"/>
        <w:rPr>
          <w:rFonts w:ascii="Tahoma" w:hAnsi="Tahoma" w:cs="Tahoma"/>
          <w:color w:val="004990"/>
          <w:sz w:val="22"/>
          <w:szCs w:val="22"/>
          <w:lang w:val="es-BO"/>
        </w:rPr>
      </w:pPr>
      <w:r w:rsidRPr="00612356">
        <w:rPr>
          <w:rFonts w:ascii="Tahoma" w:hAnsi="Tahoma" w:cs="Tahoma"/>
          <w:color w:val="004990"/>
          <w:sz w:val="22"/>
          <w:szCs w:val="22"/>
          <w:lang w:val="es-BO"/>
        </w:rPr>
        <w:t>La forma de pago será realizada de la siguiente forma:</w:t>
      </w:r>
    </w:p>
    <w:p w14:paraId="04405636" w14:textId="77777777" w:rsidR="00612356" w:rsidRPr="00612356" w:rsidRDefault="00612356" w:rsidP="00612356">
      <w:pPr>
        <w:ind w:left="708" w:firstLine="708"/>
        <w:jc w:val="both"/>
        <w:rPr>
          <w:rFonts w:ascii="Tahoma" w:hAnsi="Tahoma" w:cs="Tahoma"/>
          <w:color w:val="004990"/>
          <w:sz w:val="22"/>
          <w:szCs w:val="22"/>
          <w:lang w:val="es-BO"/>
        </w:rPr>
      </w:pPr>
    </w:p>
    <w:p w14:paraId="33380832" w14:textId="77777777" w:rsidR="00612356" w:rsidRPr="000A01B5" w:rsidRDefault="000A01B5" w:rsidP="002C1093">
      <w:pPr>
        <w:numPr>
          <w:ilvl w:val="0"/>
          <w:numId w:val="35"/>
        </w:numPr>
        <w:ind w:left="1418"/>
        <w:jc w:val="both"/>
        <w:rPr>
          <w:rFonts w:ascii="Tahoma" w:hAnsi="Tahoma" w:cs="Tahoma"/>
          <w:color w:val="004990"/>
          <w:sz w:val="22"/>
          <w:szCs w:val="22"/>
          <w:lang w:val="es-BO"/>
        </w:rPr>
      </w:pPr>
      <w:r w:rsidRPr="000A01B5">
        <w:rPr>
          <w:rFonts w:ascii="Tahoma" w:hAnsi="Tahoma" w:cs="Tahoma"/>
          <w:color w:val="004990"/>
          <w:sz w:val="22"/>
          <w:szCs w:val="22"/>
          <w:lang w:val="es-BO"/>
        </w:rPr>
        <w:t>A</w:t>
      </w:r>
      <w:r w:rsidR="00BC6E17" w:rsidRPr="000A01B5">
        <w:rPr>
          <w:rFonts w:ascii="Tahoma" w:hAnsi="Tahoma" w:cs="Tahoma"/>
          <w:color w:val="004990"/>
          <w:sz w:val="22"/>
          <w:szCs w:val="22"/>
          <w:lang w:val="es-BO"/>
        </w:rPr>
        <w:t>l contado</w:t>
      </w:r>
      <w:r w:rsidRPr="000A01B5">
        <w:rPr>
          <w:rFonts w:ascii="Tahoma" w:hAnsi="Tahoma" w:cs="Tahoma"/>
          <w:color w:val="004990"/>
          <w:sz w:val="22"/>
          <w:szCs w:val="22"/>
          <w:lang w:val="es-BO"/>
        </w:rPr>
        <w:t xml:space="preserve"> mediante un solo pago anual por adelantado</w:t>
      </w:r>
    </w:p>
    <w:p w14:paraId="079F30F2" w14:textId="77777777" w:rsidR="00612356" w:rsidRPr="00612356" w:rsidRDefault="00612356" w:rsidP="00612356">
      <w:pPr>
        <w:ind w:left="708" w:firstLine="708"/>
        <w:jc w:val="both"/>
        <w:rPr>
          <w:rFonts w:ascii="Tahoma" w:hAnsi="Tahoma" w:cs="Tahoma"/>
          <w:color w:val="004990"/>
          <w:sz w:val="22"/>
          <w:szCs w:val="22"/>
          <w:lang w:val="es-BO"/>
        </w:rPr>
      </w:pPr>
    </w:p>
    <w:p w14:paraId="01257209" w14:textId="77777777" w:rsidR="008F291D" w:rsidRPr="00612356" w:rsidRDefault="008F291D" w:rsidP="004D07BD">
      <w:pPr>
        <w:ind w:left="708" w:firstLine="708"/>
        <w:jc w:val="both"/>
        <w:rPr>
          <w:rFonts w:ascii="Tahoma" w:hAnsi="Tahoma" w:cs="Tahoma"/>
          <w:color w:val="004990"/>
          <w:sz w:val="22"/>
          <w:szCs w:val="22"/>
        </w:rPr>
      </w:pPr>
    </w:p>
    <w:p w14:paraId="149466A3" w14:textId="77777777" w:rsidR="008F291D" w:rsidRDefault="008F291D" w:rsidP="004D07BD">
      <w:pPr>
        <w:ind w:left="708" w:firstLine="708"/>
        <w:jc w:val="both"/>
        <w:rPr>
          <w:rFonts w:ascii="Tahoma" w:hAnsi="Tahoma" w:cs="Tahoma"/>
          <w:color w:val="004990"/>
          <w:sz w:val="22"/>
          <w:szCs w:val="22"/>
          <w:lang w:val="es-BO"/>
        </w:rPr>
      </w:pPr>
    </w:p>
    <w:p w14:paraId="1C324ADE" w14:textId="77777777" w:rsidR="008F291D" w:rsidRPr="004D07BD" w:rsidRDefault="00CA49CA" w:rsidP="004D07BD">
      <w:pPr>
        <w:ind w:left="708" w:firstLine="708"/>
        <w:jc w:val="both"/>
        <w:rPr>
          <w:rFonts w:cs="Arial"/>
          <w:sz w:val="18"/>
          <w:szCs w:val="18"/>
        </w:rPr>
      </w:pPr>
      <w:r>
        <w:rPr>
          <w:rFonts w:cs="Arial"/>
          <w:sz w:val="18"/>
          <w:szCs w:val="18"/>
        </w:rPr>
        <w:t xml:space="preserve"> </w:t>
      </w:r>
    </w:p>
    <w:p w14:paraId="49E7A5E2" w14:textId="1CFFF3C8" w:rsidR="00B1226A" w:rsidRPr="004D07BD" w:rsidRDefault="00937E95" w:rsidP="00143312">
      <w:pPr>
        <w:rPr>
          <w:rFonts w:cs="Arial"/>
          <w:sz w:val="18"/>
          <w:szCs w:val="18"/>
        </w:rPr>
      </w:pPr>
      <w:r>
        <w:rPr>
          <w:rFonts w:cs="Arial"/>
          <w:sz w:val="18"/>
          <w:szCs w:val="18"/>
        </w:rPr>
        <w:br w:type="page"/>
      </w:r>
    </w:p>
    <w:p w14:paraId="5BD823CA" w14:textId="77777777" w:rsidR="00720446" w:rsidRDefault="00720446" w:rsidP="002C3600">
      <w:pPr>
        <w:pStyle w:val="Ttulo1"/>
        <w:numPr>
          <w:ilvl w:val="0"/>
          <w:numId w:val="0"/>
        </w:numPr>
        <w:jc w:val="center"/>
        <w:rPr>
          <w:color w:val="004990"/>
          <w:sz w:val="28"/>
          <w:szCs w:val="28"/>
          <w:u w:val="none"/>
        </w:rPr>
      </w:pPr>
      <w:bookmarkStart w:id="13" w:name="_Toc330030631"/>
    </w:p>
    <w:p w14:paraId="56D3B78D" w14:textId="77777777" w:rsidR="00C61025" w:rsidRPr="002275B2" w:rsidRDefault="00C61025" w:rsidP="002C3600">
      <w:pPr>
        <w:pStyle w:val="Ttulo1"/>
        <w:numPr>
          <w:ilvl w:val="0"/>
          <w:numId w:val="0"/>
        </w:numPr>
        <w:jc w:val="center"/>
        <w:rPr>
          <w:color w:val="004990"/>
          <w:sz w:val="28"/>
          <w:szCs w:val="28"/>
          <w:u w:val="none"/>
        </w:rPr>
      </w:pPr>
      <w:r w:rsidRPr="002275B2">
        <w:rPr>
          <w:color w:val="004990"/>
          <w:sz w:val="28"/>
          <w:szCs w:val="28"/>
          <w:u w:val="none"/>
        </w:rPr>
        <w:t>PARTE II</w:t>
      </w:r>
      <w:bookmarkEnd w:id="13"/>
    </w:p>
    <w:p w14:paraId="13357E02" w14:textId="77777777" w:rsidR="002C3600" w:rsidRDefault="002C3600" w:rsidP="002C3600">
      <w:pPr>
        <w:rPr>
          <w:sz w:val="28"/>
          <w:szCs w:val="28"/>
          <w:lang w:val="es-MX"/>
        </w:rPr>
      </w:pPr>
    </w:p>
    <w:p w14:paraId="0DE1E882" w14:textId="77777777" w:rsidR="00720446" w:rsidRPr="002275B2" w:rsidRDefault="00720446" w:rsidP="002C3600">
      <w:pPr>
        <w:rPr>
          <w:sz w:val="28"/>
          <w:szCs w:val="28"/>
          <w:lang w:val="es-MX"/>
        </w:rPr>
      </w:pPr>
    </w:p>
    <w:p w14:paraId="062FC7C8" w14:textId="77777777"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720FE7D8" w14:textId="77777777" w:rsidR="00393ED2" w:rsidRDefault="00393ED2" w:rsidP="00393ED2">
      <w:pPr>
        <w:rPr>
          <w:rFonts w:ascii="Tahoma" w:hAnsi="Tahoma" w:cs="Tahoma"/>
          <w:color w:val="004990"/>
          <w:lang w:val="pt-BR"/>
        </w:rPr>
      </w:pPr>
    </w:p>
    <w:p w14:paraId="6CAA6430" w14:textId="77777777" w:rsidR="00720446" w:rsidRDefault="00720446" w:rsidP="00393ED2">
      <w:pPr>
        <w:rPr>
          <w:rFonts w:ascii="Tahoma" w:hAnsi="Tahoma" w:cs="Tahoma"/>
          <w:color w:val="004990"/>
          <w:lang w:val="pt-BR"/>
        </w:rPr>
      </w:pPr>
    </w:p>
    <w:p w14:paraId="673E3F67" w14:textId="77777777" w:rsidR="00393ED2" w:rsidRPr="009C2DE5" w:rsidRDefault="00393ED2" w:rsidP="00393ED2">
      <w:pPr>
        <w:rPr>
          <w:rFonts w:ascii="Tahoma" w:hAnsi="Tahoma" w:cs="Tahoma"/>
          <w:color w:val="004990"/>
          <w:lang w:val="pt-BR"/>
        </w:rPr>
      </w:pPr>
    </w:p>
    <w:p w14:paraId="5A134F06" w14:textId="77777777" w:rsidR="00393ED2" w:rsidRPr="009C2DE5" w:rsidRDefault="00393ED2" w:rsidP="00393ED2">
      <w:pPr>
        <w:pStyle w:val="TITULOS"/>
        <w:numPr>
          <w:ilvl w:val="0"/>
          <w:numId w:val="41"/>
        </w:numPr>
        <w:spacing w:after="0"/>
        <w:ind w:left="426" w:hanging="426"/>
        <w:rPr>
          <w:rFonts w:ascii="Tahoma" w:hAnsi="Tahoma" w:cs="Tahoma"/>
          <w:color w:val="004990"/>
          <w:sz w:val="22"/>
          <w:szCs w:val="22"/>
        </w:rPr>
      </w:pPr>
      <w:bookmarkStart w:id="14" w:name="_Toc309124151"/>
      <w:r w:rsidRPr="009C2DE5">
        <w:rPr>
          <w:rFonts w:ascii="Tahoma" w:hAnsi="Tahoma" w:cs="Tahoma"/>
          <w:color w:val="004990"/>
          <w:sz w:val="22"/>
          <w:szCs w:val="22"/>
        </w:rPr>
        <w:t>CONDICIONES PARA LA PRESENTACIÓN DE PROPUESTAS TÉCNICAS</w:t>
      </w:r>
      <w:bookmarkEnd w:id="14"/>
    </w:p>
    <w:p w14:paraId="31CB75A4" w14:textId="77777777" w:rsidR="00393ED2" w:rsidRPr="009C2DE5" w:rsidRDefault="00393ED2" w:rsidP="00393ED2">
      <w:pPr>
        <w:pStyle w:val="Continuarlista"/>
        <w:ind w:left="426"/>
        <w:rPr>
          <w:rFonts w:ascii="Tahoma" w:hAnsi="Tahoma" w:cs="Tahoma"/>
          <w:color w:val="004990"/>
          <w:sz w:val="22"/>
          <w:szCs w:val="22"/>
          <w:lang w:val="es-ES_tradnl" w:bidi="en-US"/>
        </w:rPr>
      </w:pPr>
    </w:p>
    <w:p w14:paraId="41A12EBC" w14:textId="1BB47E25" w:rsidR="00CD232F" w:rsidRPr="00CD232F" w:rsidRDefault="00A11701" w:rsidP="00CD232F">
      <w:pPr>
        <w:pStyle w:val="Continuarlista"/>
        <w:ind w:left="426"/>
        <w:rPr>
          <w:rFonts w:ascii="Tahoma" w:hAnsi="Tahoma" w:cs="Tahoma"/>
          <w:color w:val="004990"/>
          <w:sz w:val="22"/>
          <w:szCs w:val="22"/>
          <w:lang w:val="es-ES" w:bidi="en-US"/>
        </w:rPr>
      </w:pPr>
      <w:r>
        <w:rPr>
          <w:rFonts w:ascii="Tahoma" w:hAnsi="Tahoma" w:cs="Tahoma"/>
          <w:color w:val="004990"/>
          <w:sz w:val="22"/>
          <w:szCs w:val="22"/>
          <w:lang w:val="es-ES" w:bidi="en-US"/>
        </w:rPr>
        <w:t xml:space="preserve">El </w:t>
      </w:r>
      <w:r w:rsidR="00CD232F">
        <w:rPr>
          <w:rFonts w:ascii="Tahoma" w:hAnsi="Tahoma" w:cs="Tahoma"/>
          <w:color w:val="004990"/>
          <w:sz w:val="22"/>
          <w:szCs w:val="22"/>
          <w:lang w:val="es-ES" w:bidi="en-US"/>
        </w:rPr>
        <w:t>oferente</w:t>
      </w:r>
      <w:r>
        <w:rPr>
          <w:rFonts w:ascii="Tahoma" w:hAnsi="Tahoma" w:cs="Tahoma"/>
          <w:color w:val="004990"/>
          <w:sz w:val="22"/>
          <w:szCs w:val="22"/>
          <w:lang w:val="es-ES" w:bidi="en-US"/>
        </w:rPr>
        <w:t xml:space="preserve"> debe</w:t>
      </w:r>
      <w:r w:rsidR="00CD232F">
        <w:rPr>
          <w:rFonts w:ascii="Tahoma" w:hAnsi="Tahoma" w:cs="Tahoma"/>
          <w:color w:val="004990"/>
          <w:sz w:val="22"/>
          <w:szCs w:val="22"/>
          <w:lang w:val="es-ES" w:bidi="en-US"/>
        </w:rPr>
        <w:t xml:space="preserve"> ser </w:t>
      </w:r>
      <w:r>
        <w:rPr>
          <w:rFonts w:ascii="Tahoma" w:hAnsi="Tahoma" w:cs="Tahoma"/>
          <w:color w:val="004990"/>
          <w:sz w:val="22"/>
          <w:szCs w:val="22"/>
          <w:lang w:val="es-ES" w:bidi="en-US"/>
        </w:rPr>
        <w:t>Persona</w:t>
      </w:r>
      <w:r w:rsidR="00CD232F" w:rsidRPr="00CD232F">
        <w:rPr>
          <w:rFonts w:ascii="Tahoma" w:hAnsi="Tahoma" w:cs="Tahoma"/>
          <w:color w:val="004990"/>
          <w:sz w:val="22"/>
          <w:szCs w:val="22"/>
          <w:lang w:val="es-ES" w:bidi="en-US"/>
        </w:rPr>
        <w:t xml:space="preserve"> Jurídica, </w:t>
      </w:r>
      <w:r>
        <w:rPr>
          <w:rFonts w:ascii="Tahoma" w:hAnsi="Tahoma" w:cs="Tahoma"/>
          <w:color w:val="004990"/>
          <w:sz w:val="22"/>
          <w:szCs w:val="22"/>
          <w:lang w:val="es-ES" w:bidi="en-US"/>
        </w:rPr>
        <w:t>legalmente habilitada</w:t>
      </w:r>
      <w:r w:rsidR="00CD232F" w:rsidRPr="00CD232F">
        <w:rPr>
          <w:rFonts w:ascii="Tahoma" w:hAnsi="Tahoma" w:cs="Tahoma"/>
          <w:color w:val="004990"/>
          <w:sz w:val="22"/>
          <w:szCs w:val="22"/>
          <w:lang w:val="es-ES" w:bidi="en-US"/>
        </w:rPr>
        <w:t xml:space="preserve"> </w:t>
      </w:r>
      <w:r>
        <w:rPr>
          <w:rFonts w:ascii="Tahoma" w:hAnsi="Tahoma" w:cs="Tahoma"/>
          <w:color w:val="004990"/>
          <w:sz w:val="22"/>
          <w:szCs w:val="22"/>
          <w:lang w:val="es-ES" w:bidi="en-US"/>
        </w:rPr>
        <w:t>y certificada</w:t>
      </w:r>
      <w:r w:rsidR="00CD232F" w:rsidRPr="00CD232F">
        <w:rPr>
          <w:rFonts w:ascii="Tahoma" w:hAnsi="Tahoma" w:cs="Tahoma"/>
          <w:color w:val="004990"/>
          <w:sz w:val="22"/>
          <w:szCs w:val="22"/>
          <w:lang w:val="es-ES" w:bidi="en-US"/>
        </w:rPr>
        <w:t xml:space="preserve"> por la APS con Calificación  mínima de A +; nomenclatura </w:t>
      </w:r>
      <w:proofErr w:type="spellStart"/>
      <w:r w:rsidR="00CD232F" w:rsidRPr="00CD232F">
        <w:rPr>
          <w:rFonts w:ascii="Tahoma" w:hAnsi="Tahoma" w:cs="Tahoma"/>
          <w:color w:val="004990"/>
          <w:sz w:val="22"/>
          <w:szCs w:val="22"/>
          <w:lang w:val="es-ES" w:bidi="en-US"/>
        </w:rPr>
        <w:t>Fitch</w:t>
      </w:r>
      <w:proofErr w:type="spellEnd"/>
      <w:r w:rsidR="00CD232F" w:rsidRPr="00CD232F">
        <w:rPr>
          <w:rFonts w:ascii="Tahoma" w:hAnsi="Tahoma" w:cs="Tahoma"/>
          <w:color w:val="004990"/>
          <w:sz w:val="22"/>
          <w:szCs w:val="22"/>
          <w:lang w:val="es-ES" w:bidi="en-US"/>
        </w:rPr>
        <w:t xml:space="preserve">, </w:t>
      </w:r>
      <w:proofErr w:type="spellStart"/>
      <w:r w:rsidR="00CD232F" w:rsidRPr="00CD232F">
        <w:rPr>
          <w:rFonts w:ascii="Tahoma" w:hAnsi="Tahoma" w:cs="Tahoma"/>
          <w:color w:val="004990"/>
          <w:sz w:val="22"/>
          <w:szCs w:val="22"/>
          <w:lang w:val="es-ES" w:bidi="en-US"/>
        </w:rPr>
        <w:t>Moodis</w:t>
      </w:r>
      <w:proofErr w:type="spellEnd"/>
      <w:r w:rsidR="00CD232F" w:rsidRPr="00CD232F">
        <w:rPr>
          <w:rFonts w:ascii="Tahoma" w:hAnsi="Tahoma" w:cs="Tahoma"/>
          <w:color w:val="004990"/>
          <w:sz w:val="22"/>
          <w:szCs w:val="22"/>
          <w:lang w:val="es-ES" w:bidi="en-US"/>
        </w:rPr>
        <w:t xml:space="preserve"> y/o </w:t>
      </w:r>
      <w:proofErr w:type="spellStart"/>
      <w:r w:rsidR="00CD232F" w:rsidRPr="00CD232F">
        <w:rPr>
          <w:rFonts w:ascii="Tahoma" w:hAnsi="Tahoma" w:cs="Tahoma"/>
          <w:color w:val="004990"/>
          <w:sz w:val="22"/>
          <w:szCs w:val="22"/>
          <w:lang w:val="es-ES" w:bidi="en-US"/>
        </w:rPr>
        <w:t>Estandar</w:t>
      </w:r>
      <w:proofErr w:type="spellEnd"/>
      <w:r w:rsidR="00CD232F" w:rsidRPr="00CD232F">
        <w:rPr>
          <w:rFonts w:ascii="Tahoma" w:hAnsi="Tahoma" w:cs="Tahoma"/>
          <w:color w:val="004990"/>
          <w:sz w:val="22"/>
          <w:szCs w:val="22"/>
          <w:lang w:val="es-ES" w:bidi="en-US"/>
        </w:rPr>
        <w:t xml:space="preserve"> &amp; </w:t>
      </w:r>
      <w:proofErr w:type="spellStart"/>
      <w:r w:rsidR="00CD232F" w:rsidRPr="00CD232F">
        <w:rPr>
          <w:rFonts w:ascii="Tahoma" w:hAnsi="Tahoma" w:cs="Tahoma"/>
          <w:color w:val="004990"/>
          <w:sz w:val="22"/>
          <w:szCs w:val="22"/>
          <w:lang w:val="es-ES" w:bidi="en-US"/>
        </w:rPr>
        <w:t>Poors</w:t>
      </w:r>
      <w:proofErr w:type="spellEnd"/>
      <w:r w:rsidR="00CD232F" w:rsidRPr="00CD232F">
        <w:rPr>
          <w:rFonts w:ascii="Tahoma" w:hAnsi="Tahoma" w:cs="Tahoma"/>
          <w:color w:val="004990"/>
          <w:sz w:val="22"/>
          <w:szCs w:val="22"/>
          <w:lang w:val="es-ES" w:bidi="en-US"/>
        </w:rPr>
        <w:t xml:space="preserve"> y deberá ser respaldado por el Informe de Calificación con una fecha no mayor a seis meses desde la fecha de presentación d</w:t>
      </w:r>
      <w:r>
        <w:rPr>
          <w:rFonts w:ascii="Tahoma" w:hAnsi="Tahoma" w:cs="Tahoma"/>
          <w:color w:val="004990"/>
          <w:sz w:val="22"/>
          <w:szCs w:val="22"/>
          <w:lang w:val="es-ES" w:bidi="en-US"/>
        </w:rPr>
        <w:t>e la propuesta</w:t>
      </w:r>
      <w:r w:rsidR="00CD232F" w:rsidRPr="00CD232F">
        <w:rPr>
          <w:rFonts w:ascii="Tahoma" w:hAnsi="Tahoma" w:cs="Tahoma"/>
          <w:color w:val="004990"/>
          <w:sz w:val="22"/>
          <w:szCs w:val="22"/>
          <w:lang w:val="es-ES" w:bidi="en-US"/>
        </w:rPr>
        <w:t xml:space="preserve">; para prestar servicios en el </w:t>
      </w:r>
      <w:proofErr w:type="spellStart"/>
      <w:r w:rsidR="00CD232F" w:rsidRPr="00CD232F">
        <w:rPr>
          <w:rFonts w:ascii="Tahoma" w:hAnsi="Tahoma" w:cs="Tahoma"/>
          <w:color w:val="004990"/>
          <w:sz w:val="22"/>
          <w:szCs w:val="22"/>
          <w:lang w:val="es-ES" w:bidi="en-US"/>
        </w:rPr>
        <w:t>rubo</w:t>
      </w:r>
      <w:proofErr w:type="spellEnd"/>
      <w:r w:rsidR="00CD232F" w:rsidRPr="00CD232F">
        <w:rPr>
          <w:rFonts w:ascii="Tahoma" w:hAnsi="Tahoma" w:cs="Tahoma"/>
          <w:color w:val="004990"/>
          <w:sz w:val="22"/>
          <w:szCs w:val="22"/>
          <w:lang w:val="es-ES" w:bidi="en-US"/>
        </w:rPr>
        <w:t xml:space="preserve"> asegurador</w:t>
      </w:r>
      <w:r w:rsidR="00CD232F">
        <w:rPr>
          <w:rFonts w:ascii="Tahoma" w:hAnsi="Tahoma" w:cs="Tahoma"/>
          <w:color w:val="004990"/>
          <w:sz w:val="22"/>
          <w:szCs w:val="22"/>
          <w:lang w:val="es-ES" w:bidi="en-US"/>
        </w:rPr>
        <w:t>,</w:t>
      </w:r>
      <w:r>
        <w:rPr>
          <w:rFonts w:ascii="Tahoma" w:hAnsi="Tahoma" w:cs="Tahoma"/>
          <w:color w:val="004990"/>
          <w:sz w:val="22"/>
          <w:szCs w:val="22"/>
          <w:lang w:val="es-ES" w:bidi="en-US"/>
        </w:rPr>
        <w:t xml:space="preserve"> debidamente establecida y que cuente</w:t>
      </w:r>
      <w:r w:rsidR="00CD232F" w:rsidRPr="00CD232F">
        <w:rPr>
          <w:rFonts w:ascii="Tahoma" w:hAnsi="Tahoma" w:cs="Tahoma"/>
          <w:color w:val="004990"/>
          <w:sz w:val="22"/>
          <w:szCs w:val="22"/>
          <w:lang w:val="es-ES" w:bidi="en-US"/>
        </w:rPr>
        <w:t xml:space="preserve"> con la experiencia mínima de cinco años o más en el rubro de telecomunicaciones o sector afín respaldado mediante un </w:t>
      </w:r>
      <w:proofErr w:type="spellStart"/>
      <w:r w:rsidR="00CD232F" w:rsidRPr="00CD232F">
        <w:rPr>
          <w:rFonts w:ascii="Tahoma" w:hAnsi="Tahoma" w:cs="Tahoma"/>
          <w:color w:val="004990"/>
          <w:sz w:val="22"/>
          <w:szCs w:val="22"/>
          <w:lang w:val="es-ES" w:bidi="en-US"/>
        </w:rPr>
        <w:t>Curriculum</w:t>
      </w:r>
      <w:proofErr w:type="spellEnd"/>
      <w:r w:rsidR="00CD232F" w:rsidRPr="00CD232F">
        <w:rPr>
          <w:rFonts w:ascii="Tahoma" w:hAnsi="Tahoma" w:cs="Tahoma"/>
          <w:color w:val="004990"/>
          <w:sz w:val="22"/>
          <w:szCs w:val="22"/>
          <w:lang w:val="es-ES" w:bidi="en-US"/>
        </w:rPr>
        <w:t xml:space="preserve"> de Experiencia de la Empresa o del Grupo Empresarial. </w:t>
      </w:r>
    </w:p>
    <w:p w14:paraId="5F8AC98C" w14:textId="77777777" w:rsidR="00CD232F" w:rsidRPr="00CD232F" w:rsidRDefault="00CD232F" w:rsidP="00CD232F">
      <w:pPr>
        <w:pStyle w:val="Continuarlista"/>
        <w:ind w:left="426"/>
        <w:rPr>
          <w:rFonts w:ascii="Tahoma" w:hAnsi="Tahoma" w:cs="Tahoma"/>
          <w:color w:val="004990"/>
          <w:sz w:val="22"/>
          <w:szCs w:val="22"/>
          <w:lang w:val="es-ES" w:bidi="en-US"/>
        </w:rPr>
      </w:pPr>
    </w:p>
    <w:p w14:paraId="6A62E53C" w14:textId="00CBDC86" w:rsidR="00CD232F" w:rsidRPr="00CD232F" w:rsidRDefault="00CD232F" w:rsidP="00CD232F">
      <w:pPr>
        <w:pStyle w:val="Continuarlista"/>
        <w:ind w:left="426"/>
        <w:rPr>
          <w:rFonts w:ascii="Tahoma" w:hAnsi="Tahoma" w:cs="Tahoma"/>
          <w:color w:val="004990"/>
          <w:sz w:val="22"/>
          <w:szCs w:val="22"/>
          <w:lang w:val="es-ES" w:bidi="en-US"/>
        </w:rPr>
      </w:pPr>
      <w:r w:rsidRPr="00CD232F">
        <w:rPr>
          <w:rFonts w:ascii="Tahoma" w:hAnsi="Tahoma" w:cs="Tahoma"/>
          <w:color w:val="004990"/>
          <w:sz w:val="22"/>
          <w:szCs w:val="22"/>
          <w:lang w:val="es-ES" w:bidi="en-US"/>
        </w:rPr>
        <w:t xml:space="preserve">Asimismo, </w:t>
      </w:r>
      <w:r w:rsidR="00A11701">
        <w:rPr>
          <w:rFonts w:ascii="Tahoma" w:hAnsi="Tahoma" w:cs="Tahoma"/>
          <w:color w:val="004990"/>
          <w:sz w:val="22"/>
          <w:szCs w:val="22"/>
          <w:lang w:val="es-ES" w:bidi="en-US"/>
        </w:rPr>
        <w:t>el oferente debe</w:t>
      </w:r>
      <w:r w:rsidRPr="00CD232F">
        <w:rPr>
          <w:rFonts w:ascii="Tahoma" w:hAnsi="Tahoma" w:cs="Tahoma"/>
          <w:color w:val="004990"/>
          <w:sz w:val="22"/>
          <w:szCs w:val="22"/>
          <w:lang w:val="es-ES" w:bidi="en-US"/>
        </w:rPr>
        <w:t xml:space="preserve"> contar con Capacidad Patrimonial que sustente la Cuenta Entel S.A.; para lo cual deberá presentar como respaldo, la Fotocopia del Certificado Único emitido por la APS, actualizado a la fecha de presentación. </w:t>
      </w:r>
    </w:p>
    <w:p w14:paraId="656CF3F6" w14:textId="77777777"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w:t>
      </w:r>
      <w:r w:rsidR="0010018A">
        <w:rPr>
          <w:rFonts w:ascii="Tahoma" w:hAnsi="Tahoma" w:cs="Tahoma"/>
          <w:color w:val="004990"/>
          <w:sz w:val="22"/>
          <w:szCs w:val="22"/>
          <w:lang w:val="es-ES_tradnl" w:bidi="en-US"/>
        </w:rPr>
        <w:t>Contratación</w:t>
      </w:r>
      <w:r w:rsidRPr="009C2DE5">
        <w:rPr>
          <w:rFonts w:ascii="Tahoma" w:hAnsi="Tahoma" w:cs="Tahoma"/>
          <w:color w:val="004990"/>
          <w:sz w:val="22"/>
          <w:szCs w:val="22"/>
          <w:lang w:val="es-ES_tradnl" w:bidi="en-US"/>
        </w:rPr>
        <w:t xml:space="preserve">. </w:t>
      </w:r>
      <w:r w:rsidRPr="009C2DE5">
        <w:rPr>
          <w:rFonts w:ascii="Tahoma" w:hAnsi="Tahoma" w:cs="Tahoma"/>
          <w:i/>
          <w:color w:val="004990"/>
          <w:sz w:val="22"/>
          <w:szCs w:val="22"/>
          <w:highlight w:val="lightGray"/>
          <w:lang w:val="es-ES_tradnl" w:bidi="en-US"/>
        </w:rPr>
        <w:t>(MANDATORIO)</w:t>
      </w:r>
    </w:p>
    <w:p w14:paraId="1FD806FA" w14:textId="75B1FBFB"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CALIFICABLE se basarán en la tabla de calificación.</w:t>
      </w:r>
    </w:p>
    <w:p w14:paraId="3D9059CC" w14:textId="77777777"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14:paraId="65D1AAB1" w14:textId="77777777" w:rsidR="00393ED2" w:rsidRPr="009C2DE5" w:rsidRDefault="00393ED2" w:rsidP="00393ED2">
      <w:pPr>
        <w:ind w:left="295" w:firstLine="708"/>
        <w:rPr>
          <w:rFonts w:ascii="Tahoma" w:hAnsi="Tahoma" w:cs="Tahoma"/>
          <w:color w:val="004990"/>
          <w:lang w:val="es-ES_tradnl"/>
        </w:rPr>
      </w:pPr>
      <w:r w:rsidRPr="009C2DE5">
        <w:rPr>
          <w:rFonts w:ascii="Tahoma" w:hAnsi="Tahoma" w:cs="Tahoma"/>
          <w:color w:val="004990"/>
          <w:lang w:val="es-ES_tradnl"/>
        </w:rPr>
        <w:t>Referencias:</w:t>
      </w:r>
    </w:p>
    <w:p w14:paraId="378E425C" w14:textId="77777777" w:rsidR="00393ED2" w:rsidRPr="009C2DE5" w:rsidRDefault="00612A87"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393ED2" w:rsidRPr="009C2DE5">
        <w:rPr>
          <w:rFonts w:ascii="Tahoma" w:hAnsi="Tahoma" w:cs="Tahoma"/>
          <w:color w:val="004990"/>
          <w:lang w:val="es-ES_tradnl"/>
        </w:rPr>
        <w:instrText xml:space="preserve"> FORMCHECKBOX </w:instrText>
      </w:r>
      <w:r w:rsidR="005D30E3">
        <w:rPr>
          <w:rFonts w:ascii="Tahoma" w:hAnsi="Tahoma" w:cs="Tahoma"/>
          <w:color w:val="004990"/>
          <w:lang w:val="es-ES_tradnl"/>
        </w:rPr>
      </w:r>
      <w:r w:rsidR="005D30E3">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Requerido por ENTEL S.A.</w:t>
      </w:r>
    </w:p>
    <w:p w14:paraId="67949923" w14:textId="77777777" w:rsidR="00393ED2" w:rsidRPr="009C2DE5" w:rsidRDefault="00612A87"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00393ED2" w:rsidRPr="009C2DE5">
        <w:rPr>
          <w:rFonts w:ascii="Tahoma" w:hAnsi="Tahoma" w:cs="Tahoma"/>
          <w:color w:val="004990"/>
          <w:lang w:val="es-ES_tradnl"/>
        </w:rPr>
        <w:instrText xml:space="preserve"> FORMCHECKBOX </w:instrText>
      </w:r>
      <w:r w:rsidR="005D30E3">
        <w:rPr>
          <w:rFonts w:ascii="Tahoma" w:hAnsi="Tahoma" w:cs="Tahoma"/>
          <w:color w:val="004990"/>
          <w:lang w:val="es-ES_tradnl"/>
        </w:rPr>
      </w:r>
      <w:r w:rsidR="005D30E3">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No requerido por ENTEL S.A.</w:t>
      </w:r>
    </w:p>
    <w:p w14:paraId="4AC3CC20" w14:textId="77777777" w:rsidR="00393ED2" w:rsidRPr="009C2DE5" w:rsidRDefault="00393ED2" w:rsidP="00393ED2">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547ABD7E" w14:textId="77777777" w:rsidR="00393ED2" w:rsidRPr="009C2DE5" w:rsidRDefault="00393ED2" w:rsidP="00393ED2">
      <w:pPr>
        <w:jc w:val="both"/>
        <w:rPr>
          <w:rFonts w:ascii="Tahoma" w:hAnsi="Tahoma" w:cs="Tahoma"/>
          <w:color w:val="004990"/>
          <w:lang w:val="es-ES_tradnl"/>
        </w:rPr>
      </w:pPr>
    </w:p>
    <w:p w14:paraId="03C46AC3" w14:textId="77777777" w:rsidR="00393ED2" w:rsidRPr="009C2DE5" w:rsidRDefault="00393ED2" w:rsidP="00393ED2">
      <w:pPr>
        <w:pStyle w:val="Continuarlista"/>
        <w:spacing w:after="0"/>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Realizar una descripción de lo solicitado, su distribución geográfica (si corresponde), cuadro con requerimientos específicos:  </w:t>
      </w:r>
    </w:p>
    <w:tbl>
      <w:tblPr>
        <w:tblW w:w="6734" w:type="dxa"/>
        <w:tblInd w:w="1416" w:type="dxa"/>
        <w:tblCellMar>
          <w:left w:w="70" w:type="dxa"/>
          <w:right w:w="70" w:type="dxa"/>
        </w:tblCellMar>
        <w:tblLook w:val="04A0" w:firstRow="1" w:lastRow="0" w:firstColumn="1" w:lastColumn="0" w:noHBand="0" w:noVBand="1"/>
      </w:tblPr>
      <w:tblGrid>
        <w:gridCol w:w="6734"/>
      </w:tblGrid>
      <w:tr w:rsidR="00393ED2" w:rsidRPr="009C2DE5" w14:paraId="3E00602E" w14:textId="77777777" w:rsidTr="00BE7D3A">
        <w:trPr>
          <w:trHeight w:val="300"/>
        </w:trPr>
        <w:tc>
          <w:tcPr>
            <w:tcW w:w="6734" w:type="dxa"/>
            <w:tcBorders>
              <w:top w:val="nil"/>
              <w:left w:val="nil"/>
              <w:bottom w:val="nil"/>
              <w:right w:val="nil"/>
            </w:tcBorders>
          </w:tcPr>
          <w:p w14:paraId="5FD26844" w14:textId="77777777" w:rsidR="00393ED2" w:rsidRDefault="00393ED2" w:rsidP="00BE7D3A">
            <w:pPr>
              <w:jc w:val="center"/>
              <w:rPr>
                <w:rFonts w:ascii="Tahoma" w:hAnsi="Tahoma" w:cs="Tahoma"/>
                <w:b/>
                <w:color w:val="004990"/>
                <w:lang w:val="es-ES_tradnl"/>
              </w:rPr>
            </w:pPr>
          </w:p>
          <w:p w14:paraId="25F6E906" w14:textId="77777777" w:rsidR="00720446" w:rsidRDefault="00720446" w:rsidP="00BE7D3A">
            <w:pPr>
              <w:jc w:val="center"/>
              <w:rPr>
                <w:rFonts w:ascii="Tahoma" w:hAnsi="Tahoma" w:cs="Tahoma"/>
                <w:b/>
                <w:color w:val="004990"/>
                <w:lang w:val="es-ES_tradnl"/>
              </w:rPr>
            </w:pPr>
          </w:p>
          <w:p w14:paraId="0C564960" w14:textId="77777777" w:rsidR="00720446" w:rsidRDefault="00720446" w:rsidP="00BE7D3A">
            <w:pPr>
              <w:jc w:val="center"/>
              <w:rPr>
                <w:rFonts w:ascii="Tahoma" w:hAnsi="Tahoma" w:cs="Tahoma"/>
                <w:b/>
                <w:color w:val="004990"/>
                <w:lang w:val="es-ES_tradnl"/>
              </w:rPr>
            </w:pPr>
          </w:p>
          <w:p w14:paraId="65499235" w14:textId="77777777" w:rsidR="00720446" w:rsidRDefault="00720446" w:rsidP="00BE7D3A">
            <w:pPr>
              <w:jc w:val="center"/>
              <w:rPr>
                <w:rFonts w:ascii="Tahoma" w:hAnsi="Tahoma" w:cs="Tahoma"/>
                <w:b/>
                <w:color w:val="004990"/>
                <w:lang w:val="es-ES_tradnl"/>
              </w:rPr>
            </w:pPr>
          </w:p>
          <w:p w14:paraId="2140621B" w14:textId="77777777" w:rsidR="00720446" w:rsidRPr="009C2DE5" w:rsidRDefault="00720446" w:rsidP="00BE7D3A">
            <w:pPr>
              <w:jc w:val="center"/>
              <w:rPr>
                <w:rFonts w:ascii="Tahoma" w:hAnsi="Tahoma" w:cs="Tahoma"/>
                <w:b/>
                <w:color w:val="004990"/>
                <w:lang w:val="es-ES_tradnl"/>
              </w:rPr>
            </w:pPr>
          </w:p>
        </w:tc>
      </w:tr>
    </w:tbl>
    <w:p w14:paraId="2F768B4B" w14:textId="77777777" w:rsidR="00393ED2" w:rsidRPr="009C2DE5" w:rsidRDefault="00393ED2" w:rsidP="00393ED2">
      <w:pPr>
        <w:pStyle w:val="Prrafodelista"/>
        <w:spacing w:line="240" w:lineRule="atLeast"/>
        <w:ind w:left="1843"/>
        <w:rPr>
          <w:rFonts w:ascii="Tahoma" w:hAnsi="Tahoma" w:cs="Tahoma"/>
          <w:color w:val="004990"/>
          <w:lang w:val="es-ES_tradnl"/>
        </w:rPr>
      </w:pPr>
    </w:p>
    <w:tbl>
      <w:tblPr>
        <w:tblW w:w="36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2256"/>
        <w:gridCol w:w="967"/>
        <w:gridCol w:w="1663"/>
        <w:gridCol w:w="1412"/>
      </w:tblGrid>
      <w:tr w:rsidR="00652C50" w:rsidRPr="009C2DE5" w14:paraId="5AA72C51" w14:textId="77777777" w:rsidTr="00B71C37">
        <w:trPr>
          <w:trHeight w:val="910"/>
          <w:jc w:val="center"/>
        </w:trPr>
        <w:tc>
          <w:tcPr>
            <w:tcW w:w="422"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71CA9A21" w14:textId="77777777" w:rsidR="001D6B73" w:rsidRPr="00363D85" w:rsidRDefault="001D6B73" w:rsidP="00BE7D3A">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lastRenderedPageBreak/>
              <w:t>No.</w:t>
            </w:r>
          </w:p>
        </w:tc>
        <w:tc>
          <w:tcPr>
            <w:tcW w:w="1640"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0487D4AF" w14:textId="77777777" w:rsidR="001D6B73" w:rsidRPr="00363D85" w:rsidRDefault="001D6B73" w:rsidP="00BE7D3A">
            <w:pPr>
              <w:jc w:val="center"/>
              <w:rPr>
                <w:rFonts w:ascii="Tahoma" w:hAnsi="Tahoma" w:cs="Tahoma"/>
                <w:b/>
                <w:color w:val="FFFFFF" w:themeColor="background1"/>
                <w:lang w:val="es-ES_tradnl"/>
              </w:rPr>
            </w:pPr>
            <w:proofErr w:type="spellStart"/>
            <w:r w:rsidRPr="00363D85">
              <w:rPr>
                <w:rFonts w:ascii="Tahoma" w:hAnsi="Tahoma" w:cs="Tahoma"/>
                <w:b/>
                <w:color w:val="FFFFFF" w:themeColor="background1"/>
                <w:lang w:val="es-ES_tradnl"/>
              </w:rPr>
              <w:t>Item</w:t>
            </w:r>
            <w:proofErr w:type="spellEnd"/>
          </w:p>
        </w:tc>
        <w:tc>
          <w:tcPr>
            <w:tcW w:w="703"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69F6F83E" w14:textId="77777777" w:rsidR="001D6B73" w:rsidRPr="00363D85" w:rsidRDefault="001D6B73" w:rsidP="00BE7D3A">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Cantidad</w:t>
            </w:r>
          </w:p>
        </w:tc>
        <w:tc>
          <w:tcPr>
            <w:tcW w:w="1209"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429E44FB" w14:textId="77777777" w:rsidR="001D6B73" w:rsidRPr="00363D85" w:rsidRDefault="001D6B73" w:rsidP="00BE7D3A">
            <w:pPr>
              <w:rPr>
                <w:rFonts w:ascii="Tahoma" w:hAnsi="Tahoma" w:cs="Tahoma"/>
                <w:b/>
                <w:color w:val="FFFFFF" w:themeColor="background1"/>
                <w:lang w:val="es-ES_tradnl"/>
              </w:rPr>
            </w:pPr>
            <w:r w:rsidRPr="00363D85">
              <w:rPr>
                <w:rFonts w:ascii="Tahoma" w:hAnsi="Tahoma" w:cs="Tahoma"/>
                <w:b/>
                <w:color w:val="FFFFFF" w:themeColor="background1"/>
                <w:lang w:val="es-ES_tradnl"/>
              </w:rPr>
              <w:t>Característica 1</w:t>
            </w:r>
          </w:p>
        </w:tc>
        <w:tc>
          <w:tcPr>
            <w:tcW w:w="1026"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4CC91E96" w14:textId="77777777" w:rsidR="001D6B73" w:rsidRPr="00363D85" w:rsidRDefault="001D6B73" w:rsidP="001D6B73">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Característica</w:t>
            </w:r>
            <w:r>
              <w:rPr>
                <w:rFonts w:ascii="Tahoma" w:hAnsi="Tahoma" w:cs="Tahoma"/>
                <w:b/>
                <w:color w:val="FFFFFF" w:themeColor="background1"/>
                <w:lang w:val="es-ES_tradnl"/>
              </w:rPr>
              <w:t>s y Condiciones Generales y Especiales</w:t>
            </w:r>
          </w:p>
        </w:tc>
      </w:tr>
      <w:tr w:rsidR="00652C50" w:rsidRPr="009C2DE5" w14:paraId="078D6DAB"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hideMark/>
          </w:tcPr>
          <w:p w14:paraId="5A5C18BC"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640" w:type="pct"/>
            <w:tcBorders>
              <w:top w:val="single" w:sz="4" w:space="0" w:color="004990"/>
              <w:left w:val="single" w:sz="4" w:space="0" w:color="004990"/>
              <w:bottom w:val="single" w:sz="4" w:space="0" w:color="004990"/>
              <w:right w:val="single" w:sz="4" w:space="0" w:color="004990"/>
            </w:tcBorders>
            <w:vAlign w:val="center"/>
            <w:hideMark/>
          </w:tcPr>
          <w:p w14:paraId="1A2DC110"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Todo Riesgo</w:t>
            </w:r>
          </w:p>
        </w:tc>
        <w:tc>
          <w:tcPr>
            <w:tcW w:w="703" w:type="pct"/>
            <w:tcBorders>
              <w:top w:val="single" w:sz="4" w:space="0" w:color="004990"/>
              <w:left w:val="single" w:sz="4" w:space="0" w:color="004990"/>
              <w:bottom w:val="single" w:sz="4" w:space="0" w:color="004990"/>
              <w:right w:val="single" w:sz="4" w:space="0" w:color="004990"/>
            </w:tcBorders>
            <w:vAlign w:val="center"/>
            <w:hideMark/>
          </w:tcPr>
          <w:p w14:paraId="68543157"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hideMark/>
          </w:tcPr>
          <w:p w14:paraId="00F5CF18"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Todo Riesgo de Daños</w:t>
            </w:r>
          </w:p>
        </w:tc>
        <w:tc>
          <w:tcPr>
            <w:tcW w:w="1026" w:type="pct"/>
            <w:tcBorders>
              <w:top w:val="single" w:sz="4" w:space="0" w:color="004990"/>
              <w:left w:val="single" w:sz="4" w:space="0" w:color="004990"/>
              <w:bottom w:val="single" w:sz="4" w:space="0" w:color="004990"/>
              <w:right w:val="single" w:sz="4" w:space="0" w:color="004990"/>
            </w:tcBorders>
            <w:vAlign w:val="center"/>
            <w:hideMark/>
          </w:tcPr>
          <w:p w14:paraId="71168230"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3</w:t>
            </w:r>
          </w:p>
        </w:tc>
      </w:tr>
      <w:tr w:rsidR="00652C50" w:rsidRPr="009C2DE5" w14:paraId="75004F05"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hideMark/>
          </w:tcPr>
          <w:p w14:paraId="57B4EC4C"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2</w:t>
            </w:r>
          </w:p>
        </w:tc>
        <w:tc>
          <w:tcPr>
            <w:tcW w:w="1640" w:type="pct"/>
            <w:tcBorders>
              <w:top w:val="single" w:sz="4" w:space="0" w:color="004990"/>
              <w:left w:val="single" w:sz="4" w:space="0" w:color="004990"/>
              <w:bottom w:val="single" w:sz="4" w:space="0" w:color="004990"/>
              <w:right w:val="single" w:sz="4" w:space="0" w:color="004990"/>
            </w:tcBorders>
            <w:vAlign w:val="center"/>
            <w:hideMark/>
          </w:tcPr>
          <w:p w14:paraId="52D9FBC5"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Comprensiva 3 D</w:t>
            </w:r>
          </w:p>
        </w:tc>
        <w:tc>
          <w:tcPr>
            <w:tcW w:w="703" w:type="pct"/>
            <w:tcBorders>
              <w:top w:val="single" w:sz="4" w:space="0" w:color="004990"/>
              <w:left w:val="single" w:sz="4" w:space="0" w:color="004990"/>
              <w:bottom w:val="single" w:sz="4" w:space="0" w:color="004990"/>
              <w:right w:val="single" w:sz="4" w:space="0" w:color="004990"/>
            </w:tcBorders>
            <w:vAlign w:val="center"/>
            <w:hideMark/>
          </w:tcPr>
          <w:p w14:paraId="0F9C9E72"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hideMark/>
          </w:tcPr>
          <w:p w14:paraId="067721C8"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Deshonestidad, Desaparición y Destrucción</w:t>
            </w:r>
          </w:p>
        </w:tc>
        <w:tc>
          <w:tcPr>
            <w:tcW w:w="1026" w:type="pct"/>
            <w:tcBorders>
              <w:top w:val="single" w:sz="4" w:space="0" w:color="004990"/>
              <w:left w:val="single" w:sz="4" w:space="0" w:color="004990"/>
              <w:bottom w:val="single" w:sz="4" w:space="0" w:color="004990"/>
              <w:right w:val="single" w:sz="4" w:space="0" w:color="004990"/>
            </w:tcBorders>
            <w:vAlign w:val="center"/>
            <w:hideMark/>
          </w:tcPr>
          <w:p w14:paraId="2357A922"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4</w:t>
            </w:r>
          </w:p>
        </w:tc>
      </w:tr>
      <w:tr w:rsidR="00652C50" w:rsidRPr="009C2DE5" w14:paraId="108CF205"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hideMark/>
          </w:tcPr>
          <w:p w14:paraId="27E47292"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3</w:t>
            </w:r>
          </w:p>
          <w:p w14:paraId="020C1958" w14:textId="77777777" w:rsidR="001D6B73" w:rsidRPr="009C2DE5" w:rsidRDefault="001D6B73" w:rsidP="00BE7D3A">
            <w:pPr>
              <w:jc w:val="center"/>
              <w:rPr>
                <w:rFonts w:ascii="Tahoma" w:hAnsi="Tahoma" w:cs="Tahoma"/>
                <w:color w:val="004990"/>
                <w:sz w:val="18"/>
                <w:lang w:val="es-ES_tradnl"/>
              </w:rPr>
            </w:pPr>
          </w:p>
        </w:tc>
        <w:tc>
          <w:tcPr>
            <w:tcW w:w="1640" w:type="pct"/>
            <w:tcBorders>
              <w:top w:val="single" w:sz="4" w:space="0" w:color="004990"/>
              <w:left w:val="single" w:sz="4" w:space="0" w:color="004990"/>
              <w:bottom w:val="single" w:sz="4" w:space="0" w:color="004990"/>
              <w:right w:val="single" w:sz="4" w:space="0" w:color="004990"/>
            </w:tcBorders>
            <w:vAlign w:val="center"/>
            <w:hideMark/>
          </w:tcPr>
          <w:p w14:paraId="2534F154"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Responsabilidad Civil D&amp; O</w:t>
            </w:r>
          </w:p>
        </w:tc>
        <w:tc>
          <w:tcPr>
            <w:tcW w:w="703" w:type="pct"/>
            <w:tcBorders>
              <w:top w:val="single" w:sz="4" w:space="0" w:color="004990"/>
              <w:left w:val="single" w:sz="4" w:space="0" w:color="004990"/>
              <w:bottom w:val="single" w:sz="4" w:space="0" w:color="004990"/>
              <w:right w:val="single" w:sz="4" w:space="0" w:color="004990"/>
            </w:tcBorders>
            <w:vAlign w:val="center"/>
            <w:hideMark/>
          </w:tcPr>
          <w:p w14:paraId="7B1AEB5F"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hideMark/>
          </w:tcPr>
          <w:p w14:paraId="52C493C5"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De Directores y Oficiales</w:t>
            </w:r>
          </w:p>
        </w:tc>
        <w:tc>
          <w:tcPr>
            <w:tcW w:w="1026" w:type="pct"/>
            <w:tcBorders>
              <w:top w:val="single" w:sz="4" w:space="0" w:color="004990"/>
              <w:left w:val="single" w:sz="4" w:space="0" w:color="004990"/>
              <w:bottom w:val="single" w:sz="4" w:space="0" w:color="004990"/>
              <w:right w:val="single" w:sz="4" w:space="0" w:color="004990"/>
            </w:tcBorders>
            <w:vAlign w:val="center"/>
            <w:hideMark/>
          </w:tcPr>
          <w:p w14:paraId="5A65DAEF"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5</w:t>
            </w:r>
          </w:p>
        </w:tc>
      </w:tr>
      <w:tr w:rsidR="00652C50" w:rsidRPr="009C2DE5" w14:paraId="5F4AA0DE"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tcPr>
          <w:p w14:paraId="0A2D7293"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4</w:t>
            </w:r>
          </w:p>
        </w:tc>
        <w:tc>
          <w:tcPr>
            <w:tcW w:w="1640" w:type="pct"/>
            <w:tcBorders>
              <w:top w:val="single" w:sz="4" w:space="0" w:color="004990"/>
              <w:left w:val="single" w:sz="4" w:space="0" w:color="004990"/>
              <w:bottom w:val="single" w:sz="4" w:space="0" w:color="004990"/>
              <w:right w:val="single" w:sz="4" w:space="0" w:color="004990"/>
            </w:tcBorders>
            <w:vAlign w:val="center"/>
          </w:tcPr>
          <w:p w14:paraId="0C913331"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Responsabilidad Civil</w:t>
            </w:r>
          </w:p>
        </w:tc>
        <w:tc>
          <w:tcPr>
            <w:tcW w:w="703" w:type="pct"/>
            <w:tcBorders>
              <w:top w:val="single" w:sz="4" w:space="0" w:color="004990"/>
              <w:left w:val="single" w:sz="4" w:space="0" w:color="004990"/>
              <w:bottom w:val="single" w:sz="4" w:space="0" w:color="004990"/>
              <w:right w:val="single" w:sz="4" w:space="0" w:color="004990"/>
            </w:tcBorders>
            <w:vAlign w:val="center"/>
          </w:tcPr>
          <w:p w14:paraId="3965A4B6"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tcPr>
          <w:p w14:paraId="0B6C9FA7"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Responsabilidad Civil</w:t>
            </w:r>
          </w:p>
        </w:tc>
        <w:tc>
          <w:tcPr>
            <w:tcW w:w="1026" w:type="pct"/>
            <w:tcBorders>
              <w:top w:val="single" w:sz="4" w:space="0" w:color="004990"/>
              <w:left w:val="single" w:sz="4" w:space="0" w:color="004990"/>
              <w:bottom w:val="single" w:sz="4" w:space="0" w:color="004990"/>
              <w:right w:val="single" w:sz="4" w:space="0" w:color="004990"/>
            </w:tcBorders>
            <w:vAlign w:val="center"/>
          </w:tcPr>
          <w:p w14:paraId="613592B9"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6</w:t>
            </w:r>
          </w:p>
        </w:tc>
      </w:tr>
      <w:tr w:rsidR="00652C50" w:rsidRPr="009C2DE5" w14:paraId="4614664B"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tcPr>
          <w:p w14:paraId="4D0A406F"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5</w:t>
            </w:r>
          </w:p>
        </w:tc>
        <w:tc>
          <w:tcPr>
            <w:tcW w:w="1640" w:type="pct"/>
            <w:tcBorders>
              <w:top w:val="single" w:sz="4" w:space="0" w:color="004990"/>
              <w:left w:val="single" w:sz="4" w:space="0" w:color="004990"/>
              <w:bottom w:val="single" w:sz="4" w:space="0" w:color="004990"/>
              <w:right w:val="single" w:sz="4" w:space="0" w:color="004990"/>
            </w:tcBorders>
            <w:vAlign w:val="center"/>
          </w:tcPr>
          <w:p w14:paraId="1D56CFB9"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Accidentes Personales</w:t>
            </w:r>
          </w:p>
        </w:tc>
        <w:tc>
          <w:tcPr>
            <w:tcW w:w="703" w:type="pct"/>
            <w:tcBorders>
              <w:top w:val="single" w:sz="4" w:space="0" w:color="004990"/>
              <w:left w:val="single" w:sz="4" w:space="0" w:color="004990"/>
              <w:bottom w:val="single" w:sz="4" w:space="0" w:color="004990"/>
              <w:right w:val="single" w:sz="4" w:space="0" w:color="004990"/>
            </w:tcBorders>
            <w:vAlign w:val="center"/>
          </w:tcPr>
          <w:p w14:paraId="266BA72D"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tcPr>
          <w:p w14:paraId="0AF94151"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Accidentes Personales Grupo</w:t>
            </w:r>
          </w:p>
        </w:tc>
        <w:tc>
          <w:tcPr>
            <w:tcW w:w="1026" w:type="pct"/>
            <w:tcBorders>
              <w:top w:val="single" w:sz="4" w:space="0" w:color="004990"/>
              <w:left w:val="single" w:sz="4" w:space="0" w:color="004990"/>
              <w:bottom w:val="single" w:sz="4" w:space="0" w:color="004990"/>
              <w:right w:val="single" w:sz="4" w:space="0" w:color="004990"/>
            </w:tcBorders>
            <w:vAlign w:val="center"/>
          </w:tcPr>
          <w:p w14:paraId="174B7D58"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7</w:t>
            </w:r>
          </w:p>
        </w:tc>
      </w:tr>
      <w:tr w:rsidR="00652C50" w:rsidRPr="009C2DE5" w14:paraId="701C14AA"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tcPr>
          <w:p w14:paraId="17A53679"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6</w:t>
            </w:r>
          </w:p>
        </w:tc>
        <w:tc>
          <w:tcPr>
            <w:tcW w:w="1640" w:type="pct"/>
            <w:tcBorders>
              <w:top w:val="single" w:sz="4" w:space="0" w:color="004990"/>
              <w:left w:val="single" w:sz="4" w:space="0" w:color="004990"/>
              <w:bottom w:val="single" w:sz="4" w:space="0" w:color="004990"/>
              <w:right w:val="single" w:sz="4" w:space="0" w:color="004990"/>
            </w:tcBorders>
            <w:vAlign w:val="center"/>
          </w:tcPr>
          <w:p w14:paraId="382770A9"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Vida Grupo</w:t>
            </w:r>
          </w:p>
        </w:tc>
        <w:tc>
          <w:tcPr>
            <w:tcW w:w="703" w:type="pct"/>
            <w:tcBorders>
              <w:top w:val="single" w:sz="4" w:space="0" w:color="004990"/>
              <w:left w:val="single" w:sz="4" w:space="0" w:color="004990"/>
              <w:bottom w:val="single" w:sz="4" w:space="0" w:color="004990"/>
              <w:right w:val="single" w:sz="4" w:space="0" w:color="004990"/>
            </w:tcBorders>
            <w:vAlign w:val="center"/>
          </w:tcPr>
          <w:p w14:paraId="5C19DFC8"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tcPr>
          <w:p w14:paraId="67AAD412"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Vida Grupo</w:t>
            </w:r>
          </w:p>
        </w:tc>
        <w:tc>
          <w:tcPr>
            <w:tcW w:w="1026" w:type="pct"/>
            <w:tcBorders>
              <w:top w:val="single" w:sz="4" w:space="0" w:color="004990"/>
              <w:left w:val="single" w:sz="4" w:space="0" w:color="004990"/>
              <w:bottom w:val="single" w:sz="4" w:space="0" w:color="004990"/>
              <w:right w:val="single" w:sz="4" w:space="0" w:color="004990"/>
            </w:tcBorders>
            <w:vAlign w:val="center"/>
          </w:tcPr>
          <w:p w14:paraId="1F969D45"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8</w:t>
            </w:r>
          </w:p>
        </w:tc>
      </w:tr>
      <w:tr w:rsidR="00652C50" w:rsidRPr="009C2DE5" w14:paraId="4B506583"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tcPr>
          <w:p w14:paraId="0051AB3B"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7</w:t>
            </w:r>
          </w:p>
        </w:tc>
        <w:tc>
          <w:tcPr>
            <w:tcW w:w="1640" w:type="pct"/>
            <w:tcBorders>
              <w:top w:val="single" w:sz="4" w:space="0" w:color="004990"/>
              <w:left w:val="single" w:sz="4" w:space="0" w:color="004990"/>
              <w:bottom w:val="single" w:sz="4" w:space="0" w:color="004990"/>
              <w:right w:val="single" w:sz="4" w:space="0" w:color="004990"/>
            </w:tcBorders>
            <w:vAlign w:val="center"/>
          </w:tcPr>
          <w:p w14:paraId="5822B872"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Automotores</w:t>
            </w:r>
          </w:p>
        </w:tc>
        <w:tc>
          <w:tcPr>
            <w:tcW w:w="703" w:type="pct"/>
            <w:tcBorders>
              <w:top w:val="single" w:sz="4" w:space="0" w:color="004990"/>
              <w:left w:val="single" w:sz="4" w:space="0" w:color="004990"/>
              <w:bottom w:val="single" w:sz="4" w:space="0" w:color="004990"/>
              <w:right w:val="single" w:sz="4" w:space="0" w:color="004990"/>
            </w:tcBorders>
            <w:vAlign w:val="center"/>
          </w:tcPr>
          <w:p w14:paraId="470AC83A"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tcPr>
          <w:p w14:paraId="03B046FE"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Automotores Grupo</w:t>
            </w:r>
          </w:p>
        </w:tc>
        <w:tc>
          <w:tcPr>
            <w:tcW w:w="1026" w:type="pct"/>
            <w:tcBorders>
              <w:top w:val="single" w:sz="4" w:space="0" w:color="004990"/>
              <w:left w:val="single" w:sz="4" w:space="0" w:color="004990"/>
              <w:bottom w:val="single" w:sz="4" w:space="0" w:color="004990"/>
              <w:right w:val="single" w:sz="4" w:space="0" w:color="004990"/>
            </w:tcBorders>
            <w:vAlign w:val="center"/>
          </w:tcPr>
          <w:p w14:paraId="1CA043A9"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9</w:t>
            </w:r>
          </w:p>
        </w:tc>
      </w:tr>
      <w:tr w:rsidR="00652C50" w:rsidRPr="009C2DE5" w14:paraId="5610F2C7"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tcPr>
          <w:p w14:paraId="6653387E"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8</w:t>
            </w:r>
          </w:p>
        </w:tc>
        <w:tc>
          <w:tcPr>
            <w:tcW w:w="1640" w:type="pct"/>
            <w:tcBorders>
              <w:top w:val="single" w:sz="4" w:space="0" w:color="004990"/>
              <w:left w:val="single" w:sz="4" w:space="0" w:color="004990"/>
              <w:bottom w:val="single" w:sz="4" w:space="0" w:color="004990"/>
              <w:right w:val="single" w:sz="4" w:space="0" w:color="004990"/>
            </w:tcBorders>
            <w:vAlign w:val="center"/>
          </w:tcPr>
          <w:p w14:paraId="21AB14D0"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Transporte Nacional</w:t>
            </w:r>
          </w:p>
        </w:tc>
        <w:tc>
          <w:tcPr>
            <w:tcW w:w="703" w:type="pct"/>
            <w:tcBorders>
              <w:top w:val="single" w:sz="4" w:space="0" w:color="004990"/>
              <w:left w:val="single" w:sz="4" w:space="0" w:color="004990"/>
              <w:bottom w:val="single" w:sz="4" w:space="0" w:color="004990"/>
              <w:right w:val="single" w:sz="4" w:space="0" w:color="004990"/>
            </w:tcBorders>
            <w:vAlign w:val="center"/>
          </w:tcPr>
          <w:p w14:paraId="3B4A3DA3"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tcPr>
          <w:p w14:paraId="2A2B7A65"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Transportes – Todo Riesgo</w:t>
            </w:r>
          </w:p>
        </w:tc>
        <w:tc>
          <w:tcPr>
            <w:tcW w:w="1026" w:type="pct"/>
            <w:tcBorders>
              <w:top w:val="single" w:sz="4" w:space="0" w:color="004990"/>
              <w:left w:val="single" w:sz="4" w:space="0" w:color="004990"/>
              <w:bottom w:val="single" w:sz="4" w:space="0" w:color="004990"/>
              <w:right w:val="single" w:sz="4" w:space="0" w:color="004990"/>
            </w:tcBorders>
            <w:vAlign w:val="center"/>
          </w:tcPr>
          <w:p w14:paraId="610348E9"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10</w:t>
            </w:r>
          </w:p>
        </w:tc>
      </w:tr>
      <w:tr w:rsidR="00652C50" w:rsidRPr="009C2DE5" w14:paraId="62D9ED54"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tcPr>
          <w:p w14:paraId="633E97DB"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9</w:t>
            </w:r>
          </w:p>
        </w:tc>
        <w:tc>
          <w:tcPr>
            <w:tcW w:w="1640" w:type="pct"/>
            <w:tcBorders>
              <w:top w:val="single" w:sz="4" w:space="0" w:color="004990"/>
              <w:left w:val="single" w:sz="4" w:space="0" w:color="004990"/>
              <w:bottom w:val="single" w:sz="4" w:space="0" w:color="004990"/>
              <w:right w:val="single" w:sz="4" w:space="0" w:color="004990"/>
            </w:tcBorders>
            <w:vAlign w:val="center"/>
          </w:tcPr>
          <w:p w14:paraId="7354850C"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Transporte Internacional</w:t>
            </w:r>
          </w:p>
        </w:tc>
        <w:tc>
          <w:tcPr>
            <w:tcW w:w="703" w:type="pct"/>
            <w:tcBorders>
              <w:top w:val="single" w:sz="4" w:space="0" w:color="004990"/>
              <w:left w:val="single" w:sz="4" w:space="0" w:color="004990"/>
              <w:bottom w:val="single" w:sz="4" w:space="0" w:color="004990"/>
              <w:right w:val="single" w:sz="4" w:space="0" w:color="004990"/>
            </w:tcBorders>
            <w:vAlign w:val="center"/>
          </w:tcPr>
          <w:p w14:paraId="0C810B0F"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tcPr>
          <w:p w14:paraId="4D91EEED"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Transportes – Todo Riesgo</w:t>
            </w:r>
          </w:p>
        </w:tc>
        <w:tc>
          <w:tcPr>
            <w:tcW w:w="1026" w:type="pct"/>
            <w:tcBorders>
              <w:top w:val="single" w:sz="4" w:space="0" w:color="004990"/>
              <w:left w:val="single" w:sz="4" w:space="0" w:color="004990"/>
              <w:bottom w:val="single" w:sz="4" w:space="0" w:color="004990"/>
              <w:right w:val="single" w:sz="4" w:space="0" w:color="004990"/>
            </w:tcBorders>
            <w:vAlign w:val="center"/>
          </w:tcPr>
          <w:p w14:paraId="7287E7F1"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11</w:t>
            </w:r>
          </w:p>
        </w:tc>
      </w:tr>
    </w:tbl>
    <w:p w14:paraId="5D729531" w14:textId="77777777" w:rsidR="00393ED2" w:rsidRDefault="00393ED2" w:rsidP="00393ED2">
      <w:pPr>
        <w:pStyle w:val="Prrafodelista"/>
        <w:spacing w:line="240" w:lineRule="atLeast"/>
        <w:ind w:hanging="720"/>
        <w:jc w:val="center"/>
        <w:rPr>
          <w:rFonts w:ascii="Tahoma" w:hAnsi="Tahoma" w:cs="Tahoma"/>
          <w:color w:val="004990"/>
          <w:lang w:val="es-ES_tradnl"/>
        </w:rPr>
      </w:pPr>
    </w:p>
    <w:p w14:paraId="34E4C178" w14:textId="77777777" w:rsidR="00720446" w:rsidRDefault="00720446" w:rsidP="00393ED2">
      <w:pPr>
        <w:pStyle w:val="Prrafodelista"/>
        <w:spacing w:line="240" w:lineRule="atLeast"/>
        <w:ind w:hanging="720"/>
        <w:jc w:val="center"/>
        <w:rPr>
          <w:rFonts w:ascii="Tahoma" w:hAnsi="Tahoma" w:cs="Tahoma"/>
          <w:color w:val="004990"/>
          <w:lang w:val="es-ES_tradnl"/>
        </w:rPr>
      </w:pP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C35BFB" w:rsidRPr="003A3929" w14:paraId="7353D3B3" w14:textId="77777777" w:rsidTr="00B71C37">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FB5FA65" w14:textId="527AED25" w:rsidR="00C35BFB" w:rsidRPr="003A3929" w:rsidRDefault="00393ED2" w:rsidP="00B71C37">
            <w:pPr>
              <w:spacing w:after="240"/>
              <w:jc w:val="center"/>
              <w:rPr>
                <w:rFonts w:ascii="Tahoma" w:hAnsi="Tahoma" w:cs="Tahoma"/>
                <w:b/>
                <w:bCs/>
                <w:color w:val="FFFFFF"/>
              </w:rPr>
            </w:pPr>
            <w:r w:rsidRPr="009C2DE5">
              <w:rPr>
                <w:rFonts w:ascii="Tahoma" w:hAnsi="Tahoma" w:cs="Tahoma"/>
                <w:b/>
                <w:color w:val="004990"/>
                <w:lang w:val="es-ES_tradnl"/>
              </w:rPr>
              <w:br w:type="page"/>
            </w:r>
            <w:r w:rsidR="00C35BFB" w:rsidRPr="003A3929">
              <w:rPr>
                <w:rFonts w:ascii="Tahoma" w:hAnsi="Tahoma" w:cs="Tahoma"/>
                <w:b/>
                <w:bCs/>
                <w:color w:val="FFFFFF"/>
              </w:rPr>
              <w:t>REQUERIMIENTO DE ENTEL S.A.</w:t>
            </w:r>
          </w:p>
        </w:tc>
      </w:tr>
      <w:tr w:rsidR="00C35BFB" w:rsidRPr="003A3929" w14:paraId="3A8EA830" w14:textId="77777777" w:rsidTr="00B71C37">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71ED6027" w14:textId="77777777" w:rsidR="00C35BFB" w:rsidRPr="003A3929" w:rsidRDefault="00C35BFB" w:rsidP="00B71C37">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C35BFB" w:rsidRPr="003A3929" w14:paraId="0C7BF9F4" w14:textId="77777777" w:rsidTr="00B71C37">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0DD70232" w14:textId="77777777" w:rsidR="00C35BFB" w:rsidRPr="003A3929" w:rsidRDefault="00C35BFB" w:rsidP="00B71C37">
            <w:pPr>
              <w:spacing w:after="240"/>
              <w:jc w:val="center"/>
              <w:rPr>
                <w:rFonts w:ascii="Tahoma" w:hAnsi="Tahoma" w:cs="Tahoma"/>
                <w:color w:val="1F497D"/>
              </w:rPr>
            </w:pPr>
          </w:p>
        </w:tc>
      </w:tr>
      <w:tr w:rsidR="00C35BFB" w:rsidRPr="003A3929" w14:paraId="69FDA5C1" w14:textId="77777777" w:rsidTr="00B71C37">
        <w:trPr>
          <w:trHeight w:val="1797"/>
        </w:trPr>
        <w:tc>
          <w:tcPr>
            <w:tcW w:w="9545" w:type="dxa"/>
            <w:tcBorders>
              <w:top w:val="single" w:sz="4" w:space="0" w:color="FFFFFF"/>
            </w:tcBorders>
            <w:shd w:val="clear" w:color="auto" w:fill="auto"/>
            <w:vAlign w:val="center"/>
          </w:tcPr>
          <w:p w14:paraId="0B30CB8D" w14:textId="77777777" w:rsidR="00C35BFB" w:rsidRPr="003A3929" w:rsidRDefault="00C35BFB" w:rsidP="00C35BFB">
            <w:pPr>
              <w:pStyle w:val="Prrafodelista"/>
              <w:numPr>
                <w:ilvl w:val="1"/>
                <w:numId w:val="53"/>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C35BFB" w:rsidRPr="003A3929" w14:paraId="45CF5B11" w14:textId="77777777" w:rsidTr="00B71C37">
        <w:trPr>
          <w:trHeight w:hRule="exact" w:val="1056"/>
        </w:trPr>
        <w:tc>
          <w:tcPr>
            <w:tcW w:w="9545" w:type="dxa"/>
            <w:shd w:val="clear" w:color="auto" w:fill="auto"/>
            <w:vAlign w:val="center"/>
          </w:tcPr>
          <w:p w14:paraId="42CCCC88" w14:textId="77777777" w:rsidR="00C35BFB" w:rsidRPr="003A3929" w:rsidRDefault="00C35BFB" w:rsidP="00C35BFB">
            <w:pPr>
              <w:pStyle w:val="Prrafodelista"/>
              <w:numPr>
                <w:ilvl w:val="1"/>
                <w:numId w:val="53"/>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t>El idioma oficial para la presentación de propuestas es el español. Se aceptara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C35BFB" w:rsidRPr="003A3929" w14:paraId="0411A8C4" w14:textId="77777777" w:rsidTr="00B71C37">
        <w:trPr>
          <w:trHeight w:hRule="exact" w:val="571"/>
        </w:trPr>
        <w:tc>
          <w:tcPr>
            <w:tcW w:w="9545" w:type="dxa"/>
            <w:shd w:val="clear" w:color="auto" w:fill="auto"/>
            <w:vAlign w:val="center"/>
          </w:tcPr>
          <w:p w14:paraId="3EE576F7" w14:textId="77777777" w:rsidR="00C35BFB" w:rsidRPr="003A3929" w:rsidRDefault="00C35BFB" w:rsidP="00C35BFB">
            <w:pPr>
              <w:pStyle w:val="Prrafodelista"/>
              <w:numPr>
                <w:ilvl w:val="1"/>
                <w:numId w:val="53"/>
              </w:numPr>
              <w:spacing w:after="240"/>
              <w:ind w:left="403"/>
              <w:jc w:val="both"/>
              <w:rPr>
                <w:rFonts w:ascii="Tahoma" w:hAnsi="Tahoma" w:cs="Tahoma"/>
                <w:b/>
                <w:i/>
                <w:color w:val="1F497D"/>
                <w:sz w:val="18"/>
                <w:szCs w:val="18"/>
              </w:rPr>
            </w:pPr>
            <w:r w:rsidRPr="003A3929">
              <w:rPr>
                <w:rFonts w:ascii="Tahoma" w:hAnsi="Tahoma" w:cs="Tahoma"/>
                <w:color w:val="1F497D"/>
                <w:sz w:val="18"/>
                <w:szCs w:val="18"/>
              </w:rPr>
              <w:lastRenderedPageBreak/>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C35BFB" w:rsidRPr="003A3929" w14:paraId="4C1FC9F3" w14:textId="77777777" w:rsidTr="00B71C37">
        <w:trPr>
          <w:trHeight w:hRule="exact" w:val="809"/>
        </w:trPr>
        <w:tc>
          <w:tcPr>
            <w:tcW w:w="9545" w:type="dxa"/>
            <w:shd w:val="clear" w:color="auto" w:fill="auto"/>
            <w:vAlign w:val="center"/>
          </w:tcPr>
          <w:p w14:paraId="3484222C" w14:textId="77777777" w:rsidR="00C35BFB" w:rsidRPr="003A3929" w:rsidRDefault="00C35BFB" w:rsidP="00C35BFB">
            <w:pPr>
              <w:pStyle w:val="Prrafodelista"/>
              <w:numPr>
                <w:ilvl w:val="1"/>
                <w:numId w:val="53"/>
              </w:numPr>
              <w:spacing w:after="240"/>
              <w:ind w:left="403"/>
              <w:jc w:val="both"/>
              <w:rPr>
                <w:rFonts w:ascii="Tahoma" w:hAnsi="Tahoma" w:cs="Tahoma"/>
                <w:color w:val="1F497D"/>
                <w:sz w:val="18"/>
                <w:szCs w:val="18"/>
              </w:rPr>
            </w:pPr>
            <w:r w:rsidRPr="003A3929">
              <w:rPr>
                <w:rFonts w:ascii="Tahoma" w:hAnsi="Tahoma" w:cs="Tahoma"/>
                <w:color w:val="1F497D"/>
                <w:sz w:val="18"/>
                <w:szCs w:val="18"/>
              </w:rPr>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14:paraId="0FD2654D" w14:textId="26212752" w:rsidR="00393ED2" w:rsidRPr="00B71C37" w:rsidRDefault="00393ED2" w:rsidP="00393ED2">
      <w:pPr>
        <w:rPr>
          <w:rFonts w:ascii="Tahoma" w:hAnsi="Tahoma" w:cs="Tahoma"/>
          <w:b/>
          <w:color w:val="004990"/>
        </w:rPr>
      </w:pPr>
    </w:p>
    <w:p w14:paraId="1584EF0D" w14:textId="77777777" w:rsidR="00393ED2" w:rsidRPr="009C2DE5" w:rsidRDefault="00393ED2" w:rsidP="00393ED2">
      <w:pPr>
        <w:pStyle w:val="Prrafodelista"/>
        <w:spacing w:line="240" w:lineRule="atLeast"/>
        <w:ind w:hanging="720"/>
        <w:rPr>
          <w:rFonts w:ascii="Tahoma" w:hAnsi="Tahoma" w:cs="Tahoma"/>
          <w:b/>
          <w:color w:val="004990"/>
          <w:lang w:val="es-ES_tradnl"/>
        </w:rPr>
      </w:pPr>
    </w:p>
    <w:p w14:paraId="354BDAC4" w14:textId="77777777" w:rsidR="00393ED2" w:rsidRPr="009C2DE5" w:rsidRDefault="00393ED2" w:rsidP="00393ED2">
      <w:pPr>
        <w:jc w:val="both"/>
        <w:rPr>
          <w:rFonts w:ascii="Tahoma" w:hAnsi="Tahoma" w:cs="Tahoma"/>
          <w:color w:val="004990"/>
          <w:highlight w:val="yellow"/>
          <w:lang w:val="es-BO"/>
        </w:rPr>
      </w:pPr>
    </w:p>
    <w:p w14:paraId="3A145803" w14:textId="77777777" w:rsidR="00393ED2" w:rsidRPr="009C2DE5" w:rsidRDefault="00393ED2" w:rsidP="00393ED2">
      <w:pPr>
        <w:pStyle w:val="TITULOS"/>
        <w:numPr>
          <w:ilvl w:val="0"/>
          <w:numId w:val="41"/>
        </w:numPr>
        <w:spacing w:after="0"/>
        <w:ind w:left="426" w:hanging="426"/>
        <w:rPr>
          <w:rFonts w:ascii="Tahoma" w:hAnsi="Tahoma" w:cs="Tahoma"/>
          <w:color w:val="004990"/>
          <w:sz w:val="22"/>
          <w:szCs w:val="22"/>
        </w:rPr>
      </w:pPr>
      <w:r w:rsidRPr="009C2DE5">
        <w:rPr>
          <w:rFonts w:ascii="Tahoma" w:hAnsi="Tahoma" w:cs="Tahoma"/>
          <w:color w:val="004990"/>
          <w:sz w:val="22"/>
          <w:szCs w:val="22"/>
        </w:rPr>
        <w:t xml:space="preserve">FORMA DE CALIFICACIÓN    </w:t>
      </w:r>
    </w:p>
    <w:p w14:paraId="39813784" w14:textId="77777777" w:rsidR="00393ED2" w:rsidRPr="009C2DE5" w:rsidRDefault="00393ED2" w:rsidP="00393ED2">
      <w:pPr>
        <w:pStyle w:val="TITULOS"/>
        <w:spacing w:after="0"/>
        <w:ind w:left="0" w:firstLine="0"/>
        <w:rPr>
          <w:rFonts w:ascii="Tahoma" w:hAnsi="Tahoma" w:cs="Tahoma"/>
          <w:color w:val="004990"/>
          <w:sz w:val="22"/>
          <w:szCs w:val="22"/>
        </w:rPr>
      </w:pPr>
      <w:r w:rsidRPr="009C2DE5">
        <w:rPr>
          <w:rFonts w:ascii="Tahoma" w:hAnsi="Tahoma" w:cs="Tahoma"/>
          <w:color w:val="004990"/>
          <w:sz w:val="22"/>
          <w:szCs w:val="22"/>
        </w:rPr>
        <w:t xml:space="preserve">                                                                                                                                                                                                                                                                                                                                                                                                                                                                                                                                                                                                                                                                                                                                                                                                                                                                                                                                                                                                                                                                                                                                                                                                                                                                                                                                                                                                                                                                                                                                                                                                                                                                                                                                                                                                                                                                                                                                                                                                                                                                                                                                                                                                                                                                                                                                                                                                                                                                                                                                                                                                           </w:t>
      </w:r>
    </w:p>
    <w:p w14:paraId="13721C32" w14:textId="77777777" w:rsidR="00C35BFB" w:rsidRPr="003A3929" w:rsidRDefault="00C35BFB" w:rsidP="00C35BFB">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1BB05DA4" w14:textId="77777777" w:rsidR="00C35BFB" w:rsidRPr="003A3929" w:rsidRDefault="00C35BFB" w:rsidP="00C35BFB">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CUMPLE. Define que satisface completamente el requisito técnico solicitado, a simple requerimiento de parte de ENTEL S.A. y se entiende que está incluido en la propuesta técnica-económica del OFERENTE.</w:t>
      </w:r>
    </w:p>
    <w:p w14:paraId="58052E40" w14:textId="77777777" w:rsidR="00C35BFB" w:rsidRDefault="00C35BFB" w:rsidP="00C35BFB">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NO CUMPLE. Define que no satisface parcial o completamente el requisito técnico solicitado.</w:t>
      </w:r>
    </w:p>
    <w:p w14:paraId="59CC26A3" w14:textId="77777777" w:rsidR="00C35BFB" w:rsidRPr="003A3929" w:rsidRDefault="00C35BFB" w:rsidP="00C35BFB">
      <w:pPr>
        <w:pStyle w:val="Continuarlista"/>
        <w:numPr>
          <w:ilvl w:val="0"/>
          <w:numId w:val="54"/>
        </w:numPr>
        <w:spacing w:before="120" w:after="0"/>
        <w:ind w:hanging="654"/>
        <w:rPr>
          <w:rFonts w:ascii="Tahoma" w:hAnsi="Tahoma" w:cs="Tahoma"/>
          <w:color w:val="1F497D"/>
          <w:sz w:val="22"/>
          <w:szCs w:val="22"/>
        </w:rPr>
      </w:pPr>
      <w:r w:rsidRPr="003A3929">
        <w:rPr>
          <w:rFonts w:ascii="Tahoma" w:hAnsi="Tahoma" w:cs="Tahoma"/>
          <w:b/>
          <w:bCs/>
          <w:color w:val="1F497D"/>
          <w:sz w:val="22"/>
          <w:szCs w:val="22"/>
        </w:rPr>
        <w:t>CRITERIOS MANDATORIOS</w:t>
      </w:r>
    </w:p>
    <w:p w14:paraId="07F32FCF" w14:textId="3239C63E" w:rsidR="00C35BFB" w:rsidRPr="003A3929" w:rsidRDefault="00C35BFB" w:rsidP="00C35BFB">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MANDATORIOS serán evaluados bajo la modalidad CUMPLE o NO CUMPLE, con una ponderación de </w:t>
      </w:r>
      <w:r>
        <w:rPr>
          <w:rFonts w:ascii="Tahoma" w:hAnsi="Tahoma" w:cs="Tahoma"/>
          <w:color w:val="1F497D"/>
          <w:sz w:val="22"/>
          <w:szCs w:val="22"/>
        </w:rPr>
        <w:t>7</w:t>
      </w:r>
      <w:r w:rsidRPr="003A3929">
        <w:rPr>
          <w:rFonts w:ascii="Tahoma" w:hAnsi="Tahoma" w:cs="Tahoma"/>
          <w:color w:val="1F497D"/>
          <w:sz w:val="22"/>
          <w:szCs w:val="22"/>
        </w:rPr>
        <w:t>0% (</w:t>
      </w:r>
      <w:r>
        <w:rPr>
          <w:rFonts w:ascii="Tahoma" w:hAnsi="Tahoma" w:cs="Tahoma"/>
          <w:color w:val="1F497D"/>
          <w:sz w:val="22"/>
          <w:szCs w:val="22"/>
        </w:rPr>
        <w:t>Setenta</w:t>
      </w:r>
      <w:r w:rsidRPr="003A3929">
        <w:rPr>
          <w:rFonts w:ascii="Tahoma" w:hAnsi="Tahoma" w:cs="Tahoma"/>
          <w:color w:val="1F497D"/>
          <w:sz w:val="22"/>
          <w:szCs w:val="22"/>
        </w:rPr>
        <w:t xml:space="preserve"> por ciento) del total de la calificación cuando existan criterios calificables, caso contrario su calificación corresponde al cien (100) por ciento.</w:t>
      </w:r>
    </w:p>
    <w:p w14:paraId="177DBD97" w14:textId="77777777" w:rsidR="00C35BFB" w:rsidRDefault="00C35BFB" w:rsidP="00C35BFB">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14:paraId="4DDF15D5" w14:textId="77777777" w:rsidR="00C35BFB" w:rsidRPr="003A3929" w:rsidRDefault="00C35BFB" w:rsidP="00C35BFB">
      <w:pPr>
        <w:pStyle w:val="Continuarlista"/>
        <w:numPr>
          <w:ilvl w:val="0"/>
          <w:numId w:val="54"/>
        </w:numPr>
        <w:spacing w:before="120" w:after="0"/>
        <w:ind w:hanging="654"/>
        <w:rPr>
          <w:rFonts w:ascii="Tahoma" w:hAnsi="Tahoma" w:cs="Tahoma"/>
          <w:b/>
          <w:bCs/>
          <w:color w:val="1F497D"/>
          <w:sz w:val="22"/>
          <w:szCs w:val="22"/>
        </w:rPr>
      </w:pPr>
      <w:r w:rsidRPr="003A3929">
        <w:rPr>
          <w:rFonts w:ascii="Tahoma" w:hAnsi="Tahoma" w:cs="Tahoma"/>
          <w:b/>
          <w:bCs/>
          <w:color w:val="1F497D"/>
          <w:sz w:val="22"/>
          <w:szCs w:val="22"/>
        </w:rPr>
        <w:t>CRITERIOS CALIFICABLES.</w:t>
      </w:r>
    </w:p>
    <w:p w14:paraId="02556D44" w14:textId="291D0C23" w:rsidR="00C35BFB" w:rsidRPr="003A3929" w:rsidRDefault="00C35BFB" w:rsidP="00C35BFB">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Calificables, tendrán una ponderación de </w:t>
      </w:r>
      <w:r>
        <w:rPr>
          <w:rFonts w:ascii="Tahoma" w:hAnsi="Tahoma" w:cs="Tahoma"/>
          <w:color w:val="1F497D"/>
          <w:sz w:val="22"/>
          <w:szCs w:val="22"/>
        </w:rPr>
        <w:t>3</w:t>
      </w:r>
      <w:r w:rsidRPr="003A3929">
        <w:rPr>
          <w:rFonts w:ascii="Tahoma" w:hAnsi="Tahoma" w:cs="Tahoma"/>
          <w:color w:val="1F497D"/>
          <w:sz w:val="22"/>
          <w:szCs w:val="22"/>
        </w:rPr>
        <w:t>0% (</w:t>
      </w:r>
      <w:r>
        <w:rPr>
          <w:rFonts w:ascii="Tahoma" w:hAnsi="Tahoma" w:cs="Tahoma"/>
          <w:color w:val="1F497D"/>
          <w:sz w:val="22"/>
          <w:szCs w:val="22"/>
        </w:rPr>
        <w:t xml:space="preserve">Treinta </w:t>
      </w:r>
      <w:r w:rsidRPr="003A3929">
        <w:rPr>
          <w:rFonts w:ascii="Tahoma" w:hAnsi="Tahoma" w:cs="Tahoma"/>
          <w:color w:val="1F497D"/>
          <w:sz w:val="22"/>
          <w:szCs w:val="22"/>
        </w:rPr>
        <w:t>por ciento) y serán evaluados de acuerdo a las siguientes formulas.</w:t>
      </w:r>
    </w:p>
    <w:p w14:paraId="224D77DC" w14:textId="77777777" w:rsidR="00C35BFB" w:rsidRPr="003A3929" w:rsidRDefault="00C35BFB" w:rsidP="00C35BFB">
      <w:pPr>
        <w:pStyle w:val="Continuarlista"/>
        <w:numPr>
          <w:ilvl w:val="0"/>
          <w:numId w:val="55"/>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menor tiempo/sensibilidad y otros es:</w:t>
      </w:r>
    </w:p>
    <w:p w14:paraId="2FE184C2" w14:textId="77777777" w:rsidR="00C35BFB" w:rsidRPr="003A3929" w:rsidRDefault="00C35BFB" w:rsidP="00C35BFB">
      <w:pPr>
        <w:pStyle w:val="Continuarlista"/>
        <w:spacing w:before="120" w:after="0"/>
        <w:ind w:left="1412"/>
        <w:jc w:val="center"/>
        <w:rPr>
          <w:color w:val="1F497D"/>
          <w:position w:val="-28"/>
        </w:rPr>
      </w:pPr>
      <w:r w:rsidRPr="00B71C37">
        <w:rPr>
          <w:noProof/>
          <w:color w:val="1F497D"/>
          <w:position w:val="-28"/>
          <w:lang w:eastAsia="es-BO"/>
        </w:rPr>
        <w:drawing>
          <wp:inline distT="0" distB="0" distL="0" distR="0" wp14:anchorId="01EB39F5" wp14:editId="381B1FAB">
            <wp:extent cx="1864360" cy="439420"/>
            <wp:effectExtent l="19050" t="0" r="0" b="0"/>
            <wp:docPr id="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5"/>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79AED765" w14:textId="77777777" w:rsidR="00C35BFB" w:rsidRPr="003A3929" w:rsidRDefault="00C35BFB" w:rsidP="00C35BFB">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14:paraId="438A447D" w14:textId="77777777" w:rsidR="00C35BFB" w:rsidRPr="003A3929" w:rsidRDefault="00C35BFB" w:rsidP="00C35BFB">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C_Mínima</w:t>
      </w:r>
      <w:proofErr w:type="spellEnd"/>
      <w:r w:rsidRPr="003A3929">
        <w:rPr>
          <w:rFonts w:ascii="Tahoma" w:hAnsi="Tahoma" w:cs="Tahoma"/>
          <w:color w:val="1F497D"/>
          <w:sz w:val="22"/>
          <w:szCs w:val="22"/>
        </w:rPr>
        <w:t xml:space="preserve"> = Cantidad mínima ofrecida de todas las propuestas.</w:t>
      </w:r>
    </w:p>
    <w:p w14:paraId="2A72408F" w14:textId="77777777" w:rsidR="00C35BFB" w:rsidRPr="003A3929" w:rsidRDefault="00C35BFB" w:rsidP="00C35BFB">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C_Ofrecida</w:t>
      </w:r>
      <w:proofErr w:type="spellEnd"/>
      <w:r w:rsidRPr="003A3929">
        <w:rPr>
          <w:rFonts w:ascii="Tahoma" w:hAnsi="Tahoma" w:cs="Tahoma"/>
          <w:color w:val="1F497D"/>
          <w:sz w:val="22"/>
          <w:szCs w:val="22"/>
        </w:rPr>
        <w:t xml:space="preserve"> = Cantidad ofrecida en la propuesta.</w:t>
      </w:r>
    </w:p>
    <w:p w14:paraId="7C237CEC" w14:textId="77777777" w:rsidR="00C35BFB" w:rsidRPr="003A3929" w:rsidRDefault="00C35BFB" w:rsidP="00C35BFB">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 xml:space="preserve">Ponderación = De acuerdo a tabla de Calificación Técnica </w:t>
      </w:r>
    </w:p>
    <w:p w14:paraId="787C54CE" w14:textId="77777777" w:rsidR="00C35BFB" w:rsidRDefault="00C35BFB" w:rsidP="00C35BFB">
      <w:pPr>
        <w:pStyle w:val="Continuarlista"/>
        <w:numPr>
          <w:ilvl w:val="0"/>
          <w:numId w:val="55"/>
        </w:numPr>
        <w:spacing w:before="120" w:after="0"/>
        <w:ind w:left="1418"/>
        <w:rPr>
          <w:rFonts w:ascii="Tahoma" w:hAnsi="Tahoma" w:cs="Tahoma"/>
          <w:color w:val="1F497D"/>
          <w:sz w:val="22"/>
          <w:szCs w:val="22"/>
        </w:rPr>
      </w:pPr>
      <w:r w:rsidRPr="003A3929">
        <w:rPr>
          <w:rFonts w:ascii="Tahoma" w:hAnsi="Tahoma" w:cs="Tahoma"/>
          <w:color w:val="1F497D"/>
          <w:sz w:val="22"/>
          <w:szCs w:val="22"/>
        </w:rPr>
        <w:lastRenderedPageBreak/>
        <w:t>Fórmula para la calificación de ítems en los que ENTEL S.A. requiere la mayor cantidad/capacidad y otros es:</w:t>
      </w:r>
    </w:p>
    <w:p w14:paraId="32845E50" w14:textId="77777777" w:rsidR="00720446" w:rsidRPr="003A3929" w:rsidRDefault="00720446" w:rsidP="00720446">
      <w:pPr>
        <w:pStyle w:val="Continuarlista"/>
        <w:spacing w:before="120" w:after="0"/>
        <w:ind w:left="1418"/>
        <w:rPr>
          <w:rFonts w:ascii="Tahoma" w:hAnsi="Tahoma" w:cs="Tahoma"/>
          <w:color w:val="1F497D"/>
          <w:sz w:val="22"/>
          <w:szCs w:val="22"/>
        </w:rPr>
      </w:pPr>
    </w:p>
    <w:p w14:paraId="54CE5267" w14:textId="77777777" w:rsidR="00C35BFB" w:rsidRPr="003A3929" w:rsidRDefault="00C35BFB" w:rsidP="00C35BFB">
      <w:pPr>
        <w:pStyle w:val="Continuarlista"/>
        <w:spacing w:before="120" w:after="0"/>
        <w:ind w:left="1412"/>
        <w:jc w:val="center"/>
        <w:rPr>
          <w:rFonts w:ascii="Tahoma" w:hAnsi="Tahoma" w:cs="Tahoma"/>
          <w:color w:val="1F497D"/>
          <w:sz w:val="22"/>
          <w:szCs w:val="22"/>
        </w:rPr>
      </w:pPr>
      <w:r w:rsidRPr="00B71C37">
        <w:rPr>
          <w:noProof/>
          <w:color w:val="1F497D"/>
          <w:position w:val="-28"/>
          <w:lang w:eastAsia="es-BO"/>
        </w:rPr>
        <w:drawing>
          <wp:inline distT="0" distB="0" distL="0" distR="0" wp14:anchorId="039AB30A" wp14:editId="60D33323">
            <wp:extent cx="1864360" cy="43942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6"/>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0A3C2518" w14:textId="77777777" w:rsidR="00C35BFB" w:rsidRPr="003A3929" w:rsidRDefault="00C35BFB" w:rsidP="00C35BFB">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14:paraId="4067BDDF" w14:textId="77777777" w:rsidR="00C35BFB" w:rsidRPr="003A3929" w:rsidRDefault="00C35BFB" w:rsidP="00C35BFB">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C_Ofrecida</w:t>
      </w:r>
      <w:proofErr w:type="spellEnd"/>
      <w:r w:rsidRPr="003A3929">
        <w:rPr>
          <w:rFonts w:ascii="Tahoma" w:hAnsi="Tahoma" w:cs="Tahoma"/>
          <w:color w:val="1F497D"/>
          <w:sz w:val="22"/>
          <w:szCs w:val="22"/>
        </w:rPr>
        <w:t xml:space="preserve"> = Cantidad ofrecida en la propuesta.</w:t>
      </w:r>
    </w:p>
    <w:p w14:paraId="66EBD7AB" w14:textId="77777777" w:rsidR="00C35BFB" w:rsidRPr="003A3929" w:rsidRDefault="00C35BFB" w:rsidP="00C35BFB">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C_Máxima</w:t>
      </w:r>
      <w:proofErr w:type="spellEnd"/>
      <w:r w:rsidRPr="003A3929">
        <w:rPr>
          <w:rFonts w:ascii="Tahoma" w:hAnsi="Tahoma" w:cs="Tahoma"/>
          <w:color w:val="1F497D"/>
          <w:sz w:val="22"/>
          <w:szCs w:val="22"/>
        </w:rPr>
        <w:t xml:space="preserve"> = Cantidad máxima ofrecida de todas las propuestas.</w:t>
      </w:r>
    </w:p>
    <w:p w14:paraId="00BDBC27" w14:textId="77777777" w:rsidR="00C35BFB" w:rsidRPr="003A3929" w:rsidRDefault="00C35BFB" w:rsidP="00C35BFB">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Ponderación = De acuerdo a tabla de Calificación Técnica.</w:t>
      </w:r>
    </w:p>
    <w:p w14:paraId="09E7CF68" w14:textId="77777777" w:rsidR="00C35BFB" w:rsidRDefault="00C35BFB" w:rsidP="00C35BFB">
      <w:pPr>
        <w:jc w:val="both"/>
        <w:rPr>
          <w:rFonts w:ascii="Tahoma" w:hAnsi="Tahoma" w:cs="Tahoma"/>
          <w:color w:val="1F497D"/>
          <w:sz w:val="22"/>
          <w:szCs w:val="22"/>
        </w:rPr>
      </w:pPr>
    </w:p>
    <w:p w14:paraId="1B22E18E" w14:textId="77777777" w:rsidR="00720446" w:rsidRPr="003A3929" w:rsidRDefault="00720446" w:rsidP="00C35BFB">
      <w:pPr>
        <w:jc w:val="both"/>
        <w:rPr>
          <w:rFonts w:ascii="Tahoma" w:hAnsi="Tahoma" w:cs="Tahoma"/>
          <w:color w:val="1F497D"/>
          <w:sz w:val="22"/>
          <w:szCs w:val="22"/>
        </w:rPr>
      </w:pPr>
    </w:p>
    <w:p w14:paraId="1D0C74D8" w14:textId="77777777" w:rsidR="00C35BFB" w:rsidRDefault="00C35BFB" w:rsidP="00C35BFB">
      <w:pPr>
        <w:jc w:val="both"/>
        <w:rPr>
          <w:rFonts w:ascii="Tahoma" w:hAnsi="Tahoma" w:cs="Tahoma"/>
          <w:color w:val="1F497D"/>
          <w:sz w:val="22"/>
          <w:szCs w:val="22"/>
        </w:rPr>
      </w:pPr>
      <w:r w:rsidRPr="003A3929">
        <w:rPr>
          <w:rFonts w:ascii="Tahoma" w:hAnsi="Tahoma" w:cs="Tahoma"/>
          <w:color w:val="1F497D"/>
          <w:sz w:val="22"/>
          <w:szCs w:val="22"/>
        </w:rPr>
        <w:t>La ponderación esta descrita en el CUADRO DE CALIFICACIÓN RESUMEN DE CRITERIOS MANDATORIOS Y CALIFICABLES.</w:t>
      </w:r>
    </w:p>
    <w:p w14:paraId="2433CACC" w14:textId="77777777" w:rsidR="00720446" w:rsidRPr="003A3929" w:rsidRDefault="00720446" w:rsidP="00C35BFB">
      <w:pPr>
        <w:jc w:val="both"/>
        <w:rPr>
          <w:rFonts w:ascii="Tahoma" w:hAnsi="Tahoma" w:cs="Tahoma"/>
          <w:color w:val="1F497D"/>
          <w:sz w:val="22"/>
          <w:szCs w:val="22"/>
        </w:rPr>
      </w:pPr>
    </w:p>
    <w:p w14:paraId="30EAC517" w14:textId="77777777" w:rsidR="00393ED2" w:rsidRPr="009C2DE5" w:rsidRDefault="00393ED2" w:rsidP="00393ED2">
      <w:pPr>
        <w:pStyle w:val="TITULOS"/>
        <w:numPr>
          <w:ilvl w:val="0"/>
          <w:numId w:val="41"/>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t xml:space="preserve">CARACTERÍSTICAS </w:t>
      </w:r>
      <w:r w:rsidR="0027267A">
        <w:rPr>
          <w:rFonts w:ascii="Tahoma" w:hAnsi="Tahoma" w:cs="Tahoma"/>
          <w:color w:val="004990"/>
          <w:sz w:val="22"/>
          <w:szCs w:val="22"/>
        </w:rPr>
        <w:t xml:space="preserve">TÉCNICAS </w:t>
      </w:r>
      <w:r w:rsidRPr="009C2DE5">
        <w:rPr>
          <w:rFonts w:ascii="Tahoma" w:hAnsi="Tahoma" w:cs="Tahoma"/>
          <w:color w:val="004990"/>
          <w:sz w:val="22"/>
          <w:szCs w:val="22"/>
        </w:rPr>
        <w:t xml:space="preserve">GENERALES Y ESPECÍFICAS </w:t>
      </w:r>
    </w:p>
    <w:p w14:paraId="3997C7D7" w14:textId="77777777" w:rsidR="00393ED2" w:rsidRPr="009C2DE5" w:rsidRDefault="00393ED2" w:rsidP="00393ED2">
      <w:pPr>
        <w:pStyle w:val="TITULOS"/>
        <w:spacing w:after="0"/>
        <w:ind w:left="0" w:firstLine="0"/>
        <w:rPr>
          <w:rFonts w:ascii="Tahoma" w:hAnsi="Tahoma" w:cs="Tahoma"/>
          <w:b w:val="0"/>
          <w:i/>
          <w:color w:val="004990"/>
          <w:sz w:val="22"/>
          <w:szCs w:val="22"/>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393ED2" w:rsidRPr="009C2DE5" w14:paraId="173453CB" w14:textId="77777777" w:rsidTr="00E5706B">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0EDA5DB2" w14:textId="77777777" w:rsidR="00393ED2" w:rsidRPr="00363D85" w:rsidRDefault="00393ED2" w:rsidP="00BE7D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A49404A" w14:textId="77777777" w:rsidR="00393ED2" w:rsidRPr="00363D85" w:rsidRDefault="00393ED2" w:rsidP="00BE7D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93ED2" w:rsidRPr="009C2DE5" w14:paraId="7B343D6B" w14:textId="77777777" w:rsidTr="00E5706B">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D7F3E5B" w14:textId="77777777" w:rsidR="00393ED2" w:rsidRPr="00363D85" w:rsidRDefault="00393ED2" w:rsidP="00BE7D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CARACTERÍSTICAS TÉCNICAS GENERALES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587F7F6" w14:textId="77777777" w:rsidR="00393ED2" w:rsidRPr="00363D85" w:rsidRDefault="00393ED2" w:rsidP="00BE7D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C40561B" w14:textId="77777777" w:rsidR="00393ED2" w:rsidRPr="00363D85" w:rsidRDefault="00393ED2" w:rsidP="00BE7D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93ED2" w:rsidRPr="009C2DE5" w14:paraId="1108BE55" w14:textId="77777777" w:rsidTr="00E5706B">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1E253C91" w14:textId="77777777" w:rsidR="00393ED2" w:rsidRPr="00363D85" w:rsidRDefault="00393ED2" w:rsidP="00BE7D3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591428C" w14:textId="77777777" w:rsidR="00393ED2" w:rsidRPr="00363D85" w:rsidRDefault="00393ED2" w:rsidP="00BE7D3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0B2AD5C" w14:textId="77777777" w:rsidR="00393ED2" w:rsidRPr="00363D85" w:rsidRDefault="00393ED2" w:rsidP="00BE7D3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1B1543F" w14:textId="77777777" w:rsidR="00393ED2" w:rsidRPr="00363D85" w:rsidRDefault="00393ED2" w:rsidP="00BE7D3A">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6AF9ED12" w14:textId="77777777" w:rsidR="00393ED2" w:rsidRPr="00363D85" w:rsidRDefault="00393ED2" w:rsidP="00BE7D3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F4171D" w:rsidRPr="009C2DE5" w14:paraId="2D6CF227" w14:textId="77777777" w:rsidTr="00E5706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7A80D9"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ADC0A0" w14:textId="77777777" w:rsidR="00F4171D" w:rsidRPr="009C2DE5"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de Todo Riesgo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C39205"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D30E3">
              <w:rPr>
                <w:b/>
                <w:color w:val="004990"/>
                <w:sz w:val="20"/>
                <w:szCs w:val="20"/>
              </w:rPr>
            </w:r>
            <w:r w:rsidR="005D30E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C57FC5"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C353A7"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F4171D" w:rsidRPr="009C2DE5" w14:paraId="2A0277EC" w14:textId="77777777" w:rsidTr="00E5706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929CC2"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94891B" w14:textId="77777777" w:rsidR="00F4171D" w:rsidRPr="009C2DE5"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Comprensiva 3 D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4</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5CA75B"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D30E3">
              <w:rPr>
                <w:b/>
                <w:color w:val="004990"/>
                <w:sz w:val="20"/>
                <w:szCs w:val="20"/>
              </w:rPr>
            </w:r>
            <w:r w:rsidR="005D30E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8CF9AB"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52E404"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F4171D" w:rsidRPr="009C2DE5" w14:paraId="758B12CF" w14:textId="77777777" w:rsidTr="00E5706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BF65FC"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B858CD" w14:textId="77777777" w:rsidR="00F4171D" w:rsidRPr="009C2DE5"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de Responsabilidad Civil D&amp; O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5</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338BAA"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D30E3">
              <w:rPr>
                <w:b/>
                <w:color w:val="004990"/>
                <w:sz w:val="20"/>
                <w:szCs w:val="20"/>
              </w:rPr>
            </w:r>
            <w:r w:rsidR="005D30E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81AE68"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0CA7B7"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F4171D" w:rsidRPr="009C2DE5" w14:paraId="46066BAE" w14:textId="77777777" w:rsidTr="00E5706B">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5D8ECD"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3C3533" w14:textId="77777777" w:rsidR="00F4171D"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de Responsabilidad Civil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6</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D1C092"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D30E3">
              <w:rPr>
                <w:b/>
                <w:color w:val="004990"/>
                <w:sz w:val="20"/>
                <w:szCs w:val="20"/>
              </w:rPr>
            </w:r>
            <w:r w:rsidR="005D30E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D548C1"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54D1ED"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F4171D" w:rsidRPr="009C2DE5" w14:paraId="6F07FDA9" w14:textId="77777777" w:rsidTr="00E5706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5DD257"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5B5588" w14:textId="77777777" w:rsidR="00F4171D"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de Accidentes Personales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7</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ED1B0C"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D30E3">
              <w:rPr>
                <w:b/>
                <w:color w:val="004990"/>
                <w:sz w:val="20"/>
                <w:szCs w:val="20"/>
              </w:rPr>
            </w:r>
            <w:r w:rsidR="005D30E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3370A0"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749F17"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F4171D" w:rsidRPr="009C2DE5" w14:paraId="288453C5" w14:textId="77777777" w:rsidTr="00E5706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9B211A"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519AB7" w14:textId="77777777" w:rsidR="00F4171D" w:rsidRDefault="00F4171D" w:rsidP="00087C9B">
            <w:pPr>
              <w:jc w:val="center"/>
              <w:rPr>
                <w:rFonts w:ascii="Tahoma" w:hAnsi="Tahoma" w:cs="Tahoma"/>
                <w:color w:val="004990"/>
                <w:sz w:val="18"/>
                <w:lang w:val="es-ES_tradnl"/>
              </w:rPr>
            </w:pPr>
            <w:r>
              <w:rPr>
                <w:rFonts w:ascii="Tahoma" w:hAnsi="Tahoma" w:cs="Tahoma"/>
                <w:color w:val="004990"/>
                <w:sz w:val="18"/>
                <w:lang w:val="es-ES_tradnl"/>
              </w:rPr>
              <w:t xml:space="preserve">Póliza de </w:t>
            </w:r>
            <w:r w:rsidRPr="00B8223B">
              <w:rPr>
                <w:rFonts w:ascii="Tahoma" w:hAnsi="Tahoma" w:cs="Tahoma"/>
                <w:color w:val="1F497D" w:themeColor="text2"/>
                <w:sz w:val="18"/>
                <w:lang w:val="es-ES_tradnl"/>
              </w:rPr>
              <w:t>Vida</w:t>
            </w:r>
            <w:r>
              <w:rPr>
                <w:rFonts w:ascii="Tahoma" w:hAnsi="Tahoma" w:cs="Tahoma"/>
                <w:color w:val="004990"/>
                <w:sz w:val="18"/>
                <w:lang w:val="es-ES_tradnl"/>
              </w:rPr>
              <w:t xml:space="preserve"> Grupo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8</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A94822"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D30E3">
              <w:rPr>
                <w:b/>
                <w:color w:val="004990"/>
                <w:sz w:val="20"/>
                <w:szCs w:val="20"/>
              </w:rPr>
            </w:r>
            <w:r w:rsidR="005D30E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40F853"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8355ED"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F4171D" w:rsidRPr="009C2DE5" w14:paraId="777F1B9A" w14:textId="77777777" w:rsidTr="00E5706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8E6AFB" w14:textId="77777777" w:rsidR="00F4171D" w:rsidRPr="009C2DE5" w:rsidRDefault="00F4171D" w:rsidP="00BE7D3A">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AB04CA" w14:textId="77777777" w:rsidR="00F4171D"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de Automotores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9</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E3788D"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D30E3">
              <w:rPr>
                <w:b/>
                <w:color w:val="004990"/>
                <w:sz w:val="20"/>
                <w:szCs w:val="20"/>
              </w:rPr>
            </w:r>
            <w:r w:rsidR="005D30E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94716A"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CFF88D" w14:textId="77777777" w:rsidR="00F4171D" w:rsidRPr="009C2DE5" w:rsidRDefault="00F4171D" w:rsidP="00BE7D3A">
            <w:pPr>
              <w:jc w:val="center"/>
              <w:rPr>
                <w:rFonts w:ascii="Tahoma" w:hAnsi="Tahoma" w:cs="Tahoma"/>
                <w:color w:val="004990"/>
                <w:sz w:val="18"/>
                <w:szCs w:val="18"/>
                <w:lang w:eastAsia="es-BO"/>
              </w:rPr>
            </w:pPr>
          </w:p>
        </w:tc>
      </w:tr>
      <w:tr w:rsidR="00F4171D" w:rsidRPr="009C2DE5" w14:paraId="0D46766B" w14:textId="77777777" w:rsidTr="00E5706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52CFBD" w14:textId="77777777" w:rsidR="00F4171D" w:rsidRPr="009C2DE5" w:rsidRDefault="00F4171D" w:rsidP="00BE7D3A">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F87BF9" w14:textId="77777777" w:rsidR="00F4171D"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de Transporte Nacional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10</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B8D207"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D30E3">
              <w:rPr>
                <w:b/>
                <w:color w:val="004990"/>
                <w:sz w:val="20"/>
                <w:szCs w:val="20"/>
              </w:rPr>
            </w:r>
            <w:r w:rsidR="005D30E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5E36D4"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6A2628" w14:textId="77777777" w:rsidR="00F4171D" w:rsidRPr="009C2DE5" w:rsidRDefault="00F4171D" w:rsidP="00BE7D3A">
            <w:pPr>
              <w:jc w:val="center"/>
              <w:rPr>
                <w:rFonts w:ascii="Tahoma" w:hAnsi="Tahoma" w:cs="Tahoma"/>
                <w:color w:val="004990"/>
                <w:sz w:val="18"/>
                <w:szCs w:val="18"/>
                <w:lang w:eastAsia="es-BO"/>
              </w:rPr>
            </w:pPr>
          </w:p>
        </w:tc>
      </w:tr>
      <w:tr w:rsidR="00F4171D" w:rsidRPr="009C2DE5" w14:paraId="4E6114AB" w14:textId="77777777" w:rsidTr="00E5706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39AEF3" w14:textId="77777777" w:rsidR="00F4171D" w:rsidRPr="009C2DE5" w:rsidRDefault="00F4171D" w:rsidP="00BE7D3A">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F99671" w14:textId="77777777" w:rsidR="00F4171D"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de Transporte Internacional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11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0D31B0"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5D30E3">
              <w:rPr>
                <w:b/>
                <w:color w:val="004990"/>
                <w:sz w:val="20"/>
                <w:szCs w:val="20"/>
              </w:rPr>
            </w:r>
            <w:r w:rsidR="005D30E3">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37EF1A"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DC7AD5" w14:textId="77777777" w:rsidR="00F4171D" w:rsidRPr="009C2DE5" w:rsidRDefault="00F4171D" w:rsidP="00BE7D3A">
            <w:pPr>
              <w:jc w:val="center"/>
              <w:rPr>
                <w:rFonts w:ascii="Tahoma" w:hAnsi="Tahoma" w:cs="Tahoma"/>
                <w:color w:val="004990"/>
                <w:sz w:val="18"/>
                <w:szCs w:val="18"/>
                <w:lang w:eastAsia="es-BO"/>
              </w:rPr>
            </w:pPr>
          </w:p>
        </w:tc>
      </w:tr>
    </w:tbl>
    <w:p w14:paraId="7D62D569" w14:textId="77777777" w:rsidR="00393ED2" w:rsidRPr="009C2DE5" w:rsidRDefault="00393ED2" w:rsidP="00393ED2">
      <w:pPr>
        <w:rPr>
          <w:rFonts w:ascii="Tahoma" w:hAnsi="Tahoma" w:cs="Tahoma"/>
          <w:color w:val="004990"/>
        </w:rPr>
      </w:pPr>
    </w:p>
    <w:p w14:paraId="53A20F8F" w14:textId="77777777" w:rsidR="00E5706B" w:rsidRDefault="00E5706B" w:rsidP="00E5706B">
      <w:pPr>
        <w:rPr>
          <w:lang w:val="es-BO" w:eastAsia="en-US"/>
        </w:rPr>
      </w:pPr>
    </w:p>
    <w:p w14:paraId="0B3BC8E1" w14:textId="77777777" w:rsidR="00393ED2" w:rsidRPr="0082076D" w:rsidRDefault="00393ED2" w:rsidP="00393ED2">
      <w:pPr>
        <w:pStyle w:val="TITULOS"/>
        <w:numPr>
          <w:ilvl w:val="0"/>
          <w:numId w:val="41"/>
        </w:numPr>
        <w:spacing w:after="0"/>
        <w:ind w:left="426" w:hanging="426"/>
        <w:rPr>
          <w:rFonts w:ascii="Tahoma" w:hAnsi="Tahoma" w:cs="Tahoma"/>
          <w:color w:val="004990"/>
          <w:sz w:val="22"/>
          <w:szCs w:val="22"/>
        </w:rPr>
      </w:pPr>
      <w:r w:rsidRPr="0082076D">
        <w:rPr>
          <w:rFonts w:ascii="Tahoma" w:hAnsi="Tahoma" w:cs="Tahoma"/>
          <w:color w:val="004990"/>
          <w:sz w:val="22"/>
          <w:szCs w:val="22"/>
        </w:rPr>
        <w:t xml:space="preserve">EXPERIENCIA DEL OFERENTE </w:t>
      </w:r>
    </w:p>
    <w:p w14:paraId="0F9610BF" w14:textId="77777777" w:rsidR="004B1709" w:rsidRPr="0082076D" w:rsidRDefault="004B1709" w:rsidP="004B1709">
      <w:pPr>
        <w:rPr>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93ED2" w:rsidRPr="0006264C" w14:paraId="609D3CFB" w14:textId="77777777" w:rsidTr="00E5706B">
        <w:trPr>
          <w:trHeight w:val="341"/>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B0D1AEC" w14:textId="77777777" w:rsidR="00393ED2" w:rsidRPr="0082076D" w:rsidRDefault="00393ED2" w:rsidP="00BE7D3A">
            <w:pPr>
              <w:jc w:val="center"/>
              <w:rPr>
                <w:rFonts w:ascii="Tahoma" w:hAnsi="Tahoma" w:cs="Tahoma"/>
                <w:b/>
                <w:bCs/>
                <w:color w:val="FFFFFF" w:themeColor="background1"/>
                <w:sz w:val="18"/>
                <w:szCs w:val="18"/>
                <w:lang w:eastAsia="es-BO"/>
              </w:rPr>
            </w:pPr>
            <w:r w:rsidRPr="0082076D">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0CE97AB" w14:textId="77777777" w:rsidR="00393ED2" w:rsidRPr="0082076D" w:rsidRDefault="00393ED2" w:rsidP="00BE7D3A">
            <w:pPr>
              <w:jc w:val="center"/>
              <w:rPr>
                <w:rFonts w:ascii="Tahoma" w:hAnsi="Tahoma" w:cs="Tahoma"/>
                <w:b/>
                <w:bCs/>
                <w:color w:val="FFFFFF" w:themeColor="background1"/>
                <w:sz w:val="18"/>
                <w:szCs w:val="18"/>
                <w:lang w:eastAsia="es-BO"/>
              </w:rPr>
            </w:pPr>
            <w:r w:rsidRPr="0082076D">
              <w:rPr>
                <w:rFonts w:ascii="Tahoma" w:hAnsi="Tahoma" w:cs="Tahoma"/>
                <w:b/>
                <w:bCs/>
                <w:color w:val="FFFFFF" w:themeColor="background1"/>
                <w:sz w:val="18"/>
                <w:szCs w:val="18"/>
                <w:lang w:eastAsia="es-BO"/>
              </w:rPr>
              <w:t>RESPUESTA DEL OFERENTE</w:t>
            </w:r>
          </w:p>
        </w:tc>
      </w:tr>
      <w:tr w:rsidR="00393ED2" w:rsidRPr="0006264C" w14:paraId="2EA86F75" w14:textId="77777777" w:rsidTr="00E5706B">
        <w:trPr>
          <w:trHeight w:val="261"/>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0B395C6D" w14:textId="77777777" w:rsidR="00393ED2" w:rsidRPr="0082076D" w:rsidRDefault="00393ED2" w:rsidP="00BE7D3A">
            <w:pPr>
              <w:jc w:val="center"/>
              <w:rPr>
                <w:rFonts w:ascii="Tahoma" w:hAnsi="Tahoma" w:cs="Tahoma"/>
                <w:color w:val="FFFFFF" w:themeColor="background1"/>
                <w:sz w:val="18"/>
                <w:szCs w:val="18"/>
                <w:lang w:eastAsia="es-BO"/>
              </w:rPr>
            </w:pPr>
            <w:r w:rsidRPr="0082076D">
              <w:rPr>
                <w:rFonts w:ascii="Tahoma" w:hAnsi="Tahoma" w:cs="Tahoma"/>
                <w:b/>
                <w:bCs/>
                <w:color w:val="FFFFFF" w:themeColor="background1"/>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29B8303" w14:textId="77777777" w:rsidR="00393ED2" w:rsidRPr="0082076D" w:rsidRDefault="00393ED2" w:rsidP="00BE7D3A">
            <w:pPr>
              <w:jc w:val="center"/>
              <w:rPr>
                <w:rFonts w:ascii="Tahoma" w:hAnsi="Tahoma" w:cs="Tahoma"/>
                <w:b/>
                <w:bCs/>
                <w:color w:val="FFFFFF" w:themeColor="background1"/>
                <w:sz w:val="18"/>
                <w:szCs w:val="18"/>
                <w:lang w:eastAsia="es-BO"/>
              </w:rPr>
            </w:pPr>
            <w:r w:rsidRPr="0082076D">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2FDD386" w14:textId="77777777" w:rsidR="00393ED2" w:rsidRPr="0082076D" w:rsidRDefault="00393ED2" w:rsidP="00BE7D3A">
            <w:pPr>
              <w:jc w:val="center"/>
              <w:rPr>
                <w:rFonts w:ascii="Tahoma" w:hAnsi="Tahoma" w:cs="Tahoma"/>
                <w:color w:val="FFFFFF" w:themeColor="background1"/>
                <w:sz w:val="18"/>
                <w:szCs w:val="18"/>
                <w:lang w:eastAsia="es-BO"/>
              </w:rPr>
            </w:pPr>
            <w:r w:rsidRPr="0082076D">
              <w:rPr>
                <w:rFonts w:ascii="Tahoma" w:hAnsi="Tahoma" w:cs="Tahoma"/>
                <w:b/>
                <w:bCs/>
                <w:color w:val="FFFFFF" w:themeColor="background1"/>
                <w:sz w:val="18"/>
                <w:szCs w:val="18"/>
                <w:lang w:eastAsia="es-BO"/>
              </w:rPr>
              <w:t>(Llenado Obligatorio)</w:t>
            </w:r>
            <w:r w:rsidRPr="0082076D">
              <w:rPr>
                <w:rFonts w:ascii="Tahoma" w:hAnsi="Tahoma" w:cs="Tahoma"/>
                <w:color w:val="FFFFFF" w:themeColor="background1"/>
                <w:sz w:val="18"/>
                <w:szCs w:val="18"/>
                <w:lang w:val="en-GB" w:eastAsia="es-BO"/>
              </w:rPr>
              <w:t> </w:t>
            </w:r>
          </w:p>
        </w:tc>
      </w:tr>
      <w:tr w:rsidR="00393ED2" w:rsidRPr="0006264C" w14:paraId="421E03C6" w14:textId="77777777" w:rsidTr="00E5706B">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EC8A2B0" w14:textId="77777777" w:rsidR="00393ED2" w:rsidRPr="0082076D" w:rsidRDefault="00393ED2" w:rsidP="00BE7D3A">
            <w:pPr>
              <w:jc w:val="center"/>
              <w:rPr>
                <w:rFonts w:ascii="Tahoma" w:hAnsi="Tahoma" w:cs="Tahoma"/>
                <w:b/>
                <w:bCs/>
                <w:color w:val="FFFFFF" w:themeColor="background1"/>
                <w:sz w:val="18"/>
                <w:szCs w:val="18"/>
                <w:lang w:eastAsia="es-BO"/>
              </w:rPr>
            </w:pPr>
            <w:r w:rsidRPr="0082076D">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21602D8" w14:textId="77777777" w:rsidR="00393ED2" w:rsidRPr="0082076D" w:rsidRDefault="00393ED2" w:rsidP="00BE7D3A">
            <w:pPr>
              <w:jc w:val="center"/>
              <w:rPr>
                <w:rFonts w:ascii="Tahoma" w:hAnsi="Tahoma" w:cs="Tahoma"/>
                <w:b/>
                <w:color w:val="FFFFFF" w:themeColor="background1"/>
                <w:sz w:val="18"/>
                <w:szCs w:val="18"/>
                <w:lang w:eastAsia="es-BO"/>
              </w:rPr>
            </w:pPr>
            <w:r w:rsidRPr="0082076D">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177E831" w14:textId="77777777" w:rsidR="00393ED2" w:rsidRPr="0082076D" w:rsidRDefault="00393ED2" w:rsidP="00BE7D3A">
            <w:pPr>
              <w:jc w:val="center"/>
              <w:rPr>
                <w:rFonts w:ascii="Tahoma" w:hAnsi="Tahoma" w:cs="Tahoma"/>
                <w:b/>
                <w:bCs/>
                <w:color w:val="FFFFFF" w:themeColor="background1"/>
                <w:sz w:val="7"/>
                <w:szCs w:val="7"/>
                <w:lang w:eastAsia="es-BO"/>
              </w:rPr>
            </w:pPr>
            <w:r w:rsidRPr="0082076D">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01383D4" w14:textId="77777777" w:rsidR="00393ED2" w:rsidRPr="0082076D" w:rsidRDefault="00393ED2" w:rsidP="00BE7D3A">
            <w:pPr>
              <w:jc w:val="center"/>
              <w:rPr>
                <w:rFonts w:ascii="Tahoma" w:hAnsi="Tahoma" w:cs="Tahoma"/>
                <w:b/>
                <w:bCs/>
                <w:color w:val="FFFFFF" w:themeColor="background1"/>
                <w:sz w:val="10"/>
                <w:szCs w:val="10"/>
                <w:lang w:eastAsia="es-BO"/>
              </w:rPr>
            </w:pPr>
            <w:r w:rsidRPr="0082076D">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7B548AA" w14:textId="77777777" w:rsidR="00393ED2" w:rsidRPr="0082076D" w:rsidRDefault="00393ED2" w:rsidP="00BE7D3A">
            <w:pPr>
              <w:jc w:val="center"/>
              <w:rPr>
                <w:rFonts w:ascii="Tahoma" w:hAnsi="Tahoma" w:cs="Tahoma"/>
                <w:b/>
                <w:bCs/>
                <w:color w:val="FFFFFF" w:themeColor="background1"/>
                <w:sz w:val="8"/>
                <w:szCs w:val="8"/>
                <w:lang w:eastAsia="es-BO"/>
              </w:rPr>
            </w:pPr>
            <w:r w:rsidRPr="0082076D">
              <w:rPr>
                <w:rFonts w:ascii="Tahoma" w:hAnsi="Tahoma" w:cs="Tahoma"/>
                <w:b/>
                <w:bCs/>
                <w:color w:val="FFFFFF" w:themeColor="background1"/>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0B163C6" w14:textId="77777777" w:rsidR="00393ED2" w:rsidRPr="0082076D" w:rsidRDefault="00393ED2" w:rsidP="00BE7D3A">
            <w:pPr>
              <w:jc w:val="center"/>
              <w:rPr>
                <w:rFonts w:ascii="Tahoma" w:hAnsi="Tahoma" w:cs="Tahoma"/>
                <w:b/>
                <w:bCs/>
                <w:color w:val="FFFFFF" w:themeColor="background1"/>
                <w:sz w:val="8"/>
                <w:szCs w:val="8"/>
                <w:lang w:eastAsia="es-BO"/>
              </w:rPr>
            </w:pPr>
            <w:r w:rsidRPr="0082076D">
              <w:rPr>
                <w:rFonts w:ascii="Tahoma" w:hAnsi="Tahoma" w:cs="Tahoma"/>
                <w:b/>
                <w:bCs/>
                <w:color w:val="FFFFFF" w:themeColor="background1"/>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04D5761" w14:textId="77777777" w:rsidR="00393ED2" w:rsidRPr="0082076D" w:rsidRDefault="00393ED2" w:rsidP="00BE7D3A">
            <w:pPr>
              <w:jc w:val="center"/>
              <w:rPr>
                <w:rFonts w:ascii="Tahoma" w:hAnsi="Tahoma" w:cs="Tahoma"/>
                <w:b/>
                <w:bCs/>
                <w:color w:val="FFFFFF" w:themeColor="background1"/>
                <w:sz w:val="10"/>
                <w:szCs w:val="10"/>
                <w:lang w:eastAsia="es-BO"/>
              </w:rPr>
            </w:pPr>
            <w:r w:rsidRPr="0082076D">
              <w:rPr>
                <w:rFonts w:ascii="Tahoma" w:hAnsi="Tahoma" w:cs="Tahoma"/>
                <w:b/>
                <w:bCs/>
                <w:color w:val="FFFFFF" w:themeColor="background1"/>
                <w:sz w:val="12"/>
                <w:szCs w:val="10"/>
                <w:lang w:val="en-GB" w:eastAsia="es-BO"/>
              </w:rPr>
              <w:t>DOCUMENTO, PÁGINA, REFERENCIA</w:t>
            </w:r>
          </w:p>
        </w:tc>
      </w:tr>
      <w:tr w:rsidR="00393ED2" w:rsidRPr="0006264C" w14:paraId="4DD0A7A3" w14:textId="77777777" w:rsidTr="00E5706B">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4838D1D" w14:textId="77777777" w:rsidR="00393ED2" w:rsidRPr="004372B6" w:rsidRDefault="00393ED2" w:rsidP="00BE7D3A">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5C93E45" w14:textId="77777777" w:rsidR="00393ED2" w:rsidRPr="004372B6" w:rsidRDefault="00393ED2" w:rsidP="00BE7D3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466A166" w14:textId="77777777" w:rsidR="00393ED2" w:rsidRPr="004372B6" w:rsidRDefault="00393ED2" w:rsidP="00BE7D3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04AB912" w14:textId="77777777" w:rsidR="00393ED2" w:rsidRPr="004372B6" w:rsidRDefault="00393ED2" w:rsidP="00BE7D3A">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DAABA69" w14:textId="77777777" w:rsidR="00393ED2" w:rsidRPr="004372B6" w:rsidRDefault="00393ED2" w:rsidP="00BE7D3A">
            <w:pPr>
              <w:jc w:val="center"/>
              <w:rPr>
                <w:rFonts w:ascii="Tahoma" w:hAnsi="Tahoma" w:cs="Tahoma"/>
                <w:b/>
                <w:color w:val="FFFFFF" w:themeColor="background1"/>
                <w:sz w:val="10"/>
                <w:szCs w:val="10"/>
                <w:lang w:eastAsia="es-BO"/>
              </w:rPr>
            </w:pPr>
            <w:r w:rsidRPr="004372B6">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9BE23EF" w14:textId="77777777" w:rsidR="00393ED2" w:rsidRPr="004372B6" w:rsidRDefault="00393ED2" w:rsidP="00BE7D3A">
            <w:pPr>
              <w:jc w:val="center"/>
              <w:rPr>
                <w:rFonts w:ascii="Tahoma" w:hAnsi="Tahoma" w:cs="Tahoma"/>
                <w:b/>
                <w:color w:val="FFFFFF" w:themeColor="background1"/>
                <w:sz w:val="10"/>
                <w:szCs w:val="10"/>
                <w:lang w:eastAsia="es-BO"/>
              </w:rPr>
            </w:pPr>
            <w:r w:rsidRPr="004372B6">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0E758735" w14:textId="77777777" w:rsidR="00393ED2" w:rsidRPr="004372B6" w:rsidRDefault="00393ED2" w:rsidP="00BE7D3A">
            <w:pPr>
              <w:jc w:val="center"/>
              <w:rPr>
                <w:rFonts w:ascii="Tahoma" w:hAnsi="Tahoma" w:cs="Tahoma"/>
                <w:b/>
                <w:bCs/>
                <w:color w:val="004990"/>
                <w:sz w:val="18"/>
                <w:szCs w:val="18"/>
                <w:lang w:eastAsia="es-BO"/>
              </w:rPr>
            </w:pPr>
          </w:p>
        </w:tc>
      </w:tr>
      <w:tr w:rsidR="00393ED2" w:rsidRPr="0006264C" w14:paraId="68611EDD" w14:textId="77777777" w:rsidTr="00E5706B">
        <w:trPr>
          <w:trHeight w:val="315"/>
        </w:trPr>
        <w:tc>
          <w:tcPr>
            <w:tcW w:w="426" w:type="dxa"/>
            <w:tcBorders>
              <w:top w:val="single" w:sz="4" w:space="0" w:color="FFFFFF" w:themeColor="background1"/>
            </w:tcBorders>
            <w:vAlign w:val="center"/>
          </w:tcPr>
          <w:p w14:paraId="58BBF892" w14:textId="77777777" w:rsidR="00393ED2" w:rsidRPr="0082076D" w:rsidRDefault="00393ED2" w:rsidP="00BE7D3A">
            <w:pPr>
              <w:jc w:val="center"/>
              <w:rPr>
                <w:color w:val="004990"/>
              </w:rPr>
            </w:pPr>
            <w:r w:rsidRPr="0082076D">
              <w:rPr>
                <w:color w:val="004990"/>
              </w:rPr>
              <w:t>1</w:t>
            </w:r>
          </w:p>
        </w:tc>
        <w:tc>
          <w:tcPr>
            <w:tcW w:w="5103" w:type="dxa"/>
            <w:tcBorders>
              <w:top w:val="single" w:sz="4" w:space="0" w:color="FFFFFF" w:themeColor="background1"/>
            </w:tcBorders>
            <w:shd w:val="clear" w:color="auto" w:fill="auto"/>
            <w:vAlign w:val="center"/>
          </w:tcPr>
          <w:p w14:paraId="3E3BE982" w14:textId="500EB8A8" w:rsidR="00393ED2" w:rsidRPr="0082076D" w:rsidRDefault="00F4171D" w:rsidP="00096352">
            <w:pPr>
              <w:jc w:val="both"/>
              <w:rPr>
                <w:rFonts w:ascii="Tahoma" w:hAnsi="Tahoma" w:cs="Tahoma"/>
                <w:color w:val="004990"/>
                <w:sz w:val="18"/>
              </w:rPr>
            </w:pPr>
            <w:r w:rsidRPr="0082076D">
              <w:rPr>
                <w:rFonts w:ascii="Tahoma" w:hAnsi="Tahoma" w:cs="Tahoma"/>
                <w:color w:val="004990"/>
                <w:sz w:val="18"/>
              </w:rPr>
              <w:t xml:space="preserve">Experiencia específica con relación al sector </w:t>
            </w:r>
            <w:r w:rsidRPr="0082076D">
              <w:rPr>
                <w:rFonts w:ascii="Tahoma" w:hAnsi="Tahoma" w:cs="Tahoma"/>
                <w:color w:val="1F497D" w:themeColor="text2"/>
                <w:sz w:val="18"/>
              </w:rPr>
              <w:t>Telecomunicaciones</w:t>
            </w:r>
            <w:r w:rsidRPr="0082076D">
              <w:rPr>
                <w:rFonts w:ascii="Tahoma" w:hAnsi="Tahoma" w:cs="Tahoma"/>
                <w:color w:val="004990"/>
                <w:sz w:val="18"/>
              </w:rPr>
              <w:t xml:space="preserve"> o </w:t>
            </w:r>
            <w:r w:rsidR="00096352">
              <w:rPr>
                <w:rFonts w:ascii="Tahoma" w:hAnsi="Tahoma" w:cs="Tahoma"/>
                <w:color w:val="004990"/>
                <w:sz w:val="18"/>
              </w:rPr>
              <w:t>afín</w:t>
            </w:r>
            <w:r w:rsidR="00500551">
              <w:rPr>
                <w:rFonts w:ascii="Tahoma" w:hAnsi="Tahoma" w:cs="Tahoma"/>
                <w:color w:val="004990"/>
                <w:sz w:val="18"/>
              </w:rPr>
              <w:t xml:space="preserve"> igual o mayor a 5 años</w:t>
            </w:r>
          </w:p>
        </w:tc>
        <w:tc>
          <w:tcPr>
            <w:tcW w:w="709" w:type="dxa"/>
            <w:tcBorders>
              <w:top w:val="single" w:sz="4" w:space="0" w:color="FFFFFF" w:themeColor="background1"/>
            </w:tcBorders>
            <w:shd w:val="clear" w:color="auto" w:fill="auto"/>
            <w:vAlign w:val="center"/>
          </w:tcPr>
          <w:p w14:paraId="1B79EC5B" w14:textId="77777777" w:rsidR="00393ED2" w:rsidRPr="0082076D" w:rsidRDefault="00612A87" w:rsidP="00BE7D3A">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00393ED2" w:rsidRPr="0082076D">
              <w:rPr>
                <w:rFonts w:ascii="Tahoma" w:hAnsi="Tahoma" w:cs="Tahoma"/>
                <w:color w:val="004990"/>
                <w:sz w:val="18"/>
                <w:szCs w:val="18"/>
              </w:rPr>
              <w:instrText xml:space="preserve"> FORMCHECKBOX </w:instrText>
            </w:r>
            <w:r w:rsidR="005D30E3">
              <w:rPr>
                <w:rFonts w:ascii="Tahoma" w:hAnsi="Tahoma" w:cs="Tahoma"/>
                <w:color w:val="004990"/>
                <w:sz w:val="18"/>
                <w:szCs w:val="18"/>
              </w:rPr>
            </w:r>
            <w:r w:rsidR="005D30E3">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14:paraId="2F6D2784" w14:textId="77777777" w:rsidR="00393ED2" w:rsidRPr="0082076D" w:rsidRDefault="00393ED2" w:rsidP="00BE7D3A">
            <w:pPr>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14:paraId="0991BF3C" w14:textId="77777777" w:rsidR="00393ED2" w:rsidRPr="0082076D" w:rsidRDefault="00393ED2" w:rsidP="00BE7D3A">
            <w:pPr>
              <w:jc w:val="center"/>
              <w:rPr>
                <w:rFonts w:ascii="Tahoma" w:hAnsi="Tahoma" w:cs="Tahoma"/>
                <w:b/>
                <w:bCs/>
                <w:color w:val="004990"/>
                <w:sz w:val="18"/>
                <w:szCs w:val="18"/>
                <w:lang w:eastAsia="es-BO"/>
              </w:rPr>
            </w:pPr>
            <w:r w:rsidRPr="0082076D">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376210D4" w14:textId="77777777" w:rsidR="00393ED2" w:rsidRPr="0082076D" w:rsidRDefault="00393ED2" w:rsidP="00BE7D3A">
            <w:pPr>
              <w:jc w:val="center"/>
              <w:rPr>
                <w:rFonts w:ascii="Tahoma" w:hAnsi="Tahoma" w:cs="Tahoma"/>
                <w:b/>
                <w:bCs/>
                <w:color w:val="004990"/>
                <w:sz w:val="18"/>
                <w:szCs w:val="18"/>
                <w:lang w:eastAsia="es-BO"/>
              </w:rPr>
            </w:pPr>
            <w:r w:rsidRPr="0082076D">
              <w:rPr>
                <w:rFonts w:ascii="Tahoma" w:hAnsi="Tahoma" w:cs="Tahoma"/>
                <w:color w:val="004990"/>
                <w:sz w:val="18"/>
                <w:szCs w:val="18"/>
                <w:lang w:val="en-GB" w:eastAsia="es-BO"/>
              </w:rPr>
              <w:t>---</w:t>
            </w:r>
          </w:p>
        </w:tc>
        <w:tc>
          <w:tcPr>
            <w:tcW w:w="1134" w:type="dxa"/>
            <w:shd w:val="clear" w:color="auto" w:fill="auto"/>
            <w:vAlign w:val="center"/>
          </w:tcPr>
          <w:p w14:paraId="482C590D" w14:textId="77777777" w:rsidR="00393ED2" w:rsidRPr="0082076D" w:rsidRDefault="00393ED2" w:rsidP="00BE7D3A">
            <w:pPr>
              <w:jc w:val="center"/>
              <w:rPr>
                <w:rFonts w:ascii="Tahoma" w:hAnsi="Tahoma" w:cs="Tahoma"/>
                <w:b/>
                <w:bCs/>
                <w:color w:val="004990"/>
                <w:sz w:val="18"/>
                <w:szCs w:val="18"/>
                <w:lang w:eastAsia="es-BO"/>
              </w:rPr>
            </w:pPr>
            <w:r w:rsidRPr="0082076D">
              <w:rPr>
                <w:rFonts w:ascii="Tahoma" w:hAnsi="Tahoma" w:cs="Tahoma"/>
                <w:b/>
                <w:bCs/>
                <w:color w:val="004990"/>
                <w:sz w:val="18"/>
                <w:szCs w:val="18"/>
                <w:lang w:eastAsia="es-BO"/>
              </w:rPr>
              <w:t> </w:t>
            </w:r>
          </w:p>
        </w:tc>
      </w:tr>
      <w:tr w:rsidR="0076093A" w:rsidRPr="0006264C" w14:paraId="6067F11F" w14:textId="77777777" w:rsidTr="001E169A">
        <w:trPr>
          <w:trHeight w:val="315"/>
        </w:trPr>
        <w:tc>
          <w:tcPr>
            <w:tcW w:w="426" w:type="dxa"/>
            <w:vAlign w:val="center"/>
          </w:tcPr>
          <w:p w14:paraId="70E9E7A3" w14:textId="69B7CDFD" w:rsidR="0076093A" w:rsidRPr="0082076D" w:rsidRDefault="0076093A" w:rsidP="00BE7D3A">
            <w:pPr>
              <w:jc w:val="center"/>
              <w:rPr>
                <w:color w:val="004990"/>
              </w:rPr>
            </w:pPr>
          </w:p>
        </w:tc>
        <w:tc>
          <w:tcPr>
            <w:tcW w:w="5103" w:type="dxa"/>
            <w:shd w:val="clear" w:color="auto" w:fill="auto"/>
          </w:tcPr>
          <w:p w14:paraId="35401C30" w14:textId="5179DC9C" w:rsidR="0076093A" w:rsidRPr="0082076D" w:rsidRDefault="0076093A" w:rsidP="001E169A">
            <w:pPr>
              <w:rPr>
                <w:rFonts w:ascii="Tahoma" w:hAnsi="Tahoma" w:cs="Tahoma"/>
                <w:color w:val="1F497D" w:themeColor="text2"/>
                <w:sz w:val="18"/>
                <w:szCs w:val="18"/>
              </w:rPr>
            </w:pPr>
          </w:p>
        </w:tc>
        <w:tc>
          <w:tcPr>
            <w:tcW w:w="709" w:type="dxa"/>
            <w:shd w:val="clear" w:color="auto" w:fill="auto"/>
            <w:vAlign w:val="center"/>
          </w:tcPr>
          <w:p w14:paraId="77863BD8" w14:textId="4B11228A" w:rsidR="0076093A" w:rsidRPr="0082076D" w:rsidRDefault="0076093A" w:rsidP="00BE7D3A">
            <w:pPr>
              <w:jc w:val="center"/>
              <w:rPr>
                <w:rFonts w:ascii="Tahoma" w:hAnsi="Tahoma" w:cs="Tahoma"/>
                <w:color w:val="004990"/>
                <w:sz w:val="18"/>
                <w:szCs w:val="18"/>
                <w:lang w:eastAsia="es-BO"/>
              </w:rPr>
            </w:pPr>
          </w:p>
        </w:tc>
        <w:tc>
          <w:tcPr>
            <w:tcW w:w="709" w:type="dxa"/>
            <w:shd w:val="clear" w:color="auto" w:fill="auto"/>
            <w:vAlign w:val="center"/>
          </w:tcPr>
          <w:p w14:paraId="73B2C893" w14:textId="77777777" w:rsidR="0076093A" w:rsidRPr="0082076D" w:rsidRDefault="0076093A" w:rsidP="00BE7D3A">
            <w:pPr>
              <w:jc w:val="center"/>
              <w:rPr>
                <w:rFonts w:ascii="Tahoma" w:hAnsi="Tahoma" w:cs="Tahoma"/>
                <w:color w:val="004990"/>
                <w:sz w:val="18"/>
                <w:szCs w:val="18"/>
                <w:lang w:eastAsia="es-BO"/>
              </w:rPr>
            </w:pPr>
          </w:p>
        </w:tc>
        <w:tc>
          <w:tcPr>
            <w:tcW w:w="850" w:type="dxa"/>
            <w:shd w:val="clear" w:color="auto" w:fill="auto"/>
            <w:vAlign w:val="center"/>
          </w:tcPr>
          <w:p w14:paraId="2CC59A07" w14:textId="6B66E81D" w:rsidR="0076093A" w:rsidRPr="0082076D" w:rsidRDefault="0076093A" w:rsidP="00BE7D3A">
            <w:pPr>
              <w:jc w:val="center"/>
              <w:rPr>
                <w:rFonts w:ascii="Tahoma" w:hAnsi="Tahoma" w:cs="Tahoma"/>
                <w:b/>
                <w:bCs/>
                <w:color w:val="004990"/>
                <w:sz w:val="18"/>
                <w:szCs w:val="18"/>
                <w:lang w:eastAsia="es-BO"/>
              </w:rPr>
            </w:pPr>
          </w:p>
        </w:tc>
        <w:tc>
          <w:tcPr>
            <w:tcW w:w="851" w:type="dxa"/>
            <w:shd w:val="clear" w:color="auto" w:fill="auto"/>
            <w:vAlign w:val="center"/>
          </w:tcPr>
          <w:p w14:paraId="33B2C44D" w14:textId="65E39486" w:rsidR="0076093A" w:rsidRPr="0082076D" w:rsidRDefault="0076093A" w:rsidP="00BE7D3A">
            <w:pPr>
              <w:jc w:val="center"/>
              <w:rPr>
                <w:rFonts w:ascii="Tahoma" w:hAnsi="Tahoma" w:cs="Tahoma"/>
                <w:b/>
                <w:bCs/>
                <w:color w:val="004990"/>
                <w:sz w:val="18"/>
                <w:szCs w:val="18"/>
                <w:lang w:eastAsia="es-BO"/>
              </w:rPr>
            </w:pPr>
          </w:p>
        </w:tc>
        <w:tc>
          <w:tcPr>
            <w:tcW w:w="1134" w:type="dxa"/>
            <w:shd w:val="clear" w:color="auto" w:fill="auto"/>
            <w:vAlign w:val="center"/>
          </w:tcPr>
          <w:p w14:paraId="6C219BEE" w14:textId="77777777" w:rsidR="0076093A" w:rsidRPr="0082076D" w:rsidRDefault="0076093A" w:rsidP="00BE7D3A">
            <w:pPr>
              <w:jc w:val="center"/>
              <w:rPr>
                <w:rFonts w:ascii="Tahoma" w:hAnsi="Tahoma" w:cs="Tahoma"/>
                <w:b/>
                <w:bCs/>
                <w:color w:val="004990"/>
                <w:sz w:val="18"/>
                <w:szCs w:val="18"/>
                <w:lang w:eastAsia="es-BO"/>
              </w:rPr>
            </w:pPr>
          </w:p>
        </w:tc>
      </w:tr>
      <w:tr w:rsidR="0076093A" w:rsidRPr="009C2DE5" w14:paraId="1DE19050" w14:textId="77777777" w:rsidTr="001E169A">
        <w:trPr>
          <w:trHeight w:val="315"/>
        </w:trPr>
        <w:tc>
          <w:tcPr>
            <w:tcW w:w="426" w:type="dxa"/>
            <w:vAlign w:val="center"/>
          </w:tcPr>
          <w:p w14:paraId="0E9A0F40" w14:textId="66C5B969" w:rsidR="0076093A" w:rsidRPr="0082076D" w:rsidRDefault="0076093A" w:rsidP="00BE7D3A">
            <w:pPr>
              <w:jc w:val="center"/>
              <w:rPr>
                <w:color w:val="004990"/>
              </w:rPr>
            </w:pPr>
          </w:p>
        </w:tc>
        <w:tc>
          <w:tcPr>
            <w:tcW w:w="5103" w:type="dxa"/>
            <w:shd w:val="clear" w:color="auto" w:fill="auto"/>
          </w:tcPr>
          <w:p w14:paraId="4747CDAF" w14:textId="5A8D72DA" w:rsidR="0076093A" w:rsidRPr="0082076D" w:rsidRDefault="0076093A" w:rsidP="001E169A">
            <w:pPr>
              <w:rPr>
                <w:rFonts w:ascii="Tahoma" w:hAnsi="Tahoma" w:cs="Tahoma"/>
                <w:color w:val="1F497D" w:themeColor="text2"/>
                <w:sz w:val="18"/>
                <w:szCs w:val="18"/>
              </w:rPr>
            </w:pPr>
          </w:p>
        </w:tc>
        <w:tc>
          <w:tcPr>
            <w:tcW w:w="709" w:type="dxa"/>
            <w:shd w:val="clear" w:color="auto" w:fill="auto"/>
            <w:vAlign w:val="center"/>
          </w:tcPr>
          <w:p w14:paraId="28AA9EB3" w14:textId="7F7BF639" w:rsidR="0076093A" w:rsidRPr="0082076D" w:rsidRDefault="0076093A" w:rsidP="00BE7D3A">
            <w:pPr>
              <w:jc w:val="center"/>
              <w:rPr>
                <w:rFonts w:ascii="Tahoma" w:hAnsi="Tahoma" w:cs="Tahoma"/>
                <w:color w:val="004990"/>
                <w:sz w:val="18"/>
                <w:szCs w:val="18"/>
                <w:lang w:eastAsia="es-BO"/>
              </w:rPr>
            </w:pPr>
          </w:p>
        </w:tc>
        <w:tc>
          <w:tcPr>
            <w:tcW w:w="709" w:type="dxa"/>
            <w:shd w:val="clear" w:color="auto" w:fill="auto"/>
            <w:vAlign w:val="center"/>
          </w:tcPr>
          <w:p w14:paraId="3496F0A0" w14:textId="77777777" w:rsidR="0076093A" w:rsidRPr="0082076D" w:rsidRDefault="0076093A" w:rsidP="00BE7D3A">
            <w:pPr>
              <w:jc w:val="center"/>
              <w:rPr>
                <w:rFonts w:ascii="Tahoma" w:hAnsi="Tahoma" w:cs="Tahoma"/>
                <w:color w:val="004990"/>
                <w:sz w:val="18"/>
                <w:szCs w:val="18"/>
                <w:lang w:eastAsia="es-BO"/>
              </w:rPr>
            </w:pPr>
          </w:p>
        </w:tc>
        <w:tc>
          <w:tcPr>
            <w:tcW w:w="850" w:type="dxa"/>
            <w:shd w:val="clear" w:color="auto" w:fill="auto"/>
            <w:vAlign w:val="center"/>
          </w:tcPr>
          <w:p w14:paraId="1D99FB6D" w14:textId="51A1F186" w:rsidR="0076093A" w:rsidRPr="0082076D" w:rsidRDefault="0076093A" w:rsidP="00BE7D3A">
            <w:pPr>
              <w:jc w:val="center"/>
              <w:rPr>
                <w:rFonts w:ascii="Tahoma" w:hAnsi="Tahoma" w:cs="Tahoma"/>
                <w:b/>
                <w:bCs/>
                <w:color w:val="004990"/>
                <w:sz w:val="18"/>
                <w:szCs w:val="18"/>
                <w:lang w:eastAsia="es-BO"/>
              </w:rPr>
            </w:pPr>
          </w:p>
        </w:tc>
        <w:tc>
          <w:tcPr>
            <w:tcW w:w="851" w:type="dxa"/>
            <w:shd w:val="clear" w:color="auto" w:fill="auto"/>
            <w:vAlign w:val="center"/>
          </w:tcPr>
          <w:p w14:paraId="374F3B25" w14:textId="4CBB9598" w:rsidR="0076093A" w:rsidRPr="009C2DE5" w:rsidRDefault="0076093A" w:rsidP="00BE7D3A">
            <w:pPr>
              <w:jc w:val="center"/>
              <w:rPr>
                <w:rFonts w:ascii="Tahoma" w:hAnsi="Tahoma" w:cs="Tahoma"/>
                <w:b/>
                <w:bCs/>
                <w:color w:val="004990"/>
                <w:sz w:val="18"/>
                <w:szCs w:val="18"/>
                <w:lang w:eastAsia="es-BO"/>
              </w:rPr>
            </w:pPr>
          </w:p>
        </w:tc>
        <w:tc>
          <w:tcPr>
            <w:tcW w:w="1134" w:type="dxa"/>
            <w:shd w:val="clear" w:color="auto" w:fill="auto"/>
            <w:vAlign w:val="center"/>
          </w:tcPr>
          <w:p w14:paraId="759CDD45" w14:textId="77777777" w:rsidR="0076093A" w:rsidRPr="009C2DE5" w:rsidRDefault="0076093A" w:rsidP="00BE7D3A">
            <w:pPr>
              <w:jc w:val="center"/>
              <w:rPr>
                <w:rFonts w:ascii="Tahoma" w:hAnsi="Tahoma" w:cs="Tahoma"/>
                <w:b/>
                <w:bCs/>
                <w:color w:val="004990"/>
                <w:sz w:val="18"/>
                <w:szCs w:val="18"/>
                <w:lang w:eastAsia="es-BO"/>
              </w:rPr>
            </w:pPr>
          </w:p>
        </w:tc>
      </w:tr>
      <w:tr w:rsidR="0076093A" w:rsidRPr="009C2DE5" w14:paraId="7B0EDE6E" w14:textId="77777777" w:rsidTr="00EC7B3C">
        <w:trPr>
          <w:trHeight w:val="315"/>
        </w:trPr>
        <w:tc>
          <w:tcPr>
            <w:tcW w:w="426" w:type="dxa"/>
            <w:vAlign w:val="center"/>
          </w:tcPr>
          <w:p w14:paraId="716A046F" w14:textId="77777777" w:rsidR="0076093A" w:rsidRPr="0082076D" w:rsidRDefault="0076093A" w:rsidP="00005732">
            <w:pPr>
              <w:jc w:val="center"/>
              <w:rPr>
                <w:color w:val="004990"/>
              </w:rPr>
            </w:pPr>
          </w:p>
        </w:tc>
        <w:tc>
          <w:tcPr>
            <w:tcW w:w="5103" w:type="dxa"/>
            <w:shd w:val="clear" w:color="auto" w:fill="auto"/>
          </w:tcPr>
          <w:p w14:paraId="0B38F915" w14:textId="77777777" w:rsidR="0076093A" w:rsidRPr="0082076D" w:rsidRDefault="0076093A" w:rsidP="00005732">
            <w:pPr>
              <w:rPr>
                <w:rFonts w:ascii="Tahoma" w:hAnsi="Tahoma" w:cs="Tahoma"/>
                <w:color w:val="1F497D" w:themeColor="text2"/>
                <w:sz w:val="18"/>
                <w:szCs w:val="18"/>
              </w:rPr>
            </w:pPr>
          </w:p>
        </w:tc>
        <w:tc>
          <w:tcPr>
            <w:tcW w:w="709" w:type="dxa"/>
            <w:shd w:val="clear" w:color="auto" w:fill="auto"/>
            <w:vAlign w:val="center"/>
          </w:tcPr>
          <w:p w14:paraId="23B85DB1" w14:textId="77777777" w:rsidR="0076093A" w:rsidRPr="0082076D" w:rsidRDefault="0076093A" w:rsidP="00EC7B3C">
            <w:pPr>
              <w:jc w:val="center"/>
              <w:rPr>
                <w:rFonts w:ascii="Tahoma" w:hAnsi="Tahoma" w:cs="Tahoma"/>
                <w:color w:val="004990"/>
                <w:sz w:val="18"/>
                <w:szCs w:val="18"/>
                <w:lang w:eastAsia="es-BO"/>
              </w:rPr>
            </w:pPr>
          </w:p>
        </w:tc>
        <w:tc>
          <w:tcPr>
            <w:tcW w:w="709" w:type="dxa"/>
            <w:shd w:val="clear" w:color="auto" w:fill="auto"/>
            <w:vAlign w:val="center"/>
          </w:tcPr>
          <w:p w14:paraId="72EF1894" w14:textId="77777777" w:rsidR="0076093A" w:rsidRPr="0082076D" w:rsidRDefault="0076093A" w:rsidP="00EC7B3C">
            <w:pPr>
              <w:jc w:val="center"/>
              <w:rPr>
                <w:rFonts w:ascii="Tahoma" w:hAnsi="Tahoma" w:cs="Tahoma"/>
                <w:color w:val="004990"/>
                <w:sz w:val="18"/>
                <w:szCs w:val="18"/>
                <w:lang w:eastAsia="es-BO"/>
              </w:rPr>
            </w:pPr>
          </w:p>
        </w:tc>
        <w:tc>
          <w:tcPr>
            <w:tcW w:w="850" w:type="dxa"/>
            <w:shd w:val="clear" w:color="auto" w:fill="auto"/>
            <w:vAlign w:val="center"/>
          </w:tcPr>
          <w:p w14:paraId="598ED854" w14:textId="77777777" w:rsidR="0076093A" w:rsidRPr="0082076D" w:rsidRDefault="0076093A" w:rsidP="00EC7B3C">
            <w:pPr>
              <w:jc w:val="center"/>
              <w:rPr>
                <w:rFonts w:ascii="Tahoma" w:hAnsi="Tahoma" w:cs="Tahoma"/>
                <w:b/>
                <w:bCs/>
                <w:color w:val="004990"/>
                <w:sz w:val="18"/>
                <w:szCs w:val="18"/>
                <w:lang w:eastAsia="es-BO"/>
              </w:rPr>
            </w:pPr>
          </w:p>
        </w:tc>
        <w:tc>
          <w:tcPr>
            <w:tcW w:w="851" w:type="dxa"/>
            <w:shd w:val="clear" w:color="auto" w:fill="auto"/>
            <w:vAlign w:val="center"/>
          </w:tcPr>
          <w:p w14:paraId="580E0460" w14:textId="77777777" w:rsidR="0076093A" w:rsidRPr="009C2DE5" w:rsidRDefault="0076093A" w:rsidP="00EC7B3C">
            <w:pPr>
              <w:jc w:val="center"/>
              <w:rPr>
                <w:rFonts w:ascii="Tahoma" w:hAnsi="Tahoma" w:cs="Tahoma"/>
                <w:b/>
                <w:bCs/>
                <w:color w:val="004990"/>
                <w:sz w:val="18"/>
                <w:szCs w:val="18"/>
                <w:lang w:eastAsia="es-BO"/>
              </w:rPr>
            </w:pPr>
          </w:p>
        </w:tc>
        <w:tc>
          <w:tcPr>
            <w:tcW w:w="1134" w:type="dxa"/>
            <w:shd w:val="clear" w:color="auto" w:fill="auto"/>
            <w:vAlign w:val="center"/>
          </w:tcPr>
          <w:p w14:paraId="2CCACC5D" w14:textId="77777777" w:rsidR="0076093A" w:rsidRPr="009C2DE5" w:rsidRDefault="0076093A" w:rsidP="00EC7B3C">
            <w:pPr>
              <w:jc w:val="center"/>
              <w:rPr>
                <w:rFonts w:ascii="Tahoma" w:hAnsi="Tahoma" w:cs="Tahoma"/>
                <w:b/>
                <w:bCs/>
                <w:color w:val="004990"/>
                <w:sz w:val="18"/>
                <w:szCs w:val="18"/>
                <w:lang w:eastAsia="es-BO"/>
              </w:rPr>
            </w:pPr>
          </w:p>
        </w:tc>
      </w:tr>
    </w:tbl>
    <w:p w14:paraId="04780937" w14:textId="77777777" w:rsidR="00393ED2" w:rsidRDefault="00393ED2" w:rsidP="00393ED2">
      <w:pPr>
        <w:pStyle w:val="TITULOS"/>
        <w:spacing w:after="0"/>
        <w:ind w:left="426" w:firstLine="0"/>
        <w:rPr>
          <w:rFonts w:ascii="Tahoma" w:hAnsi="Tahoma" w:cs="Tahoma"/>
          <w:color w:val="004990"/>
          <w:sz w:val="22"/>
          <w:szCs w:val="22"/>
        </w:rPr>
      </w:pPr>
    </w:p>
    <w:p w14:paraId="71F7AF26" w14:textId="77777777" w:rsidR="00720446" w:rsidRDefault="00720446" w:rsidP="00720446">
      <w:pPr>
        <w:rPr>
          <w:lang w:val="es-BO" w:eastAsia="en-US"/>
        </w:rPr>
      </w:pPr>
    </w:p>
    <w:p w14:paraId="46074A1A" w14:textId="77777777" w:rsidR="00720446" w:rsidRDefault="00720446" w:rsidP="00720446">
      <w:pPr>
        <w:rPr>
          <w:lang w:val="es-BO" w:eastAsia="en-US"/>
        </w:rPr>
      </w:pPr>
    </w:p>
    <w:p w14:paraId="20B2A6AE" w14:textId="77777777" w:rsidR="00720446" w:rsidRDefault="00720446" w:rsidP="00720446">
      <w:pPr>
        <w:rPr>
          <w:lang w:val="es-BO" w:eastAsia="en-US"/>
        </w:rPr>
      </w:pPr>
    </w:p>
    <w:p w14:paraId="00B135E2" w14:textId="77777777" w:rsidR="00720446" w:rsidRPr="00720446" w:rsidRDefault="00720446" w:rsidP="00720446">
      <w:pPr>
        <w:rPr>
          <w:lang w:val="es-BO" w:eastAsia="en-US"/>
        </w:rPr>
      </w:pPr>
    </w:p>
    <w:p w14:paraId="0C064226" w14:textId="5366C1FB" w:rsidR="00393ED2" w:rsidRPr="004B1709" w:rsidRDefault="00393ED2" w:rsidP="00393ED2">
      <w:pPr>
        <w:pStyle w:val="TITULOS"/>
        <w:numPr>
          <w:ilvl w:val="0"/>
          <w:numId w:val="41"/>
        </w:numPr>
        <w:spacing w:after="0"/>
        <w:ind w:left="426" w:hanging="426"/>
        <w:rPr>
          <w:color w:val="004990"/>
        </w:rPr>
      </w:pPr>
      <w:r w:rsidRPr="004B1709">
        <w:rPr>
          <w:rFonts w:ascii="Tahoma" w:hAnsi="Tahoma" w:cs="Tahoma"/>
          <w:color w:val="004990"/>
          <w:sz w:val="22"/>
          <w:szCs w:val="22"/>
        </w:rPr>
        <w:lastRenderedPageBreak/>
        <w:t xml:space="preserve">CERTIFICACIONES </w:t>
      </w:r>
      <w:r w:rsidR="00005732">
        <w:rPr>
          <w:rFonts w:ascii="Tahoma" w:hAnsi="Tahoma" w:cs="Tahoma"/>
          <w:color w:val="004990"/>
          <w:sz w:val="22"/>
          <w:szCs w:val="22"/>
        </w:rPr>
        <w:t>E INFOR</w:t>
      </w:r>
      <w:r w:rsidR="00500551">
        <w:rPr>
          <w:rFonts w:ascii="Tahoma" w:hAnsi="Tahoma" w:cs="Tahoma"/>
          <w:color w:val="004990"/>
          <w:sz w:val="22"/>
          <w:szCs w:val="22"/>
        </w:rPr>
        <w:t>MACIÓN</w:t>
      </w:r>
    </w:p>
    <w:p w14:paraId="67246400" w14:textId="77777777" w:rsidR="00393ED2" w:rsidRPr="009C2DE5" w:rsidRDefault="00393ED2" w:rsidP="00393ED2">
      <w:pPr>
        <w:rPr>
          <w:color w:val="004990"/>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93ED2" w:rsidRPr="00090EA2" w14:paraId="7C7314C7" w14:textId="77777777" w:rsidTr="00E5706B">
        <w:trPr>
          <w:trHeight w:val="403"/>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7A1D36AD" w14:textId="77777777" w:rsidR="00393ED2" w:rsidRPr="00090EA2" w:rsidRDefault="00393ED2" w:rsidP="00E5706B">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4DC79384" w14:textId="77777777" w:rsidR="00393ED2" w:rsidRPr="00090EA2" w:rsidRDefault="00393ED2" w:rsidP="00BE7D3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393ED2" w:rsidRPr="00090EA2" w14:paraId="0ABB9867" w14:textId="77777777" w:rsidTr="00E5706B">
        <w:trPr>
          <w:trHeight w:val="409"/>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5F110B9" w14:textId="77777777" w:rsidR="00393ED2" w:rsidRPr="00090EA2" w:rsidRDefault="00393ED2" w:rsidP="00E5706B">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C1B81EA" w14:textId="77777777" w:rsidR="00393ED2" w:rsidRPr="00090EA2" w:rsidRDefault="00393ED2" w:rsidP="00E5706B">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653DFBF" w14:textId="77777777" w:rsidR="00393ED2" w:rsidRPr="00090EA2" w:rsidRDefault="00393ED2" w:rsidP="00BE7D3A">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393ED2" w:rsidRPr="00090EA2" w14:paraId="2F10F42E" w14:textId="77777777" w:rsidTr="00E5706B">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9D25E30" w14:textId="77777777" w:rsidR="00393ED2" w:rsidRPr="00090EA2" w:rsidRDefault="00393ED2" w:rsidP="00BE7D3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6744F2B" w14:textId="77777777" w:rsidR="00393ED2" w:rsidRPr="00090EA2" w:rsidRDefault="00393ED2" w:rsidP="00BE7D3A">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70E2EDD" w14:textId="77777777" w:rsidR="00393ED2" w:rsidRPr="00090EA2" w:rsidRDefault="00393ED2" w:rsidP="00BE7D3A">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628B312" w14:textId="77777777" w:rsidR="00393ED2" w:rsidRPr="00090EA2" w:rsidRDefault="00393ED2" w:rsidP="00BE7D3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26A8AC4" w14:textId="77777777" w:rsidR="00393ED2" w:rsidRPr="00090EA2" w:rsidRDefault="00393ED2" w:rsidP="00BE7D3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C5A30C8" w14:textId="77777777" w:rsidR="00393ED2" w:rsidRPr="00090EA2" w:rsidRDefault="00393ED2" w:rsidP="00BE7D3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B0E4F9C" w14:textId="77777777" w:rsidR="00393ED2" w:rsidRPr="00090EA2" w:rsidRDefault="00393ED2" w:rsidP="00BE7D3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393ED2" w:rsidRPr="009C2DE5" w14:paraId="37ED8FD2" w14:textId="77777777" w:rsidTr="00E5706B">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87460C1" w14:textId="77777777" w:rsidR="00393ED2" w:rsidRPr="00090EA2" w:rsidRDefault="00393ED2" w:rsidP="00BE7D3A">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3B08FFF" w14:textId="77777777" w:rsidR="00393ED2" w:rsidRPr="00090EA2" w:rsidRDefault="00393ED2" w:rsidP="00BE7D3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7911935" w14:textId="77777777" w:rsidR="00393ED2" w:rsidRPr="00090EA2" w:rsidRDefault="00393ED2" w:rsidP="00BE7D3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480CB7C" w14:textId="77777777" w:rsidR="00393ED2" w:rsidRPr="00090EA2" w:rsidRDefault="00393ED2" w:rsidP="00BE7D3A">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C0B4DF5" w14:textId="77777777" w:rsidR="00393ED2" w:rsidRPr="00090EA2" w:rsidRDefault="00393ED2" w:rsidP="00BE7D3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8BA77CA" w14:textId="77777777" w:rsidR="00393ED2" w:rsidRPr="00090EA2" w:rsidRDefault="00393ED2" w:rsidP="00BE7D3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4492344F" w14:textId="77777777" w:rsidR="00393ED2" w:rsidRPr="009C2DE5" w:rsidRDefault="00393ED2" w:rsidP="00BE7D3A">
            <w:pPr>
              <w:jc w:val="center"/>
              <w:rPr>
                <w:rFonts w:ascii="Tahoma" w:hAnsi="Tahoma" w:cs="Tahoma"/>
                <w:b/>
                <w:bCs/>
                <w:color w:val="004990"/>
                <w:sz w:val="18"/>
                <w:szCs w:val="18"/>
                <w:lang w:eastAsia="es-BO"/>
              </w:rPr>
            </w:pPr>
          </w:p>
        </w:tc>
      </w:tr>
      <w:tr w:rsidR="00393ED2" w:rsidRPr="009C2DE5" w14:paraId="6AE711F3" w14:textId="77777777" w:rsidTr="00E5706B">
        <w:trPr>
          <w:trHeight w:val="315"/>
        </w:trPr>
        <w:tc>
          <w:tcPr>
            <w:tcW w:w="426" w:type="dxa"/>
            <w:tcBorders>
              <w:top w:val="single" w:sz="4" w:space="0" w:color="FFFFFF" w:themeColor="background1"/>
            </w:tcBorders>
            <w:vAlign w:val="center"/>
          </w:tcPr>
          <w:p w14:paraId="2FB32BF4" w14:textId="77777777" w:rsidR="00393ED2" w:rsidRPr="009C2DE5" w:rsidRDefault="00393ED2" w:rsidP="00BE7D3A">
            <w:pPr>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14:paraId="07AA001E" w14:textId="77777777" w:rsidR="00393ED2" w:rsidRPr="0082076D" w:rsidRDefault="0082076D" w:rsidP="00C9668C">
            <w:pPr>
              <w:jc w:val="both"/>
              <w:rPr>
                <w:rFonts w:ascii="Tahoma" w:hAnsi="Tahoma" w:cs="Tahoma"/>
                <w:color w:val="004990"/>
                <w:sz w:val="18"/>
              </w:rPr>
            </w:pPr>
            <w:r>
              <w:rPr>
                <w:rFonts w:ascii="Tahoma" w:hAnsi="Tahoma" w:cs="Tahoma"/>
                <w:color w:val="004990"/>
                <w:sz w:val="18"/>
              </w:rPr>
              <w:t xml:space="preserve">Fotocopia Simple del </w:t>
            </w:r>
            <w:r w:rsidR="00C9668C" w:rsidRPr="0082076D">
              <w:rPr>
                <w:rFonts w:ascii="Tahoma" w:hAnsi="Tahoma" w:cs="Tahoma"/>
                <w:color w:val="004990"/>
                <w:sz w:val="18"/>
              </w:rPr>
              <w:t>Certificado Único emitido por la APS actualizado a la fecha de presentación</w:t>
            </w:r>
            <w:r>
              <w:rPr>
                <w:rFonts w:ascii="Tahoma" w:hAnsi="Tahoma" w:cs="Tahoma"/>
                <w:color w:val="004990"/>
                <w:sz w:val="18"/>
              </w:rPr>
              <w:t xml:space="preserve">. </w:t>
            </w:r>
          </w:p>
        </w:tc>
        <w:tc>
          <w:tcPr>
            <w:tcW w:w="709" w:type="dxa"/>
            <w:tcBorders>
              <w:top w:val="single" w:sz="4" w:space="0" w:color="FFFFFF" w:themeColor="background1"/>
            </w:tcBorders>
            <w:shd w:val="clear" w:color="auto" w:fill="auto"/>
            <w:vAlign w:val="center"/>
          </w:tcPr>
          <w:p w14:paraId="1FD33586" w14:textId="77777777" w:rsidR="00393ED2" w:rsidRPr="0082076D" w:rsidRDefault="00005732" w:rsidP="00BE7D3A">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Pr="0082076D">
              <w:rPr>
                <w:rFonts w:ascii="Tahoma" w:hAnsi="Tahoma" w:cs="Tahoma"/>
                <w:color w:val="004990"/>
                <w:sz w:val="18"/>
                <w:szCs w:val="18"/>
              </w:rPr>
              <w:instrText xml:space="preserve"> FORMCHECKBOX </w:instrText>
            </w:r>
            <w:r w:rsidR="005D30E3">
              <w:rPr>
                <w:rFonts w:ascii="Tahoma" w:hAnsi="Tahoma" w:cs="Tahoma"/>
                <w:color w:val="004990"/>
                <w:sz w:val="18"/>
                <w:szCs w:val="18"/>
              </w:rPr>
            </w:r>
            <w:r w:rsidR="005D30E3">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14:paraId="04B9191E" w14:textId="77777777" w:rsidR="00393ED2" w:rsidRPr="0082076D" w:rsidRDefault="00393ED2" w:rsidP="00BE7D3A">
            <w:pPr>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14:paraId="4C0559A8" w14:textId="77777777" w:rsidR="00393ED2" w:rsidRPr="009C2DE5" w:rsidRDefault="00393ED2" w:rsidP="00BE7D3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044D5FFF" w14:textId="77777777" w:rsidR="00393ED2" w:rsidRPr="009C2DE5" w:rsidRDefault="00393ED2" w:rsidP="00BE7D3A">
            <w:pPr>
              <w:jc w:val="center"/>
              <w:rPr>
                <w:rFonts w:ascii="Tahoma" w:hAnsi="Tahoma" w:cs="Tahoma"/>
                <w:b/>
                <w:bCs/>
                <w:color w:val="004990"/>
                <w:sz w:val="18"/>
                <w:szCs w:val="18"/>
                <w:lang w:eastAsia="es-BO"/>
              </w:rPr>
            </w:pPr>
            <w:r w:rsidRPr="0082076D">
              <w:rPr>
                <w:rFonts w:ascii="Tahoma" w:hAnsi="Tahoma" w:cs="Tahoma"/>
                <w:color w:val="004990"/>
                <w:sz w:val="18"/>
                <w:szCs w:val="18"/>
                <w:lang w:val="es-BO" w:eastAsia="es-BO"/>
              </w:rPr>
              <w:t>---</w:t>
            </w:r>
          </w:p>
        </w:tc>
        <w:tc>
          <w:tcPr>
            <w:tcW w:w="1134" w:type="dxa"/>
            <w:shd w:val="clear" w:color="auto" w:fill="auto"/>
            <w:vAlign w:val="center"/>
          </w:tcPr>
          <w:p w14:paraId="27686493" w14:textId="77777777" w:rsidR="00393ED2" w:rsidRPr="009C2DE5" w:rsidRDefault="00393ED2" w:rsidP="00BE7D3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005732" w:rsidRPr="009C2DE5" w14:paraId="6B1785CB" w14:textId="77777777" w:rsidTr="00EC7B3C">
        <w:trPr>
          <w:trHeight w:val="315"/>
        </w:trPr>
        <w:tc>
          <w:tcPr>
            <w:tcW w:w="426" w:type="dxa"/>
            <w:vAlign w:val="center"/>
          </w:tcPr>
          <w:p w14:paraId="3DA87A1C" w14:textId="77777777" w:rsidR="00005732" w:rsidRPr="0082076D" w:rsidRDefault="00005732" w:rsidP="00005732">
            <w:pPr>
              <w:jc w:val="center"/>
              <w:rPr>
                <w:color w:val="004990"/>
              </w:rPr>
            </w:pPr>
            <w:r>
              <w:rPr>
                <w:color w:val="004990"/>
              </w:rPr>
              <w:t>2</w:t>
            </w:r>
          </w:p>
        </w:tc>
        <w:tc>
          <w:tcPr>
            <w:tcW w:w="5103" w:type="dxa"/>
            <w:shd w:val="clear" w:color="auto" w:fill="auto"/>
          </w:tcPr>
          <w:p w14:paraId="03614E21" w14:textId="77777777" w:rsidR="00005732" w:rsidRPr="0082076D" w:rsidRDefault="00005732" w:rsidP="00EC7B3C">
            <w:pPr>
              <w:rPr>
                <w:rFonts w:ascii="Tahoma" w:hAnsi="Tahoma" w:cs="Tahoma"/>
                <w:color w:val="1F497D" w:themeColor="text2"/>
                <w:sz w:val="18"/>
                <w:szCs w:val="18"/>
              </w:rPr>
            </w:pPr>
            <w:r>
              <w:rPr>
                <w:rFonts w:ascii="Tahoma" w:hAnsi="Tahoma" w:cs="Tahoma"/>
                <w:color w:val="1F497D" w:themeColor="text2"/>
                <w:sz w:val="18"/>
                <w:szCs w:val="18"/>
              </w:rPr>
              <w:t>Certificado del Reasegurador donde se detallen las coberturas y condiciones cotizadas por éste.</w:t>
            </w:r>
          </w:p>
        </w:tc>
        <w:tc>
          <w:tcPr>
            <w:tcW w:w="709" w:type="dxa"/>
            <w:shd w:val="clear" w:color="auto" w:fill="auto"/>
            <w:vAlign w:val="center"/>
          </w:tcPr>
          <w:p w14:paraId="46FF062E" w14:textId="77777777" w:rsidR="00005732" w:rsidRPr="0082076D" w:rsidRDefault="00005732" w:rsidP="00EC7B3C">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Pr="0082076D">
              <w:rPr>
                <w:rFonts w:ascii="Tahoma" w:hAnsi="Tahoma" w:cs="Tahoma"/>
                <w:color w:val="004990"/>
                <w:sz w:val="18"/>
                <w:szCs w:val="18"/>
              </w:rPr>
              <w:instrText xml:space="preserve"> FORMCHECKBOX </w:instrText>
            </w:r>
            <w:r w:rsidR="005D30E3">
              <w:rPr>
                <w:rFonts w:ascii="Tahoma" w:hAnsi="Tahoma" w:cs="Tahoma"/>
                <w:color w:val="004990"/>
                <w:sz w:val="18"/>
                <w:szCs w:val="18"/>
              </w:rPr>
            </w:r>
            <w:r w:rsidR="005D30E3">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709" w:type="dxa"/>
            <w:shd w:val="clear" w:color="auto" w:fill="auto"/>
            <w:vAlign w:val="center"/>
          </w:tcPr>
          <w:p w14:paraId="409CE369" w14:textId="77777777" w:rsidR="00005732" w:rsidRPr="0082076D" w:rsidRDefault="00005732" w:rsidP="00EC7B3C">
            <w:pPr>
              <w:jc w:val="center"/>
              <w:rPr>
                <w:rFonts w:ascii="Tahoma" w:hAnsi="Tahoma" w:cs="Tahoma"/>
                <w:color w:val="004990"/>
                <w:sz w:val="18"/>
                <w:szCs w:val="18"/>
                <w:lang w:eastAsia="es-BO"/>
              </w:rPr>
            </w:pPr>
          </w:p>
        </w:tc>
        <w:tc>
          <w:tcPr>
            <w:tcW w:w="850" w:type="dxa"/>
            <w:shd w:val="clear" w:color="auto" w:fill="auto"/>
            <w:vAlign w:val="center"/>
          </w:tcPr>
          <w:p w14:paraId="5DCCFEAC" w14:textId="77777777" w:rsidR="00005732" w:rsidRPr="0082076D" w:rsidRDefault="00005732" w:rsidP="00EC7B3C">
            <w:pPr>
              <w:jc w:val="center"/>
              <w:rPr>
                <w:rFonts w:ascii="Tahoma" w:hAnsi="Tahoma" w:cs="Tahoma"/>
                <w:b/>
                <w:bCs/>
                <w:color w:val="004990"/>
                <w:sz w:val="18"/>
                <w:szCs w:val="18"/>
                <w:lang w:eastAsia="es-BO"/>
              </w:rPr>
            </w:pPr>
            <w:r w:rsidRPr="0082076D">
              <w:rPr>
                <w:rFonts w:ascii="Tahoma" w:hAnsi="Tahoma" w:cs="Tahoma"/>
                <w:b/>
                <w:bCs/>
                <w:color w:val="004990"/>
                <w:sz w:val="18"/>
                <w:szCs w:val="18"/>
                <w:lang w:eastAsia="es-BO"/>
              </w:rPr>
              <w:t> </w:t>
            </w:r>
          </w:p>
        </w:tc>
        <w:tc>
          <w:tcPr>
            <w:tcW w:w="851" w:type="dxa"/>
            <w:shd w:val="clear" w:color="auto" w:fill="auto"/>
            <w:vAlign w:val="center"/>
          </w:tcPr>
          <w:p w14:paraId="1C52E9EC" w14:textId="77777777" w:rsidR="00005732" w:rsidRPr="009C2DE5" w:rsidRDefault="00005732" w:rsidP="00EC7B3C">
            <w:pPr>
              <w:jc w:val="center"/>
              <w:rPr>
                <w:rFonts w:ascii="Tahoma" w:hAnsi="Tahoma" w:cs="Tahoma"/>
                <w:b/>
                <w:bCs/>
                <w:color w:val="004990"/>
                <w:sz w:val="18"/>
                <w:szCs w:val="18"/>
                <w:lang w:eastAsia="es-BO"/>
              </w:rPr>
            </w:pPr>
            <w:r w:rsidRPr="0082076D">
              <w:rPr>
                <w:rFonts w:ascii="Tahoma" w:hAnsi="Tahoma" w:cs="Tahoma"/>
                <w:color w:val="004990"/>
                <w:sz w:val="18"/>
                <w:szCs w:val="18"/>
                <w:lang w:val="en-GB" w:eastAsia="es-BO"/>
              </w:rPr>
              <w:t>---</w:t>
            </w:r>
          </w:p>
        </w:tc>
        <w:tc>
          <w:tcPr>
            <w:tcW w:w="1134" w:type="dxa"/>
            <w:shd w:val="clear" w:color="auto" w:fill="auto"/>
            <w:vAlign w:val="center"/>
          </w:tcPr>
          <w:p w14:paraId="33E4C99E" w14:textId="77777777" w:rsidR="00005732" w:rsidRPr="009C2DE5" w:rsidRDefault="00005732" w:rsidP="00EC7B3C">
            <w:pPr>
              <w:jc w:val="center"/>
              <w:rPr>
                <w:rFonts w:ascii="Tahoma" w:hAnsi="Tahoma" w:cs="Tahoma"/>
                <w:b/>
                <w:bCs/>
                <w:color w:val="004990"/>
                <w:sz w:val="18"/>
                <w:szCs w:val="18"/>
                <w:lang w:eastAsia="es-BO"/>
              </w:rPr>
            </w:pPr>
          </w:p>
        </w:tc>
      </w:tr>
      <w:tr w:rsidR="00005732" w:rsidRPr="009C2DE5" w14:paraId="149FCF41" w14:textId="77777777" w:rsidTr="00EC7B3C">
        <w:trPr>
          <w:trHeight w:val="315"/>
        </w:trPr>
        <w:tc>
          <w:tcPr>
            <w:tcW w:w="426" w:type="dxa"/>
            <w:vAlign w:val="center"/>
          </w:tcPr>
          <w:p w14:paraId="00749CF5" w14:textId="77777777" w:rsidR="00005732" w:rsidRPr="0082076D" w:rsidRDefault="00005732" w:rsidP="00005732">
            <w:pPr>
              <w:jc w:val="center"/>
              <w:rPr>
                <w:color w:val="004990"/>
              </w:rPr>
            </w:pPr>
            <w:r>
              <w:rPr>
                <w:color w:val="004990"/>
              </w:rPr>
              <w:t>3</w:t>
            </w:r>
          </w:p>
        </w:tc>
        <w:tc>
          <w:tcPr>
            <w:tcW w:w="5103" w:type="dxa"/>
            <w:shd w:val="clear" w:color="auto" w:fill="auto"/>
          </w:tcPr>
          <w:p w14:paraId="14B61F2D" w14:textId="77777777" w:rsidR="00005732" w:rsidRPr="0082076D" w:rsidRDefault="00005732" w:rsidP="00005732">
            <w:pPr>
              <w:rPr>
                <w:rFonts w:ascii="Tahoma" w:hAnsi="Tahoma" w:cs="Tahoma"/>
                <w:color w:val="1F497D" w:themeColor="text2"/>
                <w:sz w:val="18"/>
                <w:szCs w:val="18"/>
              </w:rPr>
            </w:pPr>
            <w:r>
              <w:rPr>
                <w:rFonts w:ascii="Tahoma" w:hAnsi="Tahoma" w:cs="Tahoma"/>
                <w:color w:val="1F497D" w:themeColor="text2"/>
                <w:sz w:val="18"/>
                <w:szCs w:val="18"/>
              </w:rPr>
              <w:t xml:space="preserve">Informe de Calificación </w:t>
            </w:r>
            <w:r w:rsidR="00096352">
              <w:rPr>
                <w:rFonts w:ascii="Tahoma" w:hAnsi="Tahoma" w:cs="Tahoma"/>
                <w:color w:val="1F497D" w:themeColor="text2"/>
                <w:sz w:val="18"/>
                <w:szCs w:val="18"/>
              </w:rPr>
              <w:t xml:space="preserve"> mínima </w:t>
            </w:r>
            <w:r>
              <w:rPr>
                <w:rFonts w:ascii="Tahoma" w:hAnsi="Tahoma" w:cs="Tahoma"/>
                <w:color w:val="1F497D" w:themeColor="text2"/>
                <w:sz w:val="18"/>
                <w:szCs w:val="18"/>
              </w:rPr>
              <w:t>A+</w:t>
            </w:r>
            <w:r>
              <w:rPr>
                <w:rFonts w:ascii="Tahoma" w:hAnsi="Tahoma" w:cs="Tahoma"/>
                <w:color w:val="004990"/>
                <w:sz w:val="22"/>
                <w:szCs w:val="22"/>
              </w:rPr>
              <w:t xml:space="preserve"> </w:t>
            </w:r>
            <w:r w:rsidRPr="00005732">
              <w:rPr>
                <w:rFonts w:ascii="Tahoma" w:hAnsi="Tahoma" w:cs="Tahoma"/>
                <w:color w:val="004990"/>
                <w:sz w:val="18"/>
                <w:szCs w:val="18"/>
              </w:rPr>
              <w:t>(</w:t>
            </w:r>
            <w:proofErr w:type="spellStart"/>
            <w:r w:rsidRPr="00005732">
              <w:rPr>
                <w:rFonts w:ascii="Tahoma" w:hAnsi="Tahoma" w:cs="Tahoma"/>
                <w:color w:val="004990"/>
                <w:sz w:val="18"/>
                <w:szCs w:val="18"/>
              </w:rPr>
              <w:t>Fi</w:t>
            </w:r>
            <w:r>
              <w:rPr>
                <w:rFonts w:ascii="Tahoma" w:hAnsi="Tahoma" w:cs="Tahoma"/>
                <w:color w:val="004990"/>
                <w:sz w:val="18"/>
                <w:szCs w:val="18"/>
              </w:rPr>
              <w:t>t</w:t>
            </w:r>
            <w:r w:rsidRPr="00005732">
              <w:rPr>
                <w:rFonts w:ascii="Tahoma" w:hAnsi="Tahoma" w:cs="Tahoma"/>
                <w:color w:val="004990"/>
                <w:sz w:val="18"/>
                <w:szCs w:val="18"/>
              </w:rPr>
              <w:t>ch</w:t>
            </w:r>
            <w:proofErr w:type="spellEnd"/>
            <w:r w:rsidRPr="00005732">
              <w:rPr>
                <w:rFonts w:ascii="Tahoma" w:hAnsi="Tahoma" w:cs="Tahoma"/>
                <w:color w:val="004990"/>
                <w:sz w:val="18"/>
                <w:szCs w:val="18"/>
              </w:rPr>
              <w:t xml:space="preserve">, </w:t>
            </w:r>
            <w:proofErr w:type="spellStart"/>
            <w:r w:rsidRPr="00005732">
              <w:rPr>
                <w:rFonts w:ascii="Tahoma" w:hAnsi="Tahoma" w:cs="Tahoma"/>
                <w:color w:val="004990"/>
                <w:sz w:val="18"/>
                <w:szCs w:val="18"/>
              </w:rPr>
              <w:t>Mood</w:t>
            </w:r>
            <w:r>
              <w:rPr>
                <w:rFonts w:ascii="Tahoma" w:hAnsi="Tahoma" w:cs="Tahoma"/>
                <w:color w:val="004990"/>
                <w:sz w:val="18"/>
                <w:szCs w:val="18"/>
              </w:rPr>
              <w:t>i</w:t>
            </w:r>
            <w:r w:rsidRPr="00005732">
              <w:rPr>
                <w:rFonts w:ascii="Tahoma" w:hAnsi="Tahoma" w:cs="Tahoma"/>
                <w:color w:val="004990"/>
                <w:sz w:val="18"/>
                <w:szCs w:val="18"/>
              </w:rPr>
              <w:t>s</w:t>
            </w:r>
            <w:proofErr w:type="spellEnd"/>
            <w:r w:rsidRPr="00005732">
              <w:rPr>
                <w:rFonts w:ascii="Tahoma" w:hAnsi="Tahoma" w:cs="Tahoma"/>
                <w:color w:val="004990"/>
                <w:sz w:val="18"/>
                <w:szCs w:val="18"/>
              </w:rPr>
              <w:t xml:space="preserve"> y/o Estándar &amp; </w:t>
            </w:r>
            <w:proofErr w:type="spellStart"/>
            <w:r w:rsidRPr="00005732">
              <w:rPr>
                <w:rFonts w:ascii="Tahoma" w:hAnsi="Tahoma" w:cs="Tahoma"/>
                <w:color w:val="004990"/>
                <w:sz w:val="18"/>
                <w:szCs w:val="18"/>
              </w:rPr>
              <w:t>Poors</w:t>
            </w:r>
            <w:proofErr w:type="spellEnd"/>
            <w:r w:rsidRPr="00005732">
              <w:rPr>
                <w:rFonts w:ascii="Tahoma" w:hAnsi="Tahoma" w:cs="Tahoma"/>
                <w:color w:val="004990"/>
                <w:sz w:val="18"/>
                <w:szCs w:val="18"/>
              </w:rPr>
              <w:t>)</w:t>
            </w:r>
            <w:r>
              <w:rPr>
                <w:rFonts w:ascii="Tahoma" w:hAnsi="Tahoma" w:cs="Tahoma"/>
                <w:color w:val="004990"/>
                <w:sz w:val="22"/>
                <w:szCs w:val="22"/>
              </w:rPr>
              <w:t xml:space="preserve"> </w:t>
            </w:r>
            <w:r w:rsidRPr="00005732">
              <w:rPr>
                <w:rFonts w:ascii="Tahoma" w:hAnsi="Tahoma" w:cs="Tahoma"/>
                <w:color w:val="004990"/>
                <w:sz w:val="18"/>
                <w:szCs w:val="18"/>
              </w:rPr>
              <w:t>con una fecha no mayor a seis meses desde la fecha de presentación de las propuestas</w:t>
            </w:r>
            <w:r>
              <w:rPr>
                <w:rFonts w:ascii="Tahoma" w:hAnsi="Tahoma" w:cs="Tahoma"/>
                <w:color w:val="1F497D" w:themeColor="text2"/>
                <w:sz w:val="18"/>
                <w:szCs w:val="18"/>
              </w:rPr>
              <w:t>.</w:t>
            </w:r>
          </w:p>
        </w:tc>
        <w:tc>
          <w:tcPr>
            <w:tcW w:w="709" w:type="dxa"/>
            <w:shd w:val="clear" w:color="auto" w:fill="auto"/>
            <w:vAlign w:val="center"/>
          </w:tcPr>
          <w:p w14:paraId="29D6AF5B" w14:textId="77777777" w:rsidR="00005732" w:rsidRPr="0082076D" w:rsidRDefault="00005732" w:rsidP="00EC7B3C">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Pr="0082076D">
              <w:rPr>
                <w:rFonts w:ascii="Tahoma" w:hAnsi="Tahoma" w:cs="Tahoma"/>
                <w:color w:val="004990"/>
                <w:sz w:val="18"/>
                <w:szCs w:val="18"/>
              </w:rPr>
              <w:instrText xml:space="preserve"> FORMCHECKBOX </w:instrText>
            </w:r>
            <w:r w:rsidR="005D30E3">
              <w:rPr>
                <w:rFonts w:ascii="Tahoma" w:hAnsi="Tahoma" w:cs="Tahoma"/>
                <w:color w:val="004990"/>
                <w:sz w:val="18"/>
                <w:szCs w:val="18"/>
              </w:rPr>
            </w:r>
            <w:r w:rsidR="005D30E3">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709" w:type="dxa"/>
            <w:shd w:val="clear" w:color="auto" w:fill="auto"/>
            <w:vAlign w:val="center"/>
          </w:tcPr>
          <w:p w14:paraId="2C120945" w14:textId="77777777" w:rsidR="00005732" w:rsidRPr="0082076D" w:rsidRDefault="00005732" w:rsidP="00EC7B3C">
            <w:pPr>
              <w:jc w:val="center"/>
              <w:rPr>
                <w:rFonts w:ascii="Tahoma" w:hAnsi="Tahoma" w:cs="Tahoma"/>
                <w:color w:val="004990"/>
                <w:sz w:val="18"/>
                <w:szCs w:val="18"/>
                <w:lang w:eastAsia="es-BO"/>
              </w:rPr>
            </w:pPr>
          </w:p>
        </w:tc>
        <w:tc>
          <w:tcPr>
            <w:tcW w:w="850" w:type="dxa"/>
            <w:shd w:val="clear" w:color="auto" w:fill="auto"/>
            <w:vAlign w:val="center"/>
          </w:tcPr>
          <w:p w14:paraId="4AFA57AC" w14:textId="77777777" w:rsidR="00005732" w:rsidRPr="0082076D" w:rsidRDefault="00005732" w:rsidP="00EC7B3C">
            <w:pPr>
              <w:jc w:val="center"/>
              <w:rPr>
                <w:rFonts w:ascii="Tahoma" w:hAnsi="Tahoma" w:cs="Tahoma"/>
                <w:b/>
                <w:bCs/>
                <w:color w:val="004990"/>
                <w:sz w:val="18"/>
                <w:szCs w:val="18"/>
                <w:lang w:eastAsia="es-BO"/>
              </w:rPr>
            </w:pPr>
            <w:r w:rsidRPr="0082076D">
              <w:rPr>
                <w:rFonts w:ascii="Tahoma" w:hAnsi="Tahoma" w:cs="Tahoma"/>
                <w:b/>
                <w:bCs/>
                <w:color w:val="004990"/>
                <w:sz w:val="18"/>
                <w:szCs w:val="18"/>
                <w:lang w:eastAsia="es-BO"/>
              </w:rPr>
              <w:t> </w:t>
            </w:r>
          </w:p>
        </w:tc>
        <w:tc>
          <w:tcPr>
            <w:tcW w:w="851" w:type="dxa"/>
            <w:shd w:val="clear" w:color="auto" w:fill="auto"/>
            <w:vAlign w:val="center"/>
          </w:tcPr>
          <w:p w14:paraId="01023B24" w14:textId="77777777" w:rsidR="00005732" w:rsidRPr="009C2DE5" w:rsidRDefault="00005732" w:rsidP="00EC7B3C">
            <w:pPr>
              <w:jc w:val="center"/>
              <w:rPr>
                <w:rFonts w:ascii="Tahoma" w:hAnsi="Tahoma" w:cs="Tahoma"/>
                <w:b/>
                <w:bCs/>
                <w:color w:val="004990"/>
                <w:sz w:val="18"/>
                <w:szCs w:val="18"/>
                <w:lang w:eastAsia="es-BO"/>
              </w:rPr>
            </w:pPr>
            <w:r w:rsidRPr="0082076D">
              <w:rPr>
                <w:rFonts w:ascii="Tahoma" w:hAnsi="Tahoma" w:cs="Tahoma"/>
                <w:color w:val="004990"/>
                <w:sz w:val="18"/>
                <w:szCs w:val="18"/>
                <w:lang w:val="en-GB" w:eastAsia="es-BO"/>
              </w:rPr>
              <w:t>---</w:t>
            </w:r>
          </w:p>
        </w:tc>
        <w:tc>
          <w:tcPr>
            <w:tcW w:w="1134" w:type="dxa"/>
            <w:shd w:val="clear" w:color="auto" w:fill="auto"/>
            <w:vAlign w:val="center"/>
          </w:tcPr>
          <w:p w14:paraId="4DA3812F" w14:textId="77777777" w:rsidR="00005732" w:rsidRPr="009C2DE5" w:rsidRDefault="00005732" w:rsidP="00EC7B3C">
            <w:pPr>
              <w:jc w:val="center"/>
              <w:rPr>
                <w:rFonts w:ascii="Tahoma" w:hAnsi="Tahoma" w:cs="Tahoma"/>
                <w:b/>
                <w:bCs/>
                <w:color w:val="004990"/>
                <w:sz w:val="18"/>
                <w:szCs w:val="18"/>
                <w:lang w:eastAsia="es-BO"/>
              </w:rPr>
            </w:pPr>
          </w:p>
        </w:tc>
      </w:tr>
      <w:tr w:rsidR="00500551" w:rsidRPr="0082076D" w14:paraId="66318683" w14:textId="77777777" w:rsidTr="00E32946">
        <w:trPr>
          <w:trHeight w:val="315"/>
        </w:trPr>
        <w:tc>
          <w:tcPr>
            <w:tcW w:w="426" w:type="dxa"/>
            <w:vAlign w:val="center"/>
          </w:tcPr>
          <w:p w14:paraId="238C9812" w14:textId="3139E104" w:rsidR="00500551" w:rsidRPr="0082076D" w:rsidRDefault="00500551" w:rsidP="00500551">
            <w:pPr>
              <w:jc w:val="center"/>
              <w:rPr>
                <w:color w:val="004990"/>
              </w:rPr>
            </w:pPr>
            <w:r>
              <w:rPr>
                <w:color w:val="004990"/>
              </w:rPr>
              <w:t>4</w:t>
            </w:r>
          </w:p>
        </w:tc>
        <w:tc>
          <w:tcPr>
            <w:tcW w:w="5103" w:type="dxa"/>
            <w:shd w:val="clear" w:color="auto" w:fill="auto"/>
          </w:tcPr>
          <w:p w14:paraId="63B2C14E" w14:textId="77777777" w:rsidR="00500551" w:rsidRPr="0082076D" w:rsidRDefault="00500551" w:rsidP="00E32946">
            <w:pPr>
              <w:rPr>
                <w:rFonts w:ascii="Tahoma" w:hAnsi="Tahoma" w:cs="Tahoma"/>
                <w:color w:val="1F497D" w:themeColor="text2"/>
                <w:sz w:val="18"/>
                <w:szCs w:val="18"/>
              </w:rPr>
            </w:pPr>
          </w:p>
          <w:p w14:paraId="5BAEB436" w14:textId="77777777" w:rsidR="00500551" w:rsidRPr="0082076D" w:rsidRDefault="00500551" w:rsidP="00E32946">
            <w:pPr>
              <w:rPr>
                <w:rFonts w:ascii="Tahoma" w:hAnsi="Tahoma" w:cs="Tahoma"/>
                <w:color w:val="1F497D" w:themeColor="text2"/>
                <w:sz w:val="18"/>
                <w:szCs w:val="18"/>
              </w:rPr>
            </w:pPr>
            <w:r w:rsidRPr="0082076D">
              <w:rPr>
                <w:rFonts w:ascii="Tahoma" w:hAnsi="Tahoma" w:cs="Tahoma"/>
                <w:color w:val="1F497D" w:themeColor="text2"/>
                <w:sz w:val="18"/>
                <w:szCs w:val="18"/>
              </w:rPr>
              <w:t>Lista de Ajustadores (No incluye seguros de personas).</w:t>
            </w:r>
          </w:p>
        </w:tc>
        <w:tc>
          <w:tcPr>
            <w:tcW w:w="709" w:type="dxa"/>
            <w:shd w:val="clear" w:color="auto" w:fill="auto"/>
            <w:vAlign w:val="center"/>
          </w:tcPr>
          <w:p w14:paraId="58446484" w14:textId="77777777" w:rsidR="00500551" w:rsidRPr="0082076D" w:rsidRDefault="00500551" w:rsidP="00E32946">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Pr="0082076D">
              <w:rPr>
                <w:rFonts w:ascii="Tahoma" w:hAnsi="Tahoma" w:cs="Tahoma"/>
                <w:color w:val="004990"/>
                <w:sz w:val="18"/>
                <w:szCs w:val="18"/>
              </w:rPr>
              <w:instrText xml:space="preserve"> FORMCHECKBOX </w:instrText>
            </w:r>
            <w:r w:rsidR="005D30E3">
              <w:rPr>
                <w:rFonts w:ascii="Tahoma" w:hAnsi="Tahoma" w:cs="Tahoma"/>
                <w:color w:val="004990"/>
                <w:sz w:val="18"/>
                <w:szCs w:val="18"/>
              </w:rPr>
            </w:r>
            <w:r w:rsidR="005D30E3">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709" w:type="dxa"/>
            <w:shd w:val="clear" w:color="auto" w:fill="auto"/>
            <w:vAlign w:val="center"/>
          </w:tcPr>
          <w:p w14:paraId="52D1012E" w14:textId="77777777" w:rsidR="00500551" w:rsidRPr="0082076D" w:rsidRDefault="00500551" w:rsidP="00E32946">
            <w:pPr>
              <w:jc w:val="center"/>
              <w:rPr>
                <w:rFonts w:ascii="Tahoma" w:hAnsi="Tahoma" w:cs="Tahoma"/>
                <w:color w:val="004990"/>
                <w:sz w:val="18"/>
                <w:szCs w:val="18"/>
                <w:lang w:eastAsia="es-BO"/>
              </w:rPr>
            </w:pPr>
          </w:p>
        </w:tc>
        <w:tc>
          <w:tcPr>
            <w:tcW w:w="850" w:type="dxa"/>
            <w:shd w:val="clear" w:color="auto" w:fill="auto"/>
            <w:vAlign w:val="center"/>
          </w:tcPr>
          <w:p w14:paraId="37272AC3" w14:textId="77777777" w:rsidR="00500551" w:rsidRPr="0082076D" w:rsidRDefault="00500551" w:rsidP="00E32946">
            <w:pPr>
              <w:jc w:val="center"/>
              <w:rPr>
                <w:rFonts w:ascii="Tahoma" w:hAnsi="Tahoma" w:cs="Tahoma"/>
                <w:b/>
                <w:bCs/>
                <w:color w:val="004990"/>
                <w:sz w:val="18"/>
                <w:szCs w:val="18"/>
                <w:lang w:eastAsia="es-BO"/>
              </w:rPr>
            </w:pPr>
            <w:r w:rsidRPr="0082076D">
              <w:rPr>
                <w:rFonts w:ascii="Tahoma" w:hAnsi="Tahoma" w:cs="Tahoma"/>
                <w:b/>
                <w:bCs/>
                <w:color w:val="004990"/>
                <w:sz w:val="18"/>
                <w:szCs w:val="18"/>
                <w:lang w:eastAsia="es-BO"/>
              </w:rPr>
              <w:t> </w:t>
            </w:r>
          </w:p>
        </w:tc>
        <w:tc>
          <w:tcPr>
            <w:tcW w:w="851" w:type="dxa"/>
            <w:shd w:val="clear" w:color="auto" w:fill="auto"/>
            <w:vAlign w:val="center"/>
          </w:tcPr>
          <w:p w14:paraId="74A047A3" w14:textId="77777777" w:rsidR="00500551" w:rsidRPr="0082076D" w:rsidRDefault="00500551" w:rsidP="00E32946">
            <w:pPr>
              <w:jc w:val="center"/>
              <w:rPr>
                <w:rFonts w:ascii="Tahoma" w:hAnsi="Tahoma" w:cs="Tahoma"/>
                <w:b/>
                <w:bCs/>
                <w:color w:val="004990"/>
                <w:sz w:val="18"/>
                <w:szCs w:val="18"/>
                <w:lang w:eastAsia="es-BO"/>
              </w:rPr>
            </w:pPr>
            <w:r w:rsidRPr="0082076D">
              <w:rPr>
                <w:rFonts w:ascii="Tahoma" w:hAnsi="Tahoma" w:cs="Tahoma"/>
                <w:color w:val="004990"/>
                <w:sz w:val="18"/>
                <w:szCs w:val="18"/>
                <w:lang w:val="en-GB" w:eastAsia="es-BO"/>
              </w:rPr>
              <w:t>---</w:t>
            </w:r>
          </w:p>
        </w:tc>
        <w:tc>
          <w:tcPr>
            <w:tcW w:w="1134" w:type="dxa"/>
            <w:shd w:val="clear" w:color="auto" w:fill="auto"/>
            <w:vAlign w:val="center"/>
          </w:tcPr>
          <w:p w14:paraId="43E93F63" w14:textId="77777777" w:rsidR="00500551" w:rsidRPr="0082076D" w:rsidRDefault="00500551" w:rsidP="00E32946">
            <w:pPr>
              <w:jc w:val="center"/>
              <w:rPr>
                <w:rFonts w:ascii="Tahoma" w:hAnsi="Tahoma" w:cs="Tahoma"/>
                <w:b/>
                <w:bCs/>
                <w:color w:val="004990"/>
                <w:sz w:val="18"/>
                <w:szCs w:val="18"/>
                <w:lang w:eastAsia="es-BO"/>
              </w:rPr>
            </w:pPr>
          </w:p>
        </w:tc>
      </w:tr>
      <w:tr w:rsidR="00500551" w:rsidRPr="009C2DE5" w14:paraId="6730B123" w14:textId="77777777" w:rsidTr="00E32946">
        <w:trPr>
          <w:trHeight w:val="315"/>
        </w:trPr>
        <w:tc>
          <w:tcPr>
            <w:tcW w:w="426" w:type="dxa"/>
            <w:vAlign w:val="center"/>
          </w:tcPr>
          <w:p w14:paraId="15024FB8" w14:textId="2C09538A" w:rsidR="00500551" w:rsidRPr="0082076D" w:rsidRDefault="00500551" w:rsidP="00500551">
            <w:pPr>
              <w:jc w:val="center"/>
              <w:rPr>
                <w:color w:val="004990"/>
              </w:rPr>
            </w:pPr>
            <w:r>
              <w:rPr>
                <w:color w:val="004990"/>
              </w:rPr>
              <w:t>5</w:t>
            </w:r>
          </w:p>
        </w:tc>
        <w:tc>
          <w:tcPr>
            <w:tcW w:w="5103" w:type="dxa"/>
            <w:shd w:val="clear" w:color="auto" w:fill="auto"/>
          </w:tcPr>
          <w:p w14:paraId="14B9108D" w14:textId="77777777" w:rsidR="00500551" w:rsidRPr="0082076D" w:rsidRDefault="00500551" w:rsidP="00E32946">
            <w:pPr>
              <w:rPr>
                <w:rFonts w:ascii="Tahoma" w:hAnsi="Tahoma" w:cs="Tahoma"/>
                <w:color w:val="1F497D" w:themeColor="text2"/>
                <w:sz w:val="18"/>
                <w:szCs w:val="18"/>
              </w:rPr>
            </w:pPr>
            <w:r w:rsidRPr="0082076D">
              <w:rPr>
                <w:rFonts w:ascii="Tahoma" w:hAnsi="Tahoma" w:cs="Tahoma"/>
                <w:color w:val="1F497D" w:themeColor="text2"/>
                <w:sz w:val="18"/>
                <w:szCs w:val="18"/>
              </w:rPr>
              <w:t>Presentación del nombre del Corredor de Reaseguro y nómina de reaseguradores de cada póliza incluyendo cuadro de distribución de riesgo.</w:t>
            </w:r>
          </w:p>
        </w:tc>
        <w:tc>
          <w:tcPr>
            <w:tcW w:w="709" w:type="dxa"/>
            <w:shd w:val="clear" w:color="auto" w:fill="auto"/>
            <w:vAlign w:val="center"/>
          </w:tcPr>
          <w:p w14:paraId="1ABCA85F" w14:textId="77777777" w:rsidR="00500551" w:rsidRPr="0082076D" w:rsidRDefault="00500551" w:rsidP="00E32946">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Pr="0082076D">
              <w:rPr>
                <w:rFonts w:ascii="Tahoma" w:hAnsi="Tahoma" w:cs="Tahoma"/>
                <w:color w:val="004990"/>
                <w:sz w:val="18"/>
                <w:szCs w:val="18"/>
              </w:rPr>
              <w:instrText xml:space="preserve"> FORMCHECKBOX </w:instrText>
            </w:r>
            <w:r w:rsidR="005D30E3">
              <w:rPr>
                <w:rFonts w:ascii="Tahoma" w:hAnsi="Tahoma" w:cs="Tahoma"/>
                <w:color w:val="004990"/>
                <w:sz w:val="18"/>
                <w:szCs w:val="18"/>
              </w:rPr>
            </w:r>
            <w:r w:rsidR="005D30E3">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709" w:type="dxa"/>
            <w:shd w:val="clear" w:color="auto" w:fill="auto"/>
            <w:vAlign w:val="center"/>
          </w:tcPr>
          <w:p w14:paraId="5294125D" w14:textId="77777777" w:rsidR="00500551" w:rsidRPr="0082076D" w:rsidRDefault="00500551" w:rsidP="00E32946">
            <w:pPr>
              <w:jc w:val="center"/>
              <w:rPr>
                <w:rFonts w:ascii="Tahoma" w:hAnsi="Tahoma" w:cs="Tahoma"/>
                <w:color w:val="004990"/>
                <w:sz w:val="18"/>
                <w:szCs w:val="18"/>
                <w:lang w:eastAsia="es-BO"/>
              </w:rPr>
            </w:pPr>
          </w:p>
        </w:tc>
        <w:tc>
          <w:tcPr>
            <w:tcW w:w="850" w:type="dxa"/>
            <w:shd w:val="clear" w:color="auto" w:fill="auto"/>
            <w:vAlign w:val="center"/>
          </w:tcPr>
          <w:p w14:paraId="15914910" w14:textId="77777777" w:rsidR="00500551" w:rsidRPr="0082076D" w:rsidRDefault="00500551" w:rsidP="00E32946">
            <w:pPr>
              <w:jc w:val="center"/>
              <w:rPr>
                <w:rFonts w:ascii="Tahoma" w:hAnsi="Tahoma" w:cs="Tahoma"/>
                <w:b/>
                <w:bCs/>
                <w:color w:val="004990"/>
                <w:sz w:val="18"/>
                <w:szCs w:val="18"/>
                <w:lang w:eastAsia="es-BO"/>
              </w:rPr>
            </w:pPr>
            <w:r w:rsidRPr="0082076D">
              <w:rPr>
                <w:rFonts w:ascii="Tahoma" w:hAnsi="Tahoma" w:cs="Tahoma"/>
                <w:b/>
                <w:bCs/>
                <w:color w:val="004990"/>
                <w:sz w:val="18"/>
                <w:szCs w:val="18"/>
                <w:lang w:eastAsia="es-BO"/>
              </w:rPr>
              <w:t> </w:t>
            </w:r>
          </w:p>
        </w:tc>
        <w:tc>
          <w:tcPr>
            <w:tcW w:w="851" w:type="dxa"/>
            <w:shd w:val="clear" w:color="auto" w:fill="auto"/>
            <w:vAlign w:val="center"/>
          </w:tcPr>
          <w:p w14:paraId="01ACA509" w14:textId="77777777" w:rsidR="00500551" w:rsidRPr="009C2DE5" w:rsidRDefault="00500551" w:rsidP="00E32946">
            <w:pPr>
              <w:jc w:val="center"/>
              <w:rPr>
                <w:rFonts w:ascii="Tahoma" w:hAnsi="Tahoma" w:cs="Tahoma"/>
                <w:b/>
                <w:bCs/>
                <w:color w:val="004990"/>
                <w:sz w:val="18"/>
                <w:szCs w:val="18"/>
                <w:lang w:eastAsia="es-BO"/>
              </w:rPr>
            </w:pPr>
            <w:r w:rsidRPr="0082076D">
              <w:rPr>
                <w:rFonts w:ascii="Tahoma" w:hAnsi="Tahoma" w:cs="Tahoma"/>
                <w:color w:val="004990"/>
                <w:sz w:val="18"/>
                <w:szCs w:val="18"/>
                <w:lang w:val="en-GB" w:eastAsia="es-BO"/>
              </w:rPr>
              <w:t>---</w:t>
            </w:r>
          </w:p>
        </w:tc>
        <w:tc>
          <w:tcPr>
            <w:tcW w:w="1134" w:type="dxa"/>
            <w:shd w:val="clear" w:color="auto" w:fill="auto"/>
            <w:vAlign w:val="center"/>
          </w:tcPr>
          <w:p w14:paraId="574402EA" w14:textId="77777777" w:rsidR="00500551" w:rsidRPr="009C2DE5" w:rsidRDefault="00500551" w:rsidP="00E32946">
            <w:pPr>
              <w:jc w:val="center"/>
              <w:rPr>
                <w:rFonts w:ascii="Tahoma" w:hAnsi="Tahoma" w:cs="Tahoma"/>
                <w:b/>
                <w:bCs/>
                <w:color w:val="004990"/>
                <w:sz w:val="18"/>
                <w:szCs w:val="18"/>
                <w:lang w:eastAsia="es-BO"/>
              </w:rPr>
            </w:pPr>
          </w:p>
        </w:tc>
      </w:tr>
    </w:tbl>
    <w:p w14:paraId="51DEB41F" w14:textId="77777777" w:rsidR="00393ED2" w:rsidRDefault="00393ED2" w:rsidP="00393ED2">
      <w:pPr>
        <w:rPr>
          <w:color w:val="004990"/>
          <w:sz w:val="20"/>
          <w:szCs w:val="20"/>
          <w:lang w:val="es-BO"/>
        </w:rPr>
      </w:pPr>
    </w:p>
    <w:p w14:paraId="0D18B05B" w14:textId="77777777" w:rsidR="00BC572C" w:rsidRPr="004B1709" w:rsidRDefault="00BC572C" w:rsidP="00BC572C">
      <w:pPr>
        <w:pStyle w:val="TITULOS"/>
        <w:numPr>
          <w:ilvl w:val="0"/>
          <w:numId w:val="41"/>
        </w:numPr>
        <w:spacing w:after="0"/>
        <w:rPr>
          <w:color w:val="004990"/>
        </w:rPr>
      </w:pPr>
      <w:r>
        <w:rPr>
          <w:rFonts w:ascii="Tahoma" w:hAnsi="Tahoma" w:cs="Tahoma"/>
          <w:color w:val="004990"/>
          <w:sz w:val="22"/>
          <w:szCs w:val="22"/>
        </w:rPr>
        <w:t>SERVICIOS DE VALOR AGREGADO</w:t>
      </w:r>
      <w:r w:rsidRPr="004B1709">
        <w:rPr>
          <w:rFonts w:ascii="Tahoma" w:hAnsi="Tahoma" w:cs="Tahoma"/>
          <w:color w:val="004990"/>
          <w:sz w:val="22"/>
          <w:szCs w:val="22"/>
        </w:rPr>
        <w:t xml:space="preserve"> </w:t>
      </w:r>
    </w:p>
    <w:p w14:paraId="07323F6C" w14:textId="77777777" w:rsidR="00BC572C" w:rsidRPr="009C2DE5" w:rsidRDefault="00BC572C" w:rsidP="00BC572C">
      <w:pPr>
        <w:rPr>
          <w:color w:val="004990"/>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BC572C" w:rsidRPr="00090EA2" w14:paraId="16DCE104" w14:textId="77777777" w:rsidTr="00A85291">
        <w:trPr>
          <w:trHeight w:val="403"/>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DB7B3BB" w14:textId="77777777" w:rsidR="00BC572C" w:rsidRPr="00090EA2" w:rsidRDefault="00BC572C" w:rsidP="00A85291">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B76C7D3" w14:textId="77777777" w:rsidR="00BC572C" w:rsidRPr="00090EA2" w:rsidRDefault="00BC572C" w:rsidP="00A85291">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BC572C" w:rsidRPr="00090EA2" w14:paraId="52CF6227" w14:textId="77777777" w:rsidTr="00A85291">
        <w:trPr>
          <w:trHeight w:val="409"/>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2B11791" w14:textId="77777777" w:rsidR="00BC572C" w:rsidRPr="00090EA2" w:rsidRDefault="00BC572C" w:rsidP="00A85291">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EE1E998" w14:textId="77777777" w:rsidR="00BC572C" w:rsidRPr="00090EA2" w:rsidRDefault="00BC572C" w:rsidP="00A85291">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BCB56D7" w14:textId="77777777" w:rsidR="00BC572C" w:rsidRPr="00090EA2" w:rsidRDefault="00BC572C" w:rsidP="00A85291">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BC572C" w:rsidRPr="00090EA2" w14:paraId="2DD133DD" w14:textId="77777777" w:rsidTr="00A85291">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8F54928" w14:textId="77777777" w:rsidR="00BC572C" w:rsidRPr="00090EA2" w:rsidRDefault="00BC572C" w:rsidP="00A85291">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5047F4F" w14:textId="77777777" w:rsidR="00BC572C" w:rsidRPr="00090EA2" w:rsidRDefault="00BC572C" w:rsidP="00A85291">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894FC99" w14:textId="77777777" w:rsidR="00BC572C" w:rsidRPr="00090EA2" w:rsidRDefault="00BC572C" w:rsidP="00A85291">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6AB6003" w14:textId="77777777" w:rsidR="00BC572C" w:rsidRPr="00090EA2" w:rsidRDefault="00BC572C" w:rsidP="00A85291">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78F122E" w14:textId="77777777" w:rsidR="00BC572C" w:rsidRPr="00090EA2" w:rsidRDefault="00BC572C" w:rsidP="00A85291">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6B9464D" w14:textId="77777777" w:rsidR="00BC572C" w:rsidRPr="00090EA2" w:rsidRDefault="00BC572C" w:rsidP="00A85291">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CCADEC7" w14:textId="77777777" w:rsidR="00BC572C" w:rsidRPr="00090EA2" w:rsidRDefault="00BC572C" w:rsidP="00A85291">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BC572C" w:rsidRPr="009C2DE5" w14:paraId="1533757D" w14:textId="77777777" w:rsidTr="00A85291">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DBF6845" w14:textId="77777777" w:rsidR="00BC572C" w:rsidRPr="00090EA2" w:rsidRDefault="00BC572C" w:rsidP="00A85291">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31007BE" w14:textId="77777777" w:rsidR="00BC572C" w:rsidRPr="00090EA2" w:rsidRDefault="00BC572C" w:rsidP="00A85291">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905D458" w14:textId="77777777" w:rsidR="00BC572C" w:rsidRPr="00090EA2" w:rsidRDefault="00BC572C" w:rsidP="00A85291">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FB02961" w14:textId="77777777" w:rsidR="00BC572C" w:rsidRPr="00090EA2" w:rsidRDefault="00BC572C" w:rsidP="00A85291">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4306048" w14:textId="77777777" w:rsidR="00BC572C" w:rsidRPr="00090EA2" w:rsidRDefault="00BC572C" w:rsidP="00A85291">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EEA6F2A" w14:textId="77777777" w:rsidR="00BC572C" w:rsidRPr="00090EA2" w:rsidRDefault="00BC572C" w:rsidP="00A85291">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42B78343" w14:textId="77777777" w:rsidR="00BC572C" w:rsidRPr="009C2DE5" w:rsidRDefault="00BC572C" w:rsidP="00A85291">
            <w:pPr>
              <w:jc w:val="center"/>
              <w:rPr>
                <w:rFonts w:ascii="Tahoma" w:hAnsi="Tahoma" w:cs="Tahoma"/>
                <w:b/>
                <w:bCs/>
                <w:color w:val="004990"/>
                <w:sz w:val="18"/>
                <w:szCs w:val="18"/>
                <w:lang w:eastAsia="es-BO"/>
              </w:rPr>
            </w:pPr>
          </w:p>
        </w:tc>
      </w:tr>
      <w:tr w:rsidR="00BC572C" w:rsidRPr="009C2DE5" w14:paraId="13708085" w14:textId="77777777" w:rsidTr="00A85291">
        <w:trPr>
          <w:trHeight w:val="315"/>
        </w:trPr>
        <w:tc>
          <w:tcPr>
            <w:tcW w:w="426" w:type="dxa"/>
            <w:tcBorders>
              <w:top w:val="single" w:sz="4" w:space="0" w:color="FFFFFF" w:themeColor="background1"/>
            </w:tcBorders>
            <w:vAlign w:val="center"/>
          </w:tcPr>
          <w:p w14:paraId="722EEF35" w14:textId="77777777" w:rsidR="00BC572C" w:rsidRPr="009C2DE5" w:rsidRDefault="00BC572C" w:rsidP="00A85291">
            <w:pPr>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14:paraId="0D9BCA4E" w14:textId="77777777" w:rsidR="00BC572C" w:rsidRPr="0082076D" w:rsidRDefault="00BC572C" w:rsidP="00096352">
            <w:pPr>
              <w:jc w:val="both"/>
              <w:rPr>
                <w:rFonts w:ascii="Tahoma" w:hAnsi="Tahoma" w:cs="Tahoma"/>
                <w:color w:val="004990"/>
                <w:sz w:val="18"/>
              </w:rPr>
            </w:pPr>
            <w:r>
              <w:rPr>
                <w:rFonts w:ascii="Tahoma" w:hAnsi="Tahoma" w:cs="Tahoma"/>
                <w:color w:val="004990"/>
                <w:sz w:val="18"/>
              </w:rPr>
              <w:t>Denuncia de Siniestros mediante Aplicaciones para Teléfonos Móviles</w:t>
            </w:r>
            <w:r w:rsidR="00096352">
              <w:rPr>
                <w:rFonts w:ascii="Tahoma" w:hAnsi="Tahoma" w:cs="Tahoma"/>
                <w:color w:val="004990"/>
                <w:sz w:val="18"/>
              </w:rPr>
              <w:t xml:space="preserve"> y otros servicios de valor agregado</w:t>
            </w:r>
          </w:p>
        </w:tc>
        <w:tc>
          <w:tcPr>
            <w:tcW w:w="709" w:type="dxa"/>
            <w:tcBorders>
              <w:top w:val="single" w:sz="4" w:space="0" w:color="FFFFFF" w:themeColor="background1"/>
            </w:tcBorders>
            <w:shd w:val="clear" w:color="auto" w:fill="auto"/>
            <w:vAlign w:val="center"/>
          </w:tcPr>
          <w:p w14:paraId="2CACC42A" w14:textId="77777777" w:rsidR="00BC572C" w:rsidRPr="0082076D" w:rsidRDefault="00BC572C" w:rsidP="00A85291">
            <w:pPr>
              <w:jc w:val="center"/>
              <w:rPr>
                <w:rFonts w:ascii="Tahoma" w:hAnsi="Tahoma" w:cs="Tahoma"/>
                <w:color w:val="004990"/>
                <w:sz w:val="18"/>
                <w:szCs w:val="18"/>
                <w:lang w:eastAsia="es-BO"/>
              </w:rPr>
            </w:pPr>
          </w:p>
        </w:tc>
        <w:tc>
          <w:tcPr>
            <w:tcW w:w="709" w:type="dxa"/>
            <w:tcBorders>
              <w:top w:val="single" w:sz="4" w:space="0" w:color="FFFFFF" w:themeColor="background1"/>
            </w:tcBorders>
            <w:shd w:val="clear" w:color="auto" w:fill="auto"/>
            <w:vAlign w:val="center"/>
          </w:tcPr>
          <w:p w14:paraId="7AEE5114" w14:textId="77777777" w:rsidR="00BC572C" w:rsidRPr="0082076D" w:rsidRDefault="00BC572C" w:rsidP="00A85291">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Pr="0082076D">
              <w:rPr>
                <w:rFonts w:ascii="Tahoma" w:hAnsi="Tahoma" w:cs="Tahoma"/>
                <w:color w:val="004990"/>
                <w:sz w:val="18"/>
                <w:szCs w:val="18"/>
              </w:rPr>
              <w:instrText xml:space="preserve"> FORMCHECKBOX </w:instrText>
            </w:r>
            <w:r w:rsidR="005D30E3">
              <w:rPr>
                <w:rFonts w:ascii="Tahoma" w:hAnsi="Tahoma" w:cs="Tahoma"/>
                <w:color w:val="004990"/>
                <w:sz w:val="18"/>
                <w:szCs w:val="18"/>
              </w:rPr>
            </w:r>
            <w:r w:rsidR="005D30E3">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23A95398" w14:textId="77777777" w:rsidR="00BC572C" w:rsidRPr="009C2DE5" w:rsidRDefault="00BC572C" w:rsidP="00A85291">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31F8B447" w14:textId="77777777" w:rsidR="00BC572C" w:rsidRPr="009C2DE5" w:rsidRDefault="00BC572C" w:rsidP="00A85291">
            <w:pPr>
              <w:jc w:val="center"/>
              <w:rPr>
                <w:rFonts w:ascii="Tahoma" w:hAnsi="Tahoma" w:cs="Tahoma"/>
                <w:b/>
                <w:bCs/>
                <w:color w:val="004990"/>
                <w:sz w:val="18"/>
                <w:szCs w:val="18"/>
                <w:lang w:eastAsia="es-BO"/>
              </w:rPr>
            </w:pPr>
            <w:r w:rsidRPr="0082076D">
              <w:rPr>
                <w:rFonts w:ascii="Tahoma" w:hAnsi="Tahoma" w:cs="Tahoma"/>
                <w:color w:val="004990"/>
                <w:sz w:val="18"/>
                <w:szCs w:val="18"/>
                <w:lang w:val="es-BO" w:eastAsia="es-BO"/>
              </w:rPr>
              <w:t>---</w:t>
            </w:r>
          </w:p>
        </w:tc>
        <w:tc>
          <w:tcPr>
            <w:tcW w:w="1134" w:type="dxa"/>
            <w:shd w:val="clear" w:color="auto" w:fill="auto"/>
            <w:vAlign w:val="center"/>
          </w:tcPr>
          <w:p w14:paraId="2D28DB44" w14:textId="77777777" w:rsidR="00BC572C" w:rsidRPr="009C2DE5" w:rsidRDefault="00BC572C" w:rsidP="00A85291">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500551" w:rsidRPr="009C2DE5" w14:paraId="3CA6C538" w14:textId="77777777" w:rsidTr="00E32946">
        <w:trPr>
          <w:trHeight w:val="315"/>
        </w:trPr>
        <w:tc>
          <w:tcPr>
            <w:tcW w:w="426" w:type="dxa"/>
            <w:tcBorders>
              <w:top w:val="single" w:sz="4" w:space="0" w:color="FFFFFF" w:themeColor="background1"/>
            </w:tcBorders>
            <w:vAlign w:val="center"/>
          </w:tcPr>
          <w:p w14:paraId="56D046AD" w14:textId="6E4DEBA5" w:rsidR="00500551" w:rsidRPr="009C2DE5" w:rsidRDefault="00500551" w:rsidP="00500551">
            <w:pPr>
              <w:jc w:val="center"/>
              <w:rPr>
                <w:color w:val="004990"/>
              </w:rPr>
            </w:pPr>
            <w:r>
              <w:rPr>
                <w:color w:val="004990"/>
              </w:rPr>
              <w:t>2</w:t>
            </w:r>
          </w:p>
        </w:tc>
        <w:tc>
          <w:tcPr>
            <w:tcW w:w="5103" w:type="dxa"/>
            <w:tcBorders>
              <w:top w:val="single" w:sz="4" w:space="0" w:color="FFFFFF" w:themeColor="background1"/>
            </w:tcBorders>
            <w:shd w:val="clear" w:color="auto" w:fill="auto"/>
            <w:vAlign w:val="center"/>
          </w:tcPr>
          <w:p w14:paraId="0F34403B" w14:textId="63653CEB" w:rsidR="00500551" w:rsidRPr="0082076D" w:rsidRDefault="00500551" w:rsidP="00500551">
            <w:pPr>
              <w:jc w:val="both"/>
              <w:rPr>
                <w:rFonts w:ascii="Tahoma" w:hAnsi="Tahoma" w:cs="Tahoma"/>
                <w:color w:val="004990"/>
                <w:sz w:val="18"/>
              </w:rPr>
            </w:pPr>
            <w:r>
              <w:rPr>
                <w:rFonts w:ascii="Tahoma" w:hAnsi="Tahoma" w:cs="Tahoma"/>
                <w:color w:val="004990"/>
                <w:sz w:val="18"/>
              </w:rPr>
              <w:t>Otros Servicios de Valor Agregado como herramienta de apoyo al servicio de atención de siniestros</w:t>
            </w:r>
          </w:p>
        </w:tc>
        <w:tc>
          <w:tcPr>
            <w:tcW w:w="709" w:type="dxa"/>
            <w:tcBorders>
              <w:top w:val="single" w:sz="4" w:space="0" w:color="FFFFFF" w:themeColor="background1"/>
            </w:tcBorders>
            <w:shd w:val="clear" w:color="auto" w:fill="auto"/>
            <w:vAlign w:val="center"/>
          </w:tcPr>
          <w:p w14:paraId="6290C1B1" w14:textId="77777777" w:rsidR="00500551" w:rsidRPr="0082076D" w:rsidRDefault="00500551" w:rsidP="00E32946">
            <w:pPr>
              <w:jc w:val="center"/>
              <w:rPr>
                <w:rFonts w:ascii="Tahoma" w:hAnsi="Tahoma" w:cs="Tahoma"/>
                <w:color w:val="004990"/>
                <w:sz w:val="18"/>
                <w:szCs w:val="18"/>
                <w:lang w:eastAsia="es-BO"/>
              </w:rPr>
            </w:pPr>
          </w:p>
        </w:tc>
        <w:tc>
          <w:tcPr>
            <w:tcW w:w="709" w:type="dxa"/>
            <w:tcBorders>
              <w:top w:val="single" w:sz="4" w:space="0" w:color="FFFFFF" w:themeColor="background1"/>
            </w:tcBorders>
            <w:shd w:val="clear" w:color="auto" w:fill="auto"/>
            <w:vAlign w:val="center"/>
          </w:tcPr>
          <w:p w14:paraId="66638E39" w14:textId="77777777" w:rsidR="00500551" w:rsidRPr="0082076D" w:rsidRDefault="00500551" w:rsidP="00E32946">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Pr="0082076D">
              <w:rPr>
                <w:rFonts w:ascii="Tahoma" w:hAnsi="Tahoma" w:cs="Tahoma"/>
                <w:color w:val="004990"/>
                <w:sz w:val="18"/>
                <w:szCs w:val="18"/>
              </w:rPr>
              <w:instrText xml:space="preserve"> FORMCHECKBOX </w:instrText>
            </w:r>
            <w:r w:rsidR="005D30E3">
              <w:rPr>
                <w:rFonts w:ascii="Tahoma" w:hAnsi="Tahoma" w:cs="Tahoma"/>
                <w:color w:val="004990"/>
                <w:sz w:val="18"/>
                <w:szCs w:val="18"/>
              </w:rPr>
            </w:r>
            <w:r w:rsidR="005D30E3">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14540244" w14:textId="77777777" w:rsidR="00500551" w:rsidRPr="009C2DE5" w:rsidRDefault="00500551" w:rsidP="00E32946">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75E7B135" w14:textId="77777777" w:rsidR="00500551" w:rsidRPr="009C2DE5" w:rsidRDefault="00500551" w:rsidP="00E32946">
            <w:pPr>
              <w:jc w:val="center"/>
              <w:rPr>
                <w:rFonts w:ascii="Tahoma" w:hAnsi="Tahoma" w:cs="Tahoma"/>
                <w:b/>
                <w:bCs/>
                <w:color w:val="004990"/>
                <w:sz w:val="18"/>
                <w:szCs w:val="18"/>
                <w:lang w:eastAsia="es-BO"/>
              </w:rPr>
            </w:pPr>
            <w:r w:rsidRPr="0082076D">
              <w:rPr>
                <w:rFonts w:ascii="Tahoma" w:hAnsi="Tahoma" w:cs="Tahoma"/>
                <w:color w:val="004990"/>
                <w:sz w:val="18"/>
                <w:szCs w:val="18"/>
                <w:lang w:val="es-BO" w:eastAsia="es-BO"/>
              </w:rPr>
              <w:t>---</w:t>
            </w:r>
          </w:p>
        </w:tc>
        <w:tc>
          <w:tcPr>
            <w:tcW w:w="1134" w:type="dxa"/>
            <w:shd w:val="clear" w:color="auto" w:fill="auto"/>
            <w:vAlign w:val="center"/>
          </w:tcPr>
          <w:p w14:paraId="54863B88" w14:textId="77777777" w:rsidR="00500551" w:rsidRPr="009C2DE5" w:rsidRDefault="00500551" w:rsidP="00E32946">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14:paraId="5DFF265C" w14:textId="77777777" w:rsidR="00BC572C" w:rsidRDefault="00BC572C" w:rsidP="00BC572C">
      <w:pPr>
        <w:rPr>
          <w:color w:val="004990"/>
          <w:sz w:val="20"/>
          <w:szCs w:val="20"/>
          <w:lang w:val="es-BO"/>
        </w:rPr>
      </w:pPr>
    </w:p>
    <w:p w14:paraId="73552F97" w14:textId="77777777" w:rsidR="00393ED2" w:rsidRPr="009C2DE5" w:rsidRDefault="00393ED2" w:rsidP="00393ED2">
      <w:pPr>
        <w:pStyle w:val="TITULOS"/>
        <w:numPr>
          <w:ilvl w:val="0"/>
          <w:numId w:val="41"/>
        </w:numPr>
        <w:spacing w:after="0"/>
        <w:ind w:left="426" w:hanging="426"/>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14:paraId="3F6AE403" w14:textId="77777777" w:rsidR="00393ED2" w:rsidRPr="009C2DE5" w:rsidRDefault="00393ED2" w:rsidP="00393ED2">
      <w:pPr>
        <w:rPr>
          <w:rFonts w:ascii="Tahoma" w:hAnsi="Tahoma" w:cs="Tahoma"/>
          <w:color w:val="004990"/>
          <w:sz w:val="12"/>
          <w:lang w:val="pt-BR"/>
        </w:rPr>
      </w:pPr>
    </w:p>
    <w:tbl>
      <w:tblPr>
        <w:tblW w:w="9186" w:type="dxa"/>
        <w:jc w:val="center"/>
        <w:tblLayout w:type="fixed"/>
        <w:tblCellMar>
          <w:left w:w="70" w:type="dxa"/>
          <w:right w:w="70" w:type="dxa"/>
        </w:tblCellMar>
        <w:tblLook w:val="04A0" w:firstRow="1" w:lastRow="0" w:firstColumn="1" w:lastColumn="0" w:noHBand="0" w:noVBand="1"/>
      </w:tblPr>
      <w:tblGrid>
        <w:gridCol w:w="481"/>
        <w:gridCol w:w="6617"/>
        <w:gridCol w:w="7"/>
        <w:gridCol w:w="2081"/>
      </w:tblGrid>
      <w:tr w:rsidR="00393ED2" w:rsidRPr="009C2DE5" w14:paraId="7958FD21" w14:textId="77777777" w:rsidTr="00720446">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02BA231B" w14:textId="77777777" w:rsidR="00393ED2" w:rsidRPr="00090EA2" w:rsidRDefault="00393ED2" w:rsidP="00BE7D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9E17862" w14:textId="77777777" w:rsidR="00393ED2" w:rsidRPr="00090EA2" w:rsidRDefault="00393ED2" w:rsidP="00BE7D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208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19D41C93" w14:textId="77777777" w:rsidR="00393ED2" w:rsidRPr="00090EA2" w:rsidRDefault="00393ED2" w:rsidP="00BE7D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(70%)</w:t>
            </w:r>
          </w:p>
        </w:tc>
      </w:tr>
      <w:tr w:rsidR="00393ED2" w:rsidRPr="009C2DE5" w14:paraId="7A4D99DE" w14:textId="77777777" w:rsidTr="00720446">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14:paraId="65F3D100" w14:textId="77777777" w:rsidR="00393ED2" w:rsidRPr="009C2DE5" w:rsidRDefault="00393ED2" w:rsidP="00BE7D3A">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55A5CA23" w14:textId="77777777" w:rsidR="00393ED2" w:rsidRPr="009C2DE5" w:rsidRDefault="00652C50" w:rsidP="00652C50">
            <w:pPr>
              <w:rPr>
                <w:rFonts w:ascii="Tahoma" w:hAnsi="Tahoma" w:cs="Tahoma"/>
                <w:color w:val="004990"/>
                <w:sz w:val="20"/>
                <w:szCs w:val="20"/>
                <w:lang w:val="es-BO" w:eastAsia="es-BO"/>
              </w:rPr>
            </w:pPr>
            <w:r>
              <w:rPr>
                <w:rFonts w:ascii="Tahoma" w:hAnsi="Tahoma" w:cs="Tahoma"/>
                <w:color w:val="004990"/>
                <w:sz w:val="20"/>
                <w:szCs w:val="20"/>
                <w:lang w:val="es-BO" w:eastAsia="es-BO"/>
              </w:rPr>
              <w:t xml:space="preserve"> </w:t>
            </w:r>
            <w:proofErr w:type="spellStart"/>
            <w:r>
              <w:rPr>
                <w:rFonts w:ascii="Tahoma" w:hAnsi="Tahoma" w:cs="Tahoma"/>
                <w:color w:val="004990"/>
                <w:sz w:val="20"/>
                <w:szCs w:val="20"/>
                <w:lang w:val="es-BO" w:eastAsia="es-BO"/>
              </w:rPr>
              <w:t>Caracteristicas</w:t>
            </w:r>
            <w:proofErr w:type="spellEnd"/>
            <w:r>
              <w:rPr>
                <w:rFonts w:ascii="Tahoma" w:hAnsi="Tahoma" w:cs="Tahoma"/>
                <w:color w:val="004990"/>
                <w:sz w:val="20"/>
                <w:szCs w:val="20"/>
                <w:lang w:val="es-BO" w:eastAsia="es-BO"/>
              </w:rPr>
              <w:t xml:space="preserve"> </w:t>
            </w:r>
            <w:proofErr w:type="spellStart"/>
            <w:r>
              <w:rPr>
                <w:rFonts w:ascii="Tahoma" w:hAnsi="Tahoma" w:cs="Tahoma"/>
                <w:color w:val="004990"/>
                <w:sz w:val="20"/>
                <w:szCs w:val="20"/>
                <w:lang w:val="es-BO" w:eastAsia="es-BO"/>
              </w:rPr>
              <w:t>Tecnicas</w:t>
            </w:r>
            <w:proofErr w:type="spellEnd"/>
            <w:r>
              <w:rPr>
                <w:rFonts w:ascii="Tahoma" w:hAnsi="Tahoma" w:cs="Tahoma"/>
                <w:color w:val="004990"/>
                <w:sz w:val="20"/>
                <w:szCs w:val="20"/>
                <w:lang w:val="es-BO" w:eastAsia="es-BO"/>
              </w:rPr>
              <w:t xml:space="preserve"> Generales y Espe</w:t>
            </w:r>
            <w:r w:rsidR="00727E71">
              <w:rPr>
                <w:rFonts w:ascii="Tahoma" w:hAnsi="Tahoma" w:cs="Tahoma"/>
                <w:color w:val="004990"/>
                <w:sz w:val="20"/>
                <w:szCs w:val="20"/>
                <w:lang w:val="es-BO" w:eastAsia="es-BO"/>
              </w:rPr>
              <w:t xml:space="preserve">cificas (Por cada </w:t>
            </w:r>
            <w:proofErr w:type="spellStart"/>
            <w:r w:rsidR="00727E71">
              <w:rPr>
                <w:rFonts w:ascii="Tahoma" w:hAnsi="Tahoma" w:cs="Tahoma"/>
                <w:color w:val="004990"/>
                <w:sz w:val="20"/>
                <w:szCs w:val="20"/>
                <w:lang w:val="es-BO" w:eastAsia="es-BO"/>
              </w:rPr>
              <w:t>Poliza</w:t>
            </w:r>
            <w:proofErr w:type="spellEnd"/>
            <w:r w:rsidR="00727E71">
              <w:rPr>
                <w:rFonts w:ascii="Tahoma" w:hAnsi="Tahoma" w:cs="Tahoma"/>
                <w:color w:val="004990"/>
                <w:sz w:val="20"/>
                <w:szCs w:val="20"/>
                <w:lang w:val="es-BO" w:eastAsia="es-BO"/>
              </w:rPr>
              <w:t>)</w:t>
            </w:r>
          </w:p>
        </w:tc>
        <w:tc>
          <w:tcPr>
            <w:tcW w:w="2088"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54487216" w14:textId="77777777" w:rsidR="00393ED2" w:rsidRPr="009C2DE5" w:rsidRDefault="00727E71" w:rsidP="00BE7D3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 / No Cumple</w:t>
            </w:r>
          </w:p>
        </w:tc>
      </w:tr>
      <w:tr w:rsidR="00A72FED" w:rsidRPr="009C2DE5" w14:paraId="03D62A0B" w14:textId="77777777" w:rsidTr="00720446">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0E14DEB9" w14:textId="77777777" w:rsidR="00A72FED" w:rsidRPr="009C2DE5" w:rsidRDefault="00A72FED" w:rsidP="00BE7D3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2</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51B12976" w14:textId="77777777" w:rsidR="00A72FED" w:rsidRPr="009931E0" w:rsidRDefault="00A72FED" w:rsidP="00F8004E">
            <w:pPr>
              <w:rPr>
                <w:rFonts w:ascii="Tahoma" w:hAnsi="Tahoma" w:cs="Tahoma"/>
                <w:color w:val="1F497D" w:themeColor="text2"/>
                <w:sz w:val="18"/>
                <w:szCs w:val="18"/>
              </w:rPr>
            </w:pPr>
            <w:r w:rsidRPr="0082076D">
              <w:rPr>
                <w:rFonts w:ascii="Tahoma" w:hAnsi="Tahoma" w:cs="Tahoma"/>
                <w:color w:val="004990"/>
                <w:sz w:val="18"/>
              </w:rPr>
              <w:t xml:space="preserve">Experiencia específica </w:t>
            </w:r>
            <w:r w:rsidR="00F8004E">
              <w:rPr>
                <w:rFonts w:ascii="Tahoma" w:hAnsi="Tahoma" w:cs="Tahoma"/>
                <w:color w:val="004990"/>
                <w:sz w:val="18"/>
              </w:rPr>
              <w:t>del Oferente</w:t>
            </w:r>
          </w:p>
        </w:tc>
        <w:tc>
          <w:tcPr>
            <w:tcW w:w="2088"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14906DEF" w14:textId="77777777" w:rsidR="00A72FED" w:rsidRPr="009C2DE5" w:rsidRDefault="00A72FED" w:rsidP="00BE7D3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 / No Cumple</w:t>
            </w:r>
          </w:p>
        </w:tc>
      </w:tr>
      <w:tr w:rsidR="00393ED2" w:rsidRPr="009C2DE5" w14:paraId="56DB3A4A" w14:textId="77777777" w:rsidTr="00720446">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14:paraId="4A178EA9" w14:textId="77777777" w:rsidR="00393ED2" w:rsidRPr="009C2DE5" w:rsidRDefault="00A72FED" w:rsidP="00BE7D3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3</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04C8B8BF" w14:textId="15939E17" w:rsidR="00393ED2" w:rsidRPr="009C2DE5" w:rsidRDefault="00F8004E">
            <w:pPr>
              <w:rPr>
                <w:rFonts w:ascii="Tahoma" w:hAnsi="Tahoma" w:cs="Tahoma"/>
                <w:color w:val="004990"/>
                <w:sz w:val="20"/>
                <w:szCs w:val="20"/>
                <w:lang w:val="es-BO" w:eastAsia="es-BO"/>
              </w:rPr>
            </w:pPr>
            <w:r>
              <w:rPr>
                <w:rFonts w:ascii="Tahoma" w:hAnsi="Tahoma" w:cs="Tahoma"/>
                <w:color w:val="1F497D" w:themeColor="text2"/>
                <w:sz w:val="18"/>
                <w:szCs w:val="18"/>
              </w:rPr>
              <w:t>Certificaciones e Infor</w:t>
            </w:r>
            <w:r w:rsidR="0076093A">
              <w:rPr>
                <w:rFonts w:ascii="Tahoma" w:hAnsi="Tahoma" w:cs="Tahoma"/>
                <w:color w:val="1F497D" w:themeColor="text2"/>
                <w:sz w:val="18"/>
                <w:szCs w:val="18"/>
              </w:rPr>
              <w:t>mación</w:t>
            </w:r>
          </w:p>
        </w:tc>
        <w:tc>
          <w:tcPr>
            <w:tcW w:w="2088"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23643894" w14:textId="77777777" w:rsidR="00393ED2" w:rsidRPr="009C2DE5" w:rsidRDefault="00A72FED" w:rsidP="00BE7D3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 / No Cumple</w:t>
            </w:r>
          </w:p>
        </w:tc>
      </w:tr>
      <w:tr w:rsidR="00393ED2" w:rsidRPr="009C2DE5" w14:paraId="11742CA7" w14:textId="77777777" w:rsidTr="00720446">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33580F63" w14:textId="77777777" w:rsidR="00393ED2" w:rsidRPr="009C2DE5" w:rsidRDefault="00393ED2" w:rsidP="00BE7D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2088"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54530F06" w14:textId="77777777" w:rsidR="00393ED2" w:rsidRPr="009C2DE5" w:rsidRDefault="00393ED2" w:rsidP="00BE7D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70%</w:t>
            </w:r>
          </w:p>
        </w:tc>
      </w:tr>
      <w:tr w:rsidR="00393ED2" w:rsidRPr="009C2DE5" w14:paraId="4871766A" w14:textId="77777777" w:rsidTr="00720446">
        <w:trPr>
          <w:trHeight w:val="119"/>
          <w:jc w:val="center"/>
        </w:trPr>
        <w:tc>
          <w:tcPr>
            <w:tcW w:w="481"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hideMark/>
          </w:tcPr>
          <w:p w14:paraId="30E1C37B" w14:textId="77777777" w:rsidR="00393ED2" w:rsidRPr="00090EA2" w:rsidRDefault="00393ED2" w:rsidP="00BE7D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0152417" w14:textId="77777777" w:rsidR="00393ED2" w:rsidRPr="00090EA2" w:rsidRDefault="00393ED2" w:rsidP="00BE7D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CALIFICABLES</w:t>
            </w:r>
          </w:p>
        </w:tc>
        <w:tc>
          <w:tcPr>
            <w:tcW w:w="208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hideMark/>
          </w:tcPr>
          <w:p w14:paraId="26168177" w14:textId="77777777" w:rsidR="00393ED2" w:rsidRPr="00090EA2" w:rsidRDefault="00393ED2" w:rsidP="00BE7D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(30%)</w:t>
            </w:r>
          </w:p>
        </w:tc>
      </w:tr>
      <w:tr w:rsidR="00393ED2" w:rsidRPr="009C2DE5" w14:paraId="340FC5C1" w14:textId="77777777" w:rsidTr="00720446">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hideMark/>
          </w:tcPr>
          <w:p w14:paraId="43D8A596" w14:textId="77777777" w:rsidR="00393ED2" w:rsidRPr="009C2DE5" w:rsidRDefault="00393ED2" w:rsidP="00BE7D3A">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14:paraId="6955469A" w14:textId="77777777" w:rsidR="00393ED2" w:rsidRPr="009C2DE5" w:rsidRDefault="00F8004E" w:rsidP="00F8004E">
            <w:pPr>
              <w:rPr>
                <w:rFonts w:ascii="Tahoma" w:hAnsi="Tahoma" w:cs="Tahoma"/>
                <w:color w:val="004990"/>
                <w:sz w:val="20"/>
                <w:szCs w:val="20"/>
                <w:lang w:val="es-BO" w:eastAsia="es-BO"/>
              </w:rPr>
            </w:pPr>
            <w:r>
              <w:rPr>
                <w:rFonts w:ascii="Tahoma" w:hAnsi="Tahoma" w:cs="Tahoma"/>
                <w:color w:val="1F497D" w:themeColor="text2"/>
                <w:sz w:val="18"/>
                <w:szCs w:val="18"/>
              </w:rPr>
              <w:t>Servicios de Valor Agregado</w:t>
            </w:r>
          </w:p>
        </w:tc>
        <w:tc>
          <w:tcPr>
            <w:tcW w:w="2088"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07827D5B" w14:textId="282CAB41" w:rsidR="00393ED2" w:rsidRPr="009C2DE5" w:rsidRDefault="00500551" w:rsidP="0050055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15</w:t>
            </w:r>
            <w:r w:rsidR="00A72FED">
              <w:rPr>
                <w:rFonts w:ascii="Tahoma" w:hAnsi="Tahoma" w:cs="Tahoma"/>
                <w:color w:val="004990"/>
                <w:sz w:val="20"/>
                <w:szCs w:val="20"/>
                <w:lang w:val="es-BO" w:eastAsia="es-BO"/>
              </w:rPr>
              <w:t>%</w:t>
            </w:r>
          </w:p>
        </w:tc>
      </w:tr>
      <w:tr w:rsidR="00500551" w:rsidRPr="009C2DE5" w14:paraId="54FFAA0F" w14:textId="77777777" w:rsidTr="00720446">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tcPr>
          <w:p w14:paraId="7E2D1BBC" w14:textId="6F2BD30B" w:rsidR="00500551" w:rsidRPr="009C2DE5" w:rsidRDefault="00500551" w:rsidP="00BE7D3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2</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14:paraId="238DFD00" w14:textId="2C1DDC01" w:rsidR="00500551" w:rsidRDefault="00500551" w:rsidP="00F8004E">
            <w:pPr>
              <w:rPr>
                <w:rFonts w:ascii="Tahoma" w:hAnsi="Tahoma" w:cs="Tahoma"/>
                <w:color w:val="1F497D" w:themeColor="text2"/>
                <w:sz w:val="18"/>
                <w:szCs w:val="18"/>
              </w:rPr>
            </w:pPr>
            <w:r>
              <w:rPr>
                <w:rFonts w:ascii="Tahoma" w:hAnsi="Tahoma" w:cs="Tahoma"/>
                <w:color w:val="1F497D" w:themeColor="text2"/>
                <w:sz w:val="18"/>
                <w:szCs w:val="18"/>
              </w:rPr>
              <w:t>Otros Servicios de Valor Agregado como herramienta de apoyo al servicio de atención de siniestros</w:t>
            </w:r>
          </w:p>
        </w:tc>
        <w:tc>
          <w:tcPr>
            <w:tcW w:w="2088"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tcPr>
          <w:p w14:paraId="192FACAA" w14:textId="2F1B51B0" w:rsidR="00500551" w:rsidRDefault="00500551" w:rsidP="00F8004E">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15%</w:t>
            </w:r>
          </w:p>
        </w:tc>
      </w:tr>
      <w:tr w:rsidR="00393ED2" w:rsidRPr="009C2DE5" w14:paraId="03C8021C" w14:textId="77777777" w:rsidTr="00720446">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5C2251B5" w14:textId="77777777" w:rsidR="00393ED2" w:rsidRPr="009C2DE5" w:rsidRDefault="00393ED2" w:rsidP="00BE7D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CALIFICABLES (B)</w:t>
            </w:r>
          </w:p>
        </w:tc>
        <w:tc>
          <w:tcPr>
            <w:tcW w:w="2088"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2BA5695E" w14:textId="77777777" w:rsidR="00393ED2" w:rsidRPr="009C2DE5" w:rsidRDefault="00393ED2" w:rsidP="00BE7D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30%</w:t>
            </w:r>
          </w:p>
        </w:tc>
      </w:tr>
      <w:tr w:rsidR="00393ED2" w:rsidRPr="009C2DE5" w14:paraId="22E35972" w14:textId="77777777" w:rsidTr="00720446">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2B05A02C" w14:textId="77777777" w:rsidR="00393ED2" w:rsidRPr="009C2DE5" w:rsidRDefault="00393ED2" w:rsidP="00BE7D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2081"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11DE9413" w14:textId="77777777" w:rsidR="00393ED2" w:rsidRPr="009C2DE5" w:rsidRDefault="00393ED2" w:rsidP="00BE7D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14:paraId="06EB3B44" w14:textId="77777777" w:rsidR="00393ED2" w:rsidRPr="009C2DE5" w:rsidRDefault="00393ED2" w:rsidP="00393ED2">
      <w:pPr>
        <w:jc w:val="both"/>
        <w:rPr>
          <w:rFonts w:ascii="Tahoma" w:hAnsi="Tahoma" w:cs="Tahoma"/>
          <w:i/>
          <w:color w:val="004990"/>
          <w:sz w:val="18"/>
          <w:szCs w:val="18"/>
          <w:lang w:val="es-ES_tradnl"/>
        </w:rPr>
      </w:pPr>
    </w:p>
    <w:p w14:paraId="094D52CF" w14:textId="77777777" w:rsidR="00393ED2" w:rsidRPr="009C2DE5" w:rsidRDefault="00393ED2" w:rsidP="00393ED2">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La nota mínima de aprobación es de 80% de la Calificación Total (A+B).</w:t>
      </w:r>
    </w:p>
    <w:p w14:paraId="766E7E07" w14:textId="77777777" w:rsidR="00393ED2" w:rsidRDefault="00393ED2" w:rsidP="00393ED2">
      <w:pPr>
        <w:rPr>
          <w:rFonts w:ascii="Tahoma" w:hAnsi="Tahoma" w:cs="Tahoma"/>
          <w:color w:val="004990"/>
          <w:sz w:val="20"/>
          <w:szCs w:val="20"/>
        </w:rPr>
      </w:pPr>
    </w:p>
    <w:p w14:paraId="5F73C6F7" w14:textId="3510B805" w:rsidR="00937E95" w:rsidRDefault="00937E95">
      <w:pPr>
        <w:rPr>
          <w:rFonts w:ascii="Arial" w:hAnsi="Arial" w:cs="Arial"/>
          <w:i/>
          <w:szCs w:val="20"/>
        </w:rPr>
      </w:pPr>
    </w:p>
    <w:p w14:paraId="77A4DD10" w14:textId="77777777" w:rsidR="008F291D" w:rsidRDefault="008F291D" w:rsidP="002C3600">
      <w:pPr>
        <w:rPr>
          <w:rFonts w:ascii="Arial" w:hAnsi="Arial" w:cs="Arial"/>
          <w:i/>
          <w:szCs w:val="20"/>
        </w:rPr>
      </w:pPr>
    </w:p>
    <w:p w14:paraId="0AC1A38E" w14:textId="77777777" w:rsidR="00ED30FD" w:rsidRPr="002275B2" w:rsidRDefault="00ED30FD" w:rsidP="002C3600">
      <w:pPr>
        <w:pStyle w:val="Ttulo1"/>
        <w:numPr>
          <w:ilvl w:val="0"/>
          <w:numId w:val="0"/>
        </w:numPr>
        <w:jc w:val="center"/>
        <w:rPr>
          <w:color w:val="004990"/>
          <w:sz w:val="28"/>
          <w:szCs w:val="28"/>
          <w:u w:val="none"/>
        </w:rPr>
      </w:pPr>
      <w:bookmarkStart w:id="15" w:name="_Toc330030632"/>
      <w:r w:rsidRPr="002275B2">
        <w:rPr>
          <w:color w:val="004990"/>
          <w:sz w:val="28"/>
          <w:szCs w:val="28"/>
          <w:u w:val="none"/>
        </w:rPr>
        <w:t>PARTE III</w:t>
      </w:r>
      <w:bookmarkEnd w:id="15"/>
    </w:p>
    <w:p w14:paraId="41AC3210" w14:textId="77777777" w:rsidR="002C3600" w:rsidRPr="002275B2" w:rsidRDefault="002C3600" w:rsidP="002C3600">
      <w:pPr>
        <w:rPr>
          <w:sz w:val="28"/>
          <w:szCs w:val="28"/>
          <w:lang w:val="es-MX"/>
        </w:rPr>
      </w:pPr>
    </w:p>
    <w:p w14:paraId="0609617D" w14:textId="77777777" w:rsidR="00ED30FD" w:rsidRPr="002275B2" w:rsidRDefault="00ED30FD" w:rsidP="00ED30FD">
      <w:pPr>
        <w:jc w:val="center"/>
        <w:rPr>
          <w:rFonts w:ascii="Tahoma" w:hAnsi="Tahoma" w:cs="Tahoma"/>
          <w:b/>
          <w:color w:val="004990"/>
          <w:sz w:val="28"/>
          <w:szCs w:val="28"/>
        </w:rPr>
      </w:pPr>
      <w:r w:rsidRPr="002275B2">
        <w:rPr>
          <w:rFonts w:ascii="Tahoma" w:hAnsi="Tahoma" w:cs="Tahoma"/>
          <w:b/>
          <w:color w:val="004990"/>
          <w:sz w:val="28"/>
          <w:szCs w:val="28"/>
        </w:rPr>
        <w:t>ANEXOS</w:t>
      </w:r>
    </w:p>
    <w:p w14:paraId="30EDAB70" w14:textId="77777777" w:rsidR="00DD228F" w:rsidRDefault="00DD228F">
      <w:pPr>
        <w:rPr>
          <w:rFonts w:ascii="Arial" w:hAnsi="Arial" w:cs="Arial"/>
          <w:i/>
          <w:szCs w:val="20"/>
        </w:rPr>
      </w:pPr>
    </w:p>
    <w:p w14:paraId="28D6B5EA" w14:textId="77777777" w:rsidR="00DD228F" w:rsidRDefault="00DD228F" w:rsidP="00DD228F">
      <w:pPr>
        <w:rPr>
          <w:rFonts w:ascii="Arial" w:hAnsi="Arial" w:cs="Arial"/>
          <w:i/>
          <w:szCs w:val="20"/>
        </w:rPr>
      </w:pPr>
    </w:p>
    <w:p w14:paraId="500D9DC2" w14:textId="77777777" w:rsidR="00ED30FD" w:rsidRDefault="00ED30FD" w:rsidP="00DD228F">
      <w:pPr>
        <w:rPr>
          <w:rFonts w:ascii="Arial" w:hAnsi="Arial" w:cs="Arial"/>
          <w:i/>
          <w:szCs w:val="20"/>
        </w:rPr>
      </w:pPr>
    </w:p>
    <w:p w14:paraId="356A0DD1" w14:textId="77777777"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1 </w:t>
      </w:r>
      <w:r w:rsidR="0069280E">
        <w:rPr>
          <w:rFonts w:ascii="Tahoma" w:hAnsi="Tahoma" w:cs="Tahoma"/>
          <w:color w:val="004990"/>
          <w:sz w:val="22"/>
          <w:szCs w:val="22"/>
        </w:rPr>
        <w:t xml:space="preserve">– </w:t>
      </w:r>
      <w:r w:rsidRPr="00ED30FD">
        <w:rPr>
          <w:rFonts w:ascii="Tahoma" w:hAnsi="Tahoma" w:cs="Tahoma"/>
          <w:color w:val="004990"/>
          <w:sz w:val="22"/>
          <w:szCs w:val="22"/>
        </w:rPr>
        <w:t>Con</w:t>
      </w:r>
      <w:r w:rsidR="009F369F">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14:paraId="40A0EBCF" w14:textId="77777777"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2 </w:t>
      </w:r>
      <w:r w:rsidR="0069280E">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14:paraId="788338B7" w14:textId="77777777" w:rsidR="0069280E" w:rsidRDefault="00ED30FD" w:rsidP="006A52BA">
      <w:pPr>
        <w:rPr>
          <w:rFonts w:ascii="Tahoma" w:hAnsi="Tahoma" w:cs="Tahoma"/>
          <w:color w:val="004990"/>
          <w:sz w:val="22"/>
          <w:szCs w:val="22"/>
        </w:rPr>
      </w:pPr>
      <w:r w:rsidRPr="00ED30FD">
        <w:rPr>
          <w:rFonts w:ascii="Tahoma" w:hAnsi="Tahoma" w:cs="Tahoma"/>
          <w:color w:val="004990"/>
          <w:sz w:val="22"/>
          <w:szCs w:val="22"/>
        </w:rPr>
        <w:t xml:space="preserve">Anexo No. 3 </w:t>
      </w:r>
      <w:r w:rsidR="0069280E">
        <w:rPr>
          <w:rFonts w:ascii="Tahoma" w:hAnsi="Tahoma" w:cs="Tahoma"/>
          <w:color w:val="004990"/>
          <w:sz w:val="22"/>
          <w:szCs w:val="22"/>
        </w:rPr>
        <w:t>–</w:t>
      </w:r>
      <w:r w:rsidR="008C40E5">
        <w:rPr>
          <w:rFonts w:ascii="Tahoma" w:hAnsi="Tahoma" w:cs="Tahoma"/>
          <w:color w:val="004990"/>
          <w:sz w:val="22"/>
          <w:szCs w:val="22"/>
        </w:rPr>
        <w:t xml:space="preserve"> </w:t>
      </w:r>
      <w:r w:rsidR="0002154F">
        <w:rPr>
          <w:rFonts w:ascii="Tahoma" w:hAnsi="Tahoma" w:cs="Tahoma"/>
          <w:color w:val="004990"/>
          <w:sz w:val="22"/>
          <w:szCs w:val="22"/>
        </w:rPr>
        <w:t>Póliza Todo Riesgo</w:t>
      </w:r>
    </w:p>
    <w:p w14:paraId="5D23C07C" w14:textId="77777777" w:rsidR="0002154F" w:rsidRPr="00ED30FD"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4</w:t>
      </w:r>
      <w:r w:rsidRPr="00ED30FD">
        <w:rPr>
          <w:rFonts w:ascii="Tahoma" w:hAnsi="Tahoma" w:cs="Tahoma"/>
          <w:color w:val="004990"/>
          <w:sz w:val="22"/>
          <w:szCs w:val="22"/>
        </w:rPr>
        <w:t xml:space="preserve"> </w:t>
      </w:r>
      <w:r>
        <w:rPr>
          <w:rFonts w:ascii="Tahoma" w:hAnsi="Tahoma" w:cs="Tahoma"/>
          <w:color w:val="004990"/>
          <w:sz w:val="22"/>
          <w:szCs w:val="22"/>
        </w:rPr>
        <w:t>– Póliza Comprensiva 3 D</w:t>
      </w:r>
    </w:p>
    <w:p w14:paraId="3F9C4690" w14:textId="77777777" w:rsidR="0002154F" w:rsidRPr="00ED30FD"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5</w:t>
      </w:r>
      <w:r w:rsidRPr="00ED30FD">
        <w:rPr>
          <w:rFonts w:ascii="Tahoma" w:hAnsi="Tahoma" w:cs="Tahoma"/>
          <w:color w:val="004990"/>
          <w:sz w:val="22"/>
          <w:szCs w:val="22"/>
        </w:rPr>
        <w:t xml:space="preserve"> </w:t>
      </w:r>
      <w:r>
        <w:rPr>
          <w:rFonts w:ascii="Tahoma" w:hAnsi="Tahoma" w:cs="Tahoma"/>
          <w:color w:val="004990"/>
          <w:sz w:val="22"/>
          <w:szCs w:val="22"/>
        </w:rPr>
        <w:t>– Póliza de Responsabilidad Civil D &amp; O</w:t>
      </w:r>
    </w:p>
    <w:p w14:paraId="694BE344" w14:textId="77777777" w:rsidR="0002154F"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6</w:t>
      </w:r>
      <w:r w:rsidRPr="00ED30FD">
        <w:rPr>
          <w:rFonts w:ascii="Tahoma" w:hAnsi="Tahoma" w:cs="Tahoma"/>
          <w:color w:val="004990"/>
          <w:sz w:val="22"/>
          <w:szCs w:val="22"/>
        </w:rPr>
        <w:t xml:space="preserve"> </w:t>
      </w:r>
      <w:r>
        <w:rPr>
          <w:rFonts w:ascii="Tahoma" w:hAnsi="Tahoma" w:cs="Tahoma"/>
          <w:color w:val="004990"/>
          <w:sz w:val="22"/>
          <w:szCs w:val="22"/>
        </w:rPr>
        <w:t xml:space="preserve">– Póliza </w:t>
      </w:r>
      <w:r w:rsidR="0090574D">
        <w:rPr>
          <w:rFonts w:ascii="Tahoma" w:hAnsi="Tahoma" w:cs="Tahoma"/>
          <w:color w:val="004990"/>
          <w:sz w:val="22"/>
          <w:szCs w:val="22"/>
        </w:rPr>
        <w:t>de Responsabilidad Civil</w:t>
      </w:r>
    </w:p>
    <w:p w14:paraId="1F5AA98E" w14:textId="77777777" w:rsidR="0002154F" w:rsidRPr="00ED30FD"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7</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0090574D">
        <w:rPr>
          <w:rFonts w:ascii="Tahoma" w:hAnsi="Tahoma" w:cs="Tahoma"/>
          <w:color w:val="004990"/>
          <w:sz w:val="22"/>
          <w:szCs w:val="22"/>
        </w:rPr>
        <w:t>Póliza de Accidentes Personales</w:t>
      </w:r>
    </w:p>
    <w:p w14:paraId="74277E1B" w14:textId="77777777" w:rsidR="0002154F"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8</w:t>
      </w:r>
      <w:r w:rsidRPr="00ED30FD">
        <w:rPr>
          <w:rFonts w:ascii="Tahoma" w:hAnsi="Tahoma" w:cs="Tahoma"/>
          <w:color w:val="004990"/>
          <w:sz w:val="22"/>
          <w:szCs w:val="22"/>
        </w:rPr>
        <w:t xml:space="preserve"> </w:t>
      </w:r>
      <w:r>
        <w:rPr>
          <w:rFonts w:ascii="Tahoma" w:hAnsi="Tahoma" w:cs="Tahoma"/>
          <w:color w:val="004990"/>
          <w:sz w:val="22"/>
          <w:szCs w:val="22"/>
        </w:rPr>
        <w:t xml:space="preserve">– Póliza </w:t>
      </w:r>
      <w:r w:rsidR="0090574D">
        <w:rPr>
          <w:rFonts w:ascii="Tahoma" w:hAnsi="Tahoma" w:cs="Tahoma"/>
          <w:color w:val="004990"/>
          <w:sz w:val="22"/>
          <w:szCs w:val="22"/>
        </w:rPr>
        <w:t>de Vida Grupo</w:t>
      </w:r>
    </w:p>
    <w:p w14:paraId="2A1DC3A0" w14:textId="77777777" w:rsidR="0002154F" w:rsidRPr="00ED30FD"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9</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0090574D">
        <w:rPr>
          <w:rFonts w:ascii="Tahoma" w:hAnsi="Tahoma" w:cs="Tahoma"/>
          <w:color w:val="004990"/>
          <w:sz w:val="22"/>
          <w:szCs w:val="22"/>
        </w:rPr>
        <w:t>Póliza de Automotores</w:t>
      </w:r>
    </w:p>
    <w:p w14:paraId="52E6A7AB" w14:textId="77777777" w:rsidR="0002154F" w:rsidRPr="00ED30FD"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10</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0090574D">
        <w:rPr>
          <w:rFonts w:ascii="Tahoma" w:hAnsi="Tahoma" w:cs="Tahoma"/>
          <w:color w:val="004990"/>
          <w:sz w:val="22"/>
          <w:szCs w:val="22"/>
        </w:rPr>
        <w:t>Póliza de Transporte Nacional</w:t>
      </w:r>
    </w:p>
    <w:p w14:paraId="75BB1D17" w14:textId="77777777" w:rsidR="0002154F"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11</w:t>
      </w:r>
      <w:r w:rsidRPr="00ED30FD">
        <w:rPr>
          <w:rFonts w:ascii="Tahoma" w:hAnsi="Tahoma" w:cs="Tahoma"/>
          <w:color w:val="004990"/>
          <w:sz w:val="22"/>
          <w:szCs w:val="22"/>
        </w:rPr>
        <w:t xml:space="preserve"> </w:t>
      </w:r>
      <w:r>
        <w:rPr>
          <w:rFonts w:ascii="Tahoma" w:hAnsi="Tahoma" w:cs="Tahoma"/>
          <w:color w:val="004990"/>
          <w:sz w:val="22"/>
          <w:szCs w:val="22"/>
        </w:rPr>
        <w:t xml:space="preserve">– Póliza </w:t>
      </w:r>
      <w:r w:rsidR="0090574D">
        <w:rPr>
          <w:rFonts w:ascii="Tahoma" w:hAnsi="Tahoma" w:cs="Tahoma"/>
          <w:color w:val="004990"/>
          <w:sz w:val="22"/>
          <w:szCs w:val="22"/>
        </w:rPr>
        <w:t>de Transporte Internacional</w:t>
      </w:r>
    </w:p>
    <w:p w14:paraId="2657F09F" w14:textId="77777777" w:rsidR="0002154F" w:rsidRDefault="0002154F" w:rsidP="006A52BA">
      <w:pPr>
        <w:rPr>
          <w:rFonts w:ascii="Tahoma" w:hAnsi="Tahoma" w:cs="Tahoma"/>
          <w:color w:val="004990"/>
          <w:sz w:val="22"/>
          <w:szCs w:val="22"/>
        </w:rPr>
      </w:pPr>
    </w:p>
    <w:p w14:paraId="16B6C195" w14:textId="77777777" w:rsidR="002A739A" w:rsidRDefault="002A739A" w:rsidP="006A52BA">
      <w:pPr>
        <w:rPr>
          <w:rFonts w:ascii="Tahoma" w:hAnsi="Tahoma" w:cs="Tahoma"/>
          <w:color w:val="004990"/>
          <w:sz w:val="22"/>
          <w:szCs w:val="22"/>
        </w:rPr>
      </w:pPr>
    </w:p>
    <w:p w14:paraId="7C2D1EFB" w14:textId="77777777" w:rsidR="002A739A" w:rsidRDefault="002A739A" w:rsidP="006A52BA">
      <w:pPr>
        <w:rPr>
          <w:rFonts w:ascii="Tahoma" w:hAnsi="Tahoma" w:cs="Tahoma"/>
          <w:color w:val="004990"/>
          <w:sz w:val="22"/>
          <w:szCs w:val="22"/>
        </w:rPr>
      </w:pPr>
    </w:p>
    <w:p w14:paraId="6A0A89AD" w14:textId="77777777" w:rsidR="002A739A" w:rsidRDefault="002A739A">
      <w:pPr>
        <w:rPr>
          <w:rFonts w:ascii="Tahoma" w:hAnsi="Tahoma" w:cs="Tahoma"/>
          <w:color w:val="004990"/>
          <w:sz w:val="22"/>
          <w:szCs w:val="22"/>
        </w:rPr>
      </w:pPr>
    </w:p>
    <w:p w14:paraId="3150B3D9" w14:textId="77777777" w:rsidR="008F291D" w:rsidRDefault="008F291D">
      <w:pPr>
        <w:rPr>
          <w:rFonts w:ascii="Tahoma" w:hAnsi="Tahoma" w:cs="Tahoma"/>
          <w:color w:val="004990"/>
          <w:sz w:val="22"/>
          <w:szCs w:val="22"/>
        </w:rPr>
      </w:pPr>
    </w:p>
    <w:p w14:paraId="00106B4B" w14:textId="77777777" w:rsidR="008F291D" w:rsidRDefault="008F291D">
      <w:pPr>
        <w:rPr>
          <w:rFonts w:ascii="Tahoma" w:hAnsi="Tahoma" w:cs="Tahoma"/>
          <w:color w:val="004990"/>
          <w:sz w:val="22"/>
          <w:szCs w:val="22"/>
        </w:rPr>
      </w:pPr>
    </w:p>
    <w:p w14:paraId="10F0DF76" w14:textId="77777777" w:rsidR="008F291D" w:rsidRDefault="008F291D">
      <w:pPr>
        <w:rPr>
          <w:rFonts w:ascii="Tahoma" w:hAnsi="Tahoma" w:cs="Tahoma"/>
          <w:color w:val="004990"/>
          <w:sz w:val="22"/>
          <w:szCs w:val="22"/>
        </w:rPr>
      </w:pPr>
    </w:p>
    <w:p w14:paraId="03B962BA" w14:textId="77777777" w:rsidR="008F291D" w:rsidRDefault="008F291D">
      <w:pPr>
        <w:rPr>
          <w:rFonts w:ascii="Tahoma" w:hAnsi="Tahoma" w:cs="Tahoma"/>
          <w:color w:val="004990"/>
          <w:sz w:val="22"/>
          <w:szCs w:val="22"/>
        </w:rPr>
      </w:pPr>
    </w:p>
    <w:p w14:paraId="7A0D24D2" w14:textId="77777777" w:rsidR="008F291D" w:rsidRDefault="008F291D">
      <w:pPr>
        <w:rPr>
          <w:rFonts w:ascii="Tahoma" w:hAnsi="Tahoma" w:cs="Tahoma"/>
          <w:color w:val="004990"/>
          <w:sz w:val="22"/>
          <w:szCs w:val="22"/>
        </w:rPr>
      </w:pPr>
    </w:p>
    <w:p w14:paraId="654A7D39" w14:textId="77777777" w:rsidR="008F291D" w:rsidRDefault="008F291D">
      <w:pPr>
        <w:rPr>
          <w:rFonts w:ascii="Tahoma" w:hAnsi="Tahoma" w:cs="Tahoma"/>
          <w:color w:val="004990"/>
          <w:sz w:val="22"/>
          <w:szCs w:val="22"/>
        </w:rPr>
      </w:pPr>
    </w:p>
    <w:p w14:paraId="75B2E1EC" w14:textId="77777777" w:rsidR="008F291D" w:rsidRDefault="008F291D">
      <w:pPr>
        <w:rPr>
          <w:rFonts w:ascii="Tahoma" w:hAnsi="Tahoma" w:cs="Tahoma"/>
          <w:color w:val="004990"/>
          <w:sz w:val="22"/>
          <w:szCs w:val="22"/>
        </w:rPr>
      </w:pPr>
    </w:p>
    <w:p w14:paraId="6A92225A" w14:textId="77777777" w:rsidR="008F291D" w:rsidRDefault="008F291D">
      <w:pPr>
        <w:rPr>
          <w:rFonts w:ascii="Tahoma" w:hAnsi="Tahoma" w:cs="Tahoma"/>
          <w:color w:val="004990"/>
          <w:sz w:val="22"/>
          <w:szCs w:val="22"/>
        </w:rPr>
      </w:pPr>
    </w:p>
    <w:p w14:paraId="033CCE36" w14:textId="77777777" w:rsidR="008F291D" w:rsidRDefault="008F291D">
      <w:pPr>
        <w:rPr>
          <w:rFonts w:ascii="Tahoma" w:hAnsi="Tahoma" w:cs="Tahoma"/>
          <w:color w:val="004990"/>
          <w:sz w:val="22"/>
          <w:szCs w:val="22"/>
        </w:rPr>
      </w:pPr>
    </w:p>
    <w:p w14:paraId="4EBF963A" w14:textId="77777777" w:rsidR="008F291D" w:rsidRDefault="008F291D">
      <w:pPr>
        <w:rPr>
          <w:rFonts w:ascii="Tahoma" w:hAnsi="Tahoma" w:cs="Tahoma"/>
          <w:color w:val="004990"/>
          <w:sz w:val="22"/>
          <w:szCs w:val="22"/>
        </w:rPr>
      </w:pPr>
    </w:p>
    <w:p w14:paraId="26F31A26" w14:textId="77777777" w:rsidR="00937E95" w:rsidRDefault="00937E95">
      <w:pPr>
        <w:rPr>
          <w:rFonts w:ascii="Tahoma" w:hAnsi="Tahoma" w:cs="Tahoma"/>
          <w:color w:val="004990"/>
          <w:sz w:val="22"/>
          <w:szCs w:val="22"/>
        </w:rPr>
      </w:pPr>
      <w:r>
        <w:rPr>
          <w:rFonts w:ascii="Tahoma" w:hAnsi="Tahoma" w:cs="Tahoma"/>
          <w:color w:val="004990"/>
          <w:sz w:val="22"/>
          <w:szCs w:val="22"/>
        </w:rPr>
        <w:br w:type="page"/>
      </w:r>
    </w:p>
    <w:p w14:paraId="573EDD93" w14:textId="77777777" w:rsidR="008F291D" w:rsidRDefault="008F291D">
      <w:pPr>
        <w:rPr>
          <w:rFonts w:ascii="Tahoma" w:hAnsi="Tahoma" w:cs="Tahoma"/>
          <w:color w:val="00499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8D4195" w14:paraId="07FA010B" w14:textId="77777777" w:rsidTr="002C3600">
        <w:trPr>
          <w:trHeight w:val="617"/>
        </w:trPr>
        <w:tc>
          <w:tcPr>
            <w:tcW w:w="2410" w:type="dxa"/>
            <w:shd w:val="clear" w:color="auto" w:fill="004990"/>
            <w:vAlign w:val="center"/>
          </w:tcPr>
          <w:p w14:paraId="21C72BF8" w14:textId="77777777" w:rsidR="002A739A" w:rsidRPr="00F00433" w:rsidRDefault="002A739A" w:rsidP="002C36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ANEXO No. 1</w:t>
            </w:r>
          </w:p>
        </w:tc>
        <w:tc>
          <w:tcPr>
            <w:tcW w:w="7365" w:type="dxa"/>
            <w:vAlign w:val="center"/>
          </w:tcPr>
          <w:p w14:paraId="70EE7B38" w14:textId="77777777" w:rsidR="002A739A" w:rsidRPr="002275B2" w:rsidRDefault="002A739A" w:rsidP="00447A35">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14:paraId="1D06B37A" w14:textId="77777777" w:rsidR="002A739A" w:rsidRPr="00D630B4" w:rsidRDefault="002A739A" w:rsidP="002A739A">
      <w:pPr>
        <w:jc w:val="both"/>
        <w:rPr>
          <w:rFonts w:ascii="Tahoma" w:hAnsi="Tahoma" w:cs="Tahoma"/>
          <w:b/>
          <w:color w:val="365F91"/>
          <w:lang w:val="pt-BR"/>
        </w:rPr>
      </w:pPr>
    </w:p>
    <w:p w14:paraId="5B179B40" w14:textId="77777777" w:rsidR="002A739A" w:rsidRDefault="002A739A" w:rsidP="002A739A">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14:paraId="33ABCBDB" w14:textId="77777777" w:rsidR="009F369F" w:rsidRPr="008F291D" w:rsidRDefault="009F369F" w:rsidP="002A739A">
      <w:pPr>
        <w:jc w:val="both"/>
        <w:rPr>
          <w:rFonts w:ascii="Tahoma" w:hAnsi="Tahoma" w:cs="Tahoma"/>
          <w:b/>
          <w:color w:val="C00000"/>
        </w:rPr>
      </w:pPr>
    </w:p>
    <w:p w14:paraId="60B84FB9" w14:textId="77777777" w:rsidR="002A739A" w:rsidRPr="002A739A" w:rsidRDefault="009F369F" w:rsidP="00CB5744">
      <w:pPr>
        <w:numPr>
          <w:ilvl w:val="0"/>
          <w:numId w:val="13"/>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color w:val="365F91"/>
          <w:sz w:val="22"/>
          <w:szCs w:val="22"/>
        </w:rPr>
        <w:t xml:space="preserve"> </w:t>
      </w:r>
      <w:r w:rsidR="002A739A" w:rsidRPr="002A739A">
        <w:rPr>
          <w:rFonts w:ascii="Tahoma" w:hAnsi="Tahoma" w:cs="Tahoma"/>
          <w:color w:val="365F91"/>
          <w:sz w:val="22"/>
          <w:szCs w:val="22"/>
        </w:rPr>
        <w:t>Entel S.A. se reserva el derecho de realizar adjudicaciones parciales o de adquirir la totalidad o parte de los bienes/servicios objeto del  presente proceso, de acuerdo a la mejor solución técnico-económica y a los intereses de ENTEL SA.</w:t>
      </w:r>
    </w:p>
    <w:p w14:paraId="19D74AC5" w14:textId="77777777" w:rsidR="002A739A" w:rsidRPr="002A739A" w:rsidRDefault="002A739A" w:rsidP="00CB5744">
      <w:pPr>
        <w:numPr>
          <w:ilvl w:val="0"/>
          <w:numId w:val="13"/>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6" w:name="_Toc130955312"/>
      <w:bookmarkStart w:id="17" w:name="_Toc130955253"/>
    </w:p>
    <w:p w14:paraId="735C23E2" w14:textId="77777777" w:rsidR="002A739A" w:rsidRPr="002A739A" w:rsidRDefault="002A739A" w:rsidP="00CB5744">
      <w:pPr>
        <w:numPr>
          <w:ilvl w:val="0"/>
          <w:numId w:val="13"/>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16"/>
      <w:bookmarkEnd w:id="17"/>
      <w:r w:rsidRPr="00731825">
        <w:rPr>
          <w:rFonts w:ascii="Tahoma" w:hAnsi="Tahoma" w:cs="Tahoma"/>
          <w:color w:val="365F91"/>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r w:rsidRPr="002A739A">
        <w:rPr>
          <w:rFonts w:ascii="Tahoma" w:hAnsi="Tahoma" w:cs="Tahoma"/>
          <w:color w:val="365F91"/>
          <w:sz w:val="22"/>
          <w:szCs w:val="22"/>
        </w:rPr>
        <w:t xml:space="preserve">  </w:t>
      </w:r>
    </w:p>
    <w:p w14:paraId="30D97769" w14:textId="77777777" w:rsidR="002A739A" w:rsidRPr="002A739A" w:rsidRDefault="009F369F" w:rsidP="00CB5744">
      <w:pPr>
        <w:numPr>
          <w:ilvl w:val="0"/>
          <w:numId w:val="13"/>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sidRPr="009F369F">
        <w:rPr>
          <w:rFonts w:ascii="Tahoma" w:hAnsi="Tahoma" w:cs="Tahoma"/>
          <w:b/>
          <w:color w:val="365F91"/>
          <w:sz w:val="22"/>
          <w:szCs w:val="22"/>
        </w:rPr>
        <w:t xml:space="preserve"> </w:t>
      </w:r>
      <w:r w:rsidR="002A739A"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8" w:name="_Toc130955313"/>
      <w:bookmarkStart w:id="19" w:name="_Toc130955254"/>
    </w:p>
    <w:p w14:paraId="21C6B69C" w14:textId="77777777" w:rsidR="002A739A" w:rsidRPr="002A739A" w:rsidRDefault="002A739A" w:rsidP="00CB5744">
      <w:pPr>
        <w:numPr>
          <w:ilvl w:val="0"/>
          <w:numId w:val="13"/>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18"/>
      <w:bookmarkEnd w:id="19"/>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14:paraId="5F5852BD" w14:textId="77777777" w:rsidR="002A739A" w:rsidRPr="002A739A" w:rsidRDefault="002A739A" w:rsidP="00CB5744">
      <w:pPr>
        <w:numPr>
          <w:ilvl w:val="0"/>
          <w:numId w:val="13"/>
        </w:numPr>
        <w:spacing w:after="200"/>
        <w:ind w:left="567" w:hanging="567"/>
        <w:jc w:val="both"/>
        <w:rPr>
          <w:rFonts w:ascii="Tahoma" w:hAnsi="Tahoma" w:cs="Tahoma"/>
          <w:color w:val="365F91"/>
          <w:sz w:val="22"/>
          <w:szCs w:val="22"/>
        </w:rPr>
      </w:pPr>
      <w:bookmarkStart w:id="20" w:name="_Toc301514304"/>
      <w:bookmarkStart w:id="21" w:name="_Toc280114083"/>
      <w:bookmarkStart w:id="22" w:name="_Toc273432959"/>
      <w:bookmarkStart w:id="23" w:name="_Toc301514303"/>
      <w:bookmarkStart w:id="24" w:name="_Toc280114082"/>
      <w:bookmarkStart w:id="25" w:name="_Toc273432958"/>
      <w:bookmarkStart w:id="26" w:name="_Toc247462134"/>
      <w:r w:rsidRPr="0033141A">
        <w:rPr>
          <w:rFonts w:ascii="Tahoma" w:hAnsi="Tahoma" w:cs="Tahoma"/>
          <w:b/>
          <w:color w:val="365F91"/>
          <w:sz w:val="22"/>
          <w:szCs w:val="22"/>
        </w:rPr>
        <w:t>Prohibición de Competencia</w:t>
      </w:r>
      <w:bookmarkEnd w:id="20"/>
      <w:bookmarkEnd w:id="21"/>
      <w:bookmarkEnd w:id="22"/>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sidR="0033141A">
        <w:rPr>
          <w:rFonts w:ascii="Tahoma" w:hAnsi="Tahoma" w:cs="Tahoma"/>
          <w:color w:val="365F91"/>
          <w:sz w:val="22"/>
          <w:szCs w:val="22"/>
        </w:rPr>
        <w:t>l</w:t>
      </w:r>
      <w:r w:rsidRPr="002A739A">
        <w:rPr>
          <w:rFonts w:ascii="Tahoma" w:hAnsi="Tahoma" w:cs="Tahoma"/>
          <w:color w:val="365F91"/>
          <w:sz w:val="22"/>
          <w:szCs w:val="22"/>
        </w:rPr>
        <w:t xml:space="preserve"> </w:t>
      </w:r>
      <w:r w:rsidRPr="0033141A">
        <w:rPr>
          <w:rFonts w:ascii="Tahoma" w:hAnsi="Tahoma" w:cs="Tahoma"/>
          <w:color w:val="365F91"/>
          <w:sz w:val="22"/>
          <w:szCs w:val="22"/>
        </w:rPr>
        <w:t xml:space="preserve">presente </w:t>
      </w:r>
      <w:r w:rsidR="0033141A" w:rsidRPr="0033141A">
        <w:rPr>
          <w:rFonts w:ascii="Tahoma" w:hAnsi="Tahoma" w:cs="Tahoma"/>
          <w:color w:val="365F91"/>
          <w:sz w:val="22"/>
          <w:szCs w:val="22"/>
        </w:rPr>
        <w:t>proceso</w:t>
      </w:r>
      <w:r w:rsidRPr="002A739A">
        <w:rPr>
          <w:rFonts w:ascii="Tahoma" w:hAnsi="Tahoma" w:cs="Tahoma"/>
          <w:color w:val="365F91"/>
          <w:sz w:val="22"/>
          <w:szCs w:val="22"/>
        </w:rPr>
        <w:t xml:space="preserve"> se contemplará la cláusula de no competencia.</w:t>
      </w:r>
    </w:p>
    <w:p w14:paraId="5A6B1538" w14:textId="77777777" w:rsidR="002A739A" w:rsidRDefault="002A739A" w:rsidP="00447A35">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5919E926" w14:textId="77777777" w:rsidR="00447A35" w:rsidRPr="008F291D" w:rsidRDefault="00447A35" w:rsidP="00447A35">
      <w:pPr>
        <w:ind w:left="567"/>
        <w:jc w:val="both"/>
        <w:rPr>
          <w:rFonts w:ascii="Tahoma" w:hAnsi="Tahoma" w:cs="Tahoma"/>
          <w:color w:val="365F91"/>
        </w:rPr>
      </w:pPr>
    </w:p>
    <w:p w14:paraId="52122E8C" w14:textId="77777777" w:rsidR="002A739A" w:rsidRDefault="002A739A" w:rsidP="00447A35">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14:paraId="1E907F3D" w14:textId="77777777" w:rsidR="00447A35" w:rsidRPr="002A739A" w:rsidRDefault="00447A35" w:rsidP="00447A35">
      <w:pPr>
        <w:ind w:left="567"/>
        <w:jc w:val="both"/>
        <w:rPr>
          <w:rFonts w:ascii="Tahoma" w:hAnsi="Tahoma" w:cs="Tahoma"/>
          <w:color w:val="365F91"/>
          <w:sz w:val="22"/>
          <w:szCs w:val="22"/>
        </w:rPr>
      </w:pPr>
    </w:p>
    <w:p w14:paraId="286DFA7D" w14:textId="77777777" w:rsidR="009F369F" w:rsidRPr="0033141A" w:rsidRDefault="002A739A" w:rsidP="00CB5744">
      <w:pPr>
        <w:numPr>
          <w:ilvl w:val="0"/>
          <w:numId w:val="13"/>
        </w:numPr>
        <w:ind w:left="567" w:hanging="567"/>
        <w:jc w:val="both"/>
        <w:rPr>
          <w:rFonts w:ascii="Tahoma" w:hAnsi="Tahoma" w:cs="Tahoma"/>
          <w:b/>
          <w:color w:val="365F91"/>
          <w:sz w:val="22"/>
          <w:szCs w:val="22"/>
        </w:rPr>
      </w:pPr>
      <w:bookmarkStart w:id="27" w:name="_Toc301514305"/>
      <w:bookmarkStart w:id="28" w:name="_Toc280114084"/>
      <w:bookmarkStart w:id="29" w:name="_Toc278876163"/>
      <w:r w:rsidRPr="009F369F">
        <w:rPr>
          <w:rFonts w:ascii="Tahoma" w:hAnsi="Tahoma" w:cs="Tahoma"/>
          <w:b/>
          <w:color w:val="365F91"/>
          <w:sz w:val="22"/>
          <w:szCs w:val="22"/>
        </w:rPr>
        <w:t>Impedidos de Participar</w:t>
      </w:r>
      <w:bookmarkEnd w:id="27"/>
      <w:bookmarkEnd w:id="28"/>
      <w:bookmarkEnd w:id="29"/>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sidR="009F369F">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w:t>
      </w:r>
      <w:r w:rsidRPr="002A739A">
        <w:rPr>
          <w:rFonts w:ascii="Tahoma" w:hAnsi="Tahoma" w:cs="Tahoma"/>
          <w:color w:val="365F91"/>
          <w:sz w:val="22"/>
          <w:szCs w:val="22"/>
        </w:rPr>
        <w:lastRenderedPageBreak/>
        <w:t>judiciales con la Empresa, no podrán habilitarse, o ser consideradas como proponentes para el presente proceso.</w:t>
      </w:r>
      <w:r w:rsidR="009F369F" w:rsidRPr="009F369F">
        <w:rPr>
          <w:rFonts w:ascii="Tahoma" w:hAnsi="Tahoma" w:cs="Tahoma"/>
          <w:iCs/>
          <w:color w:val="004990"/>
          <w:sz w:val="22"/>
          <w:szCs w:val="22"/>
          <w:lang w:val="es-BO"/>
        </w:rPr>
        <w:t xml:space="preserve"> </w:t>
      </w:r>
    </w:p>
    <w:p w14:paraId="1E2F5126" w14:textId="77777777" w:rsidR="0033141A" w:rsidRPr="000E1807" w:rsidRDefault="0033141A" w:rsidP="0033141A">
      <w:pPr>
        <w:ind w:left="567"/>
        <w:jc w:val="both"/>
        <w:rPr>
          <w:rFonts w:ascii="Tahoma" w:hAnsi="Tahoma" w:cs="Tahoma"/>
          <w:b/>
          <w:color w:val="365F91"/>
          <w:sz w:val="22"/>
          <w:szCs w:val="22"/>
        </w:rPr>
      </w:pPr>
    </w:p>
    <w:p w14:paraId="1848DA13" w14:textId="77777777" w:rsidR="002A739A" w:rsidRDefault="002A739A" w:rsidP="009F369F">
      <w:pPr>
        <w:rPr>
          <w:rFonts w:ascii="Tahoma" w:hAnsi="Tahoma" w:cs="Tahoma"/>
          <w:b/>
          <w:color w:val="365F91"/>
          <w:sz w:val="22"/>
          <w:szCs w:val="22"/>
        </w:rPr>
      </w:pPr>
      <w:bookmarkStart w:id="30" w:name="_Toc304889409"/>
      <w:bookmarkStart w:id="31" w:name="_Toc304889488"/>
      <w:bookmarkStart w:id="32" w:name="_Toc304909215"/>
      <w:bookmarkStart w:id="33" w:name="_Toc305014209"/>
      <w:r w:rsidRPr="002A739A">
        <w:rPr>
          <w:rFonts w:ascii="Tahoma" w:hAnsi="Tahoma" w:cs="Tahoma"/>
          <w:b/>
          <w:color w:val="365F91"/>
          <w:sz w:val="22"/>
          <w:szCs w:val="22"/>
        </w:rPr>
        <w:t>Consideraciones previas a la presentación de propuestas</w:t>
      </w:r>
      <w:bookmarkEnd w:id="30"/>
      <w:bookmarkEnd w:id="31"/>
      <w:bookmarkEnd w:id="32"/>
      <w:bookmarkEnd w:id="33"/>
    </w:p>
    <w:p w14:paraId="3DE2D861" w14:textId="77777777" w:rsidR="009F369F" w:rsidRPr="002A739A" w:rsidRDefault="009F369F" w:rsidP="009F369F">
      <w:pPr>
        <w:rPr>
          <w:rFonts w:ascii="Tahoma" w:hAnsi="Tahoma" w:cs="Tahoma"/>
          <w:b/>
          <w:color w:val="365F91"/>
          <w:sz w:val="22"/>
          <w:szCs w:val="22"/>
        </w:rPr>
      </w:pPr>
    </w:p>
    <w:p w14:paraId="4293D409" w14:textId="77777777" w:rsidR="002A739A" w:rsidRPr="002A739A" w:rsidRDefault="002A739A" w:rsidP="00CB5744">
      <w:pPr>
        <w:numPr>
          <w:ilvl w:val="0"/>
          <w:numId w:val="13"/>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 los TBC:</w:t>
      </w:r>
      <w:r w:rsidR="0033141A">
        <w:rPr>
          <w:rFonts w:ascii="Tahoma" w:hAnsi="Tahoma" w:cs="Tahoma"/>
          <w:color w:val="365F91"/>
          <w:sz w:val="22"/>
          <w:szCs w:val="22"/>
        </w:rPr>
        <w:t xml:space="preserve"> </w:t>
      </w:r>
      <w:r w:rsidR="00F7515E" w:rsidRPr="00F7515E">
        <w:rPr>
          <w:rFonts w:ascii="Tahoma" w:hAnsi="Tahoma" w:cs="Tahoma"/>
          <w:color w:val="365F91"/>
          <w:sz w:val="22"/>
          <w:szCs w:val="22"/>
        </w:rPr>
        <w:t xml:space="preserve">Entel S.A. se reserva el derecho de revisar y modificar los TBC durante la etapa de invitación. </w:t>
      </w:r>
      <w:r w:rsidR="00F3136D">
        <w:rPr>
          <w:rFonts w:ascii="Tahoma" w:hAnsi="Tahoma" w:cs="Tahoma"/>
          <w:color w:val="365F91"/>
          <w:sz w:val="22"/>
          <w:szCs w:val="22"/>
        </w:rPr>
        <w:t>Asimismo, l</w:t>
      </w:r>
      <w:r w:rsidR="0033141A">
        <w:rPr>
          <w:rFonts w:ascii="Tahoma" w:hAnsi="Tahoma" w:cs="Tahoma"/>
          <w:color w:val="365F91"/>
          <w:sz w:val="22"/>
          <w:szCs w:val="22"/>
        </w:rPr>
        <w:t xml:space="preserve">a </w:t>
      </w:r>
      <w:r w:rsidR="0033141A" w:rsidRPr="00F3136D">
        <w:rPr>
          <w:rFonts w:ascii="Tahoma" w:hAnsi="Tahoma" w:cs="Tahoma"/>
          <w:color w:val="365F91"/>
          <w:sz w:val="22"/>
          <w:szCs w:val="22"/>
        </w:rPr>
        <w:t>revisión y/o modificación de los TBC pueden ser realizados como consecuencia de la reunión de aclaración</w:t>
      </w:r>
      <w:r w:rsidRPr="00F3136D">
        <w:rPr>
          <w:rFonts w:ascii="Tahoma" w:hAnsi="Tahoma" w:cs="Tahoma"/>
          <w:color w:val="365F91"/>
          <w:sz w:val="22"/>
          <w:szCs w:val="22"/>
        </w:rPr>
        <w:t>.</w:t>
      </w:r>
      <w:r w:rsidRPr="002A739A">
        <w:rPr>
          <w:rFonts w:ascii="Tahoma" w:hAnsi="Tahoma" w:cs="Tahoma"/>
          <w:color w:val="365F91"/>
          <w:sz w:val="22"/>
          <w:szCs w:val="22"/>
        </w:rPr>
        <w:t xml:space="preserve"> De producirse esta</w:t>
      </w:r>
      <w:r w:rsidR="00F7515E">
        <w:rPr>
          <w:rFonts w:ascii="Tahoma" w:hAnsi="Tahoma" w:cs="Tahoma"/>
          <w:color w:val="365F91"/>
          <w:sz w:val="22"/>
          <w:szCs w:val="22"/>
        </w:rPr>
        <w:t>s</w:t>
      </w:r>
      <w:r w:rsidRPr="002A739A">
        <w:rPr>
          <w:rFonts w:ascii="Tahoma" w:hAnsi="Tahoma" w:cs="Tahoma"/>
          <w:color w:val="365F91"/>
          <w:sz w:val="22"/>
          <w:szCs w:val="22"/>
        </w:rPr>
        <w:t xml:space="preserve"> </w:t>
      </w:r>
      <w:r w:rsidR="00F3136D" w:rsidRPr="002A739A">
        <w:rPr>
          <w:rFonts w:ascii="Tahoma" w:hAnsi="Tahoma" w:cs="Tahoma"/>
          <w:color w:val="365F91"/>
          <w:sz w:val="22"/>
          <w:szCs w:val="22"/>
        </w:rPr>
        <w:t>situacion</w:t>
      </w:r>
      <w:r w:rsidR="00F3136D">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14:paraId="3C3A2C18" w14:textId="77777777" w:rsidR="002A739A" w:rsidRPr="002A739A" w:rsidRDefault="002A739A" w:rsidP="000E1807">
      <w:pPr>
        <w:ind w:left="567" w:hanging="567"/>
        <w:jc w:val="both"/>
        <w:rPr>
          <w:rFonts w:ascii="Tahoma" w:hAnsi="Tahoma" w:cs="Tahoma"/>
          <w:b/>
          <w:color w:val="365F91"/>
          <w:sz w:val="22"/>
          <w:szCs w:val="22"/>
        </w:rPr>
      </w:pPr>
    </w:p>
    <w:p w14:paraId="1EBA71DB" w14:textId="77777777" w:rsidR="002A739A" w:rsidRPr="002A739A" w:rsidRDefault="002A739A" w:rsidP="00CB5744">
      <w:pPr>
        <w:numPr>
          <w:ilvl w:val="0"/>
          <w:numId w:val="13"/>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sidRPr="002A739A">
        <w:rPr>
          <w:rFonts w:ascii="Tahoma" w:hAnsi="Tahoma" w:cs="Tahoma"/>
          <w:bCs/>
          <w:color w:val="365F91"/>
          <w:sz w:val="22"/>
          <w:szCs w:val="22"/>
        </w:rPr>
        <w:t xml:space="preserve"> </w:t>
      </w:r>
      <w:r w:rsidRPr="002A739A">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TBC.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71AEAFEE" w14:textId="77777777" w:rsidR="002A739A" w:rsidRPr="002A739A" w:rsidRDefault="002A739A" w:rsidP="000E1807">
      <w:pPr>
        <w:ind w:left="567" w:hanging="567"/>
        <w:jc w:val="both"/>
        <w:rPr>
          <w:rFonts w:ascii="Tahoma" w:hAnsi="Tahoma" w:cs="Tahoma"/>
          <w:color w:val="365F91"/>
          <w:sz w:val="22"/>
          <w:szCs w:val="22"/>
        </w:rPr>
      </w:pPr>
    </w:p>
    <w:p w14:paraId="55A02157" w14:textId="77777777" w:rsidR="002A739A" w:rsidRPr="002A739A" w:rsidRDefault="000E1807" w:rsidP="00CB5744">
      <w:pPr>
        <w:numPr>
          <w:ilvl w:val="0"/>
          <w:numId w:val="13"/>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sidRPr="000E1807">
        <w:rPr>
          <w:rFonts w:ascii="Tahoma" w:hAnsi="Tahoma" w:cs="Tahoma"/>
          <w:b/>
          <w:color w:val="C00000"/>
          <w:sz w:val="22"/>
          <w:szCs w:val="22"/>
        </w:rPr>
        <w:t xml:space="preserve"> </w:t>
      </w:r>
      <w:r w:rsidR="002A739A" w:rsidRPr="002A739A">
        <w:rPr>
          <w:rFonts w:ascii="Tahoma" w:hAnsi="Tahoma" w:cs="Tahoma"/>
          <w:color w:val="365F91"/>
          <w:sz w:val="22"/>
          <w:szCs w:val="22"/>
        </w:rPr>
        <w:t xml:space="preserve">No serán aceptadas ni consideradas las propuestas </w:t>
      </w:r>
      <w:r w:rsidR="002A739A" w:rsidRPr="002F5046">
        <w:rPr>
          <w:rFonts w:ascii="Tahoma" w:hAnsi="Tahoma" w:cs="Tahoma"/>
          <w:color w:val="365F91"/>
          <w:sz w:val="22"/>
          <w:szCs w:val="22"/>
        </w:rPr>
        <w:t xml:space="preserve">recibidas </w:t>
      </w:r>
      <w:r w:rsidR="002F5046">
        <w:rPr>
          <w:rFonts w:ascii="Tahoma" w:hAnsi="Tahoma" w:cs="Tahoma"/>
          <w:color w:val="365F91"/>
          <w:sz w:val="22"/>
          <w:szCs w:val="22"/>
        </w:rPr>
        <w:t xml:space="preserve">en </w:t>
      </w:r>
      <w:r w:rsidR="00DC76F9">
        <w:rPr>
          <w:rFonts w:ascii="Tahoma" w:hAnsi="Tahoma" w:cs="Tahoma"/>
          <w:color w:val="365F91"/>
          <w:sz w:val="22"/>
          <w:szCs w:val="22"/>
        </w:rPr>
        <w:t xml:space="preserve">oficinas postales o </w:t>
      </w:r>
      <w:r w:rsidR="00447A35" w:rsidRPr="002F5046">
        <w:rPr>
          <w:rFonts w:ascii="Tahoma" w:hAnsi="Tahoma" w:cs="Tahoma"/>
          <w:color w:val="365F91"/>
          <w:sz w:val="22"/>
          <w:szCs w:val="22"/>
        </w:rPr>
        <w:t xml:space="preserve">cualquier </w:t>
      </w:r>
      <w:r w:rsidR="00DC76F9">
        <w:rPr>
          <w:rFonts w:ascii="Tahoma" w:hAnsi="Tahoma" w:cs="Tahoma"/>
          <w:color w:val="365F91"/>
          <w:sz w:val="22"/>
          <w:szCs w:val="22"/>
        </w:rPr>
        <w:t xml:space="preserve">otro </w:t>
      </w:r>
      <w:r w:rsidR="00447A35" w:rsidRPr="002F5046">
        <w:rPr>
          <w:rFonts w:ascii="Tahoma" w:hAnsi="Tahoma" w:cs="Tahoma"/>
          <w:color w:val="365F91"/>
          <w:sz w:val="22"/>
          <w:szCs w:val="22"/>
        </w:rPr>
        <w:t>lugar</w:t>
      </w:r>
      <w:r w:rsidR="00DC76F9">
        <w:rPr>
          <w:rFonts w:ascii="Tahoma" w:hAnsi="Tahoma" w:cs="Tahoma"/>
          <w:color w:val="365F91"/>
          <w:sz w:val="22"/>
          <w:szCs w:val="22"/>
        </w:rPr>
        <w:t>, aunque fueran dependencias de ENTEL S.A.</w:t>
      </w:r>
      <w:r w:rsidR="00447A35" w:rsidRPr="002F5046">
        <w:rPr>
          <w:rFonts w:ascii="Tahoma" w:hAnsi="Tahoma" w:cs="Tahoma"/>
          <w:color w:val="365F91"/>
          <w:sz w:val="22"/>
          <w:szCs w:val="22"/>
        </w:rPr>
        <w:t xml:space="preserve"> diferente al domicilio señalado en el apartado 6</w:t>
      </w:r>
      <w:r w:rsidR="002F5046" w:rsidRPr="009D0626">
        <w:rPr>
          <w:rFonts w:ascii="Tahoma" w:hAnsi="Tahoma" w:cs="Tahoma"/>
          <w:color w:val="365F91"/>
          <w:sz w:val="22"/>
          <w:szCs w:val="22"/>
        </w:rPr>
        <w:t xml:space="preserve"> </w:t>
      </w:r>
      <w:r w:rsidR="009D0626" w:rsidRPr="009D0626">
        <w:rPr>
          <w:rFonts w:ascii="Tahoma" w:hAnsi="Tahoma" w:cs="Tahoma"/>
          <w:color w:val="365F91"/>
          <w:sz w:val="22"/>
          <w:szCs w:val="22"/>
        </w:rPr>
        <w:t>“</w:t>
      </w:r>
      <w:r w:rsidR="00447A35" w:rsidRPr="002F5046">
        <w:rPr>
          <w:rFonts w:ascii="Tahoma" w:hAnsi="Tahoma" w:cs="Tahoma"/>
          <w:color w:val="365F91"/>
          <w:sz w:val="22"/>
          <w:szCs w:val="22"/>
        </w:rPr>
        <w:t>Presentación de Propuestas</w:t>
      </w:r>
      <w:r w:rsidR="009D0626">
        <w:rPr>
          <w:rFonts w:ascii="Tahoma" w:hAnsi="Tahoma" w:cs="Tahoma"/>
          <w:color w:val="365F91"/>
          <w:sz w:val="22"/>
          <w:szCs w:val="22"/>
        </w:rPr>
        <w:t>”</w:t>
      </w:r>
      <w:r w:rsidR="002A739A" w:rsidRPr="002F5046">
        <w:rPr>
          <w:rFonts w:ascii="Tahoma" w:hAnsi="Tahoma" w:cs="Tahoma"/>
          <w:color w:val="365F91"/>
          <w:sz w:val="22"/>
          <w:szCs w:val="22"/>
        </w:rPr>
        <w:t xml:space="preserve">, </w:t>
      </w:r>
      <w:r w:rsidR="002A739A" w:rsidRPr="002A739A">
        <w:rPr>
          <w:rFonts w:ascii="Tahoma" w:hAnsi="Tahoma" w:cs="Tahoma"/>
          <w:color w:val="365F91"/>
          <w:sz w:val="22"/>
          <w:szCs w:val="22"/>
        </w:rPr>
        <w:t xml:space="preserve"> y tampoco serán consideradas las ofertas entregadas pasados el día y hora límite señalado por Entel S.A. </w:t>
      </w:r>
    </w:p>
    <w:p w14:paraId="7B2BE563" w14:textId="77777777" w:rsidR="002A739A" w:rsidRPr="002A739A" w:rsidRDefault="002A739A" w:rsidP="000E1807">
      <w:pPr>
        <w:ind w:left="567" w:hanging="567"/>
        <w:jc w:val="both"/>
        <w:rPr>
          <w:rFonts w:ascii="Tahoma" w:hAnsi="Tahoma" w:cs="Tahoma"/>
          <w:color w:val="365F91"/>
          <w:sz w:val="22"/>
          <w:szCs w:val="22"/>
        </w:rPr>
      </w:pPr>
    </w:p>
    <w:p w14:paraId="5E0BFE8D" w14:textId="77777777" w:rsidR="002A739A" w:rsidRPr="002A739A" w:rsidRDefault="002A739A" w:rsidP="00CB5744">
      <w:pPr>
        <w:numPr>
          <w:ilvl w:val="0"/>
          <w:numId w:val="13"/>
        </w:numPr>
        <w:ind w:left="567" w:hanging="567"/>
        <w:jc w:val="both"/>
        <w:rPr>
          <w:rFonts w:ascii="Tahoma" w:hAnsi="Tahoma" w:cs="Tahoma"/>
          <w:color w:val="365F91"/>
          <w:sz w:val="22"/>
          <w:szCs w:val="22"/>
        </w:rPr>
      </w:pPr>
      <w:r w:rsidRPr="002A739A">
        <w:rPr>
          <w:rFonts w:ascii="Tahoma" w:hAnsi="Tahoma" w:cs="Tahoma"/>
          <w:color w:val="365F91"/>
          <w:sz w:val="22"/>
          <w:szCs w:val="22"/>
        </w:rPr>
        <w:t>La ausencia de cualquier documento solicitado en los TBC, determina la inhabilitación de la propuesta.</w:t>
      </w:r>
    </w:p>
    <w:p w14:paraId="0D313D2B" w14:textId="77777777" w:rsidR="002A739A" w:rsidRPr="002A739A" w:rsidRDefault="002A739A" w:rsidP="002A739A">
      <w:pPr>
        <w:ind w:left="720"/>
        <w:jc w:val="both"/>
        <w:rPr>
          <w:rFonts w:ascii="Tahoma" w:hAnsi="Tahoma" w:cs="Tahoma"/>
          <w:color w:val="365F91"/>
          <w:sz w:val="22"/>
          <w:szCs w:val="22"/>
        </w:rPr>
      </w:pPr>
    </w:p>
    <w:bookmarkEnd w:id="23"/>
    <w:bookmarkEnd w:id="24"/>
    <w:bookmarkEnd w:id="25"/>
    <w:bookmarkEnd w:id="26"/>
    <w:p w14:paraId="35045B36" w14:textId="77777777" w:rsidR="00447A35" w:rsidRDefault="002A739A" w:rsidP="002A739A">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14:paraId="032BF020" w14:textId="77777777" w:rsidR="00447A35" w:rsidRPr="002A739A" w:rsidRDefault="00447A35" w:rsidP="002A739A">
      <w:pPr>
        <w:jc w:val="both"/>
        <w:rPr>
          <w:rFonts w:ascii="Tahoma" w:hAnsi="Tahoma" w:cs="Tahoma"/>
          <w:b/>
          <w:color w:val="365F91"/>
          <w:sz w:val="22"/>
          <w:szCs w:val="22"/>
        </w:rPr>
      </w:pPr>
    </w:p>
    <w:p w14:paraId="47A7B65E" w14:textId="77777777" w:rsidR="002A739A" w:rsidRPr="002A739A" w:rsidRDefault="002A739A" w:rsidP="00CB5744">
      <w:pPr>
        <w:numPr>
          <w:ilvl w:val="0"/>
          <w:numId w:val="13"/>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14:paraId="080C1D94" w14:textId="77777777" w:rsidR="002A739A" w:rsidRPr="002A739A" w:rsidRDefault="002A739A" w:rsidP="000E1807">
      <w:pPr>
        <w:ind w:left="567" w:hanging="567"/>
        <w:jc w:val="both"/>
        <w:rPr>
          <w:rFonts w:ascii="Tahoma" w:hAnsi="Tahoma" w:cs="Tahoma"/>
          <w:color w:val="365F91"/>
          <w:sz w:val="22"/>
          <w:szCs w:val="22"/>
        </w:rPr>
      </w:pPr>
    </w:p>
    <w:p w14:paraId="53D770AF" w14:textId="77777777" w:rsidR="002A739A" w:rsidRDefault="00807054" w:rsidP="00CB5744">
      <w:pPr>
        <w:numPr>
          <w:ilvl w:val="0"/>
          <w:numId w:val="13"/>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w:t>
      </w:r>
      <w:r>
        <w:rPr>
          <w:rFonts w:ascii="Tahoma" w:hAnsi="Tahoma" w:cs="Tahoma"/>
          <w:color w:val="365F91"/>
          <w:sz w:val="22"/>
          <w:szCs w:val="22"/>
        </w:rPr>
        <w:t xml:space="preserve"> </w:t>
      </w:r>
      <w:r w:rsidRPr="00807054">
        <w:rPr>
          <w:rFonts w:ascii="Tahoma" w:hAnsi="Tahoma" w:cs="Tahoma"/>
          <w:color w:val="365F91"/>
          <w:sz w:val="22"/>
          <w:szCs w:val="22"/>
        </w:rPr>
        <w:t>l</w:t>
      </w:r>
      <w:r>
        <w:rPr>
          <w:rFonts w:ascii="Tahoma" w:hAnsi="Tahoma" w:cs="Tahoma"/>
          <w:color w:val="365F91"/>
          <w:sz w:val="22"/>
          <w:szCs w:val="22"/>
        </w:rPr>
        <w:t>a Oferta Técnica (sobre “B”)</w:t>
      </w:r>
      <w:r w:rsidRPr="00807054">
        <w:rPr>
          <w:rFonts w:ascii="Tahoma" w:hAnsi="Tahoma" w:cs="Tahoma"/>
          <w:color w:val="365F91"/>
          <w:sz w:val="22"/>
          <w:szCs w:val="22"/>
        </w:rPr>
        <w:t xml:space="preserve"> si los oferentes no se habilitan con </w:t>
      </w:r>
      <w:r>
        <w:rPr>
          <w:rFonts w:ascii="Tahoma" w:hAnsi="Tahoma" w:cs="Tahoma"/>
          <w:color w:val="365F91"/>
          <w:sz w:val="22"/>
          <w:szCs w:val="22"/>
        </w:rPr>
        <w:t>los Documentos Administrativos (s</w:t>
      </w:r>
      <w:r w:rsidRPr="00807054">
        <w:rPr>
          <w:rFonts w:ascii="Tahoma" w:hAnsi="Tahoma" w:cs="Tahoma"/>
          <w:color w:val="365F91"/>
          <w:sz w:val="22"/>
          <w:szCs w:val="22"/>
        </w:rPr>
        <w:t>obre “A”</w:t>
      </w:r>
      <w:r>
        <w:rPr>
          <w:rFonts w:ascii="Tahoma" w:hAnsi="Tahoma" w:cs="Tahoma"/>
          <w:color w:val="365F91"/>
          <w:sz w:val="22"/>
          <w:szCs w:val="22"/>
        </w:rPr>
        <w:t xml:space="preserve">). </w:t>
      </w:r>
      <w:r w:rsidR="002A739A" w:rsidRPr="002A739A">
        <w:rPr>
          <w:rFonts w:ascii="Tahoma" w:hAnsi="Tahoma" w:cs="Tahoma"/>
          <w:color w:val="365F91"/>
          <w:sz w:val="22"/>
          <w:szCs w:val="22"/>
        </w:rPr>
        <w:t>No se procede al análisis de la Oferta Económica</w:t>
      </w:r>
      <w:r>
        <w:rPr>
          <w:rFonts w:ascii="Tahoma" w:hAnsi="Tahoma" w:cs="Tahoma"/>
          <w:color w:val="365F91"/>
          <w:sz w:val="22"/>
          <w:szCs w:val="22"/>
        </w:rPr>
        <w:t xml:space="preserve"> (sobre “C”)</w:t>
      </w:r>
      <w:r w:rsidR="002A739A" w:rsidRPr="002A739A">
        <w:rPr>
          <w:rFonts w:ascii="Tahoma" w:hAnsi="Tahoma" w:cs="Tahoma"/>
          <w:color w:val="365F91"/>
          <w:sz w:val="22"/>
          <w:szCs w:val="22"/>
        </w:rPr>
        <w:t xml:space="preserve"> si el oferente no se habilita </w:t>
      </w:r>
      <w:r w:rsidR="00447A35" w:rsidRPr="00882A3D">
        <w:rPr>
          <w:rFonts w:ascii="Tahoma" w:hAnsi="Tahoma" w:cs="Tahoma"/>
          <w:color w:val="365F91"/>
          <w:sz w:val="22"/>
          <w:szCs w:val="22"/>
        </w:rPr>
        <w:t>previamente en la evaluación de la Oferta</w:t>
      </w:r>
      <w:r w:rsidR="00447A35">
        <w:rPr>
          <w:rFonts w:ascii="Tahoma" w:hAnsi="Tahoma" w:cs="Tahoma"/>
          <w:color w:val="365F91"/>
          <w:sz w:val="22"/>
          <w:szCs w:val="22"/>
        </w:rPr>
        <w:t xml:space="preserve"> </w:t>
      </w:r>
      <w:r w:rsidR="002A739A" w:rsidRPr="002A739A">
        <w:rPr>
          <w:rFonts w:ascii="Tahoma" w:hAnsi="Tahoma" w:cs="Tahoma"/>
          <w:color w:val="365F91"/>
          <w:sz w:val="22"/>
          <w:szCs w:val="22"/>
        </w:rPr>
        <w:t>Técnica</w:t>
      </w:r>
      <w:r>
        <w:rPr>
          <w:rFonts w:ascii="Tahoma" w:hAnsi="Tahoma" w:cs="Tahoma"/>
          <w:color w:val="365F91"/>
          <w:sz w:val="22"/>
          <w:szCs w:val="22"/>
        </w:rPr>
        <w:t xml:space="preserve"> (sobre “B”)</w:t>
      </w:r>
      <w:r w:rsidR="002A739A" w:rsidRPr="002A739A">
        <w:rPr>
          <w:rFonts w:ascii="Tahoma" w:hAnsi="Tahoma" w:cs="Tahoma"/>
          <w:color w:val="365F91"/>
          <w:sz w:val="22"/>
          <w:szCs w:val="22"/>
        </w:rPr>
        <w:t>.</w:t>
      </w:r>
    </w:p>
    <w:p w14:paraId="0B0AD314" w14:textId="77777777" w:rsidR="00807054" w:rsidRDefault="00807054" w:rsidP="00807054">
      <w:pPr>
        <w:pStyle w:val="Prrafodelista"/>
        <w:rPr>
          <w:rFonts w:ascii="Tahoma" w:hAnsi="Tahoma" w:cs="Tahoma"/>
          <w:color w:val="365F91"/>
          <w:sz w:val="22"/>
          <w:szCs w:val="22"/>
        </w:rPr>
      </w:pPr>
    </w:p>
    <w:p w14:paraId="39505027" w14:textId="77777777" w:rsidR="00807054" w:rsidRPr="00807054" w:rsidRDefault="00807054" w:rsidP="00807054">
      <w:pPr>
        <w:numPr>
          <w:ilvl w:val="0"/>
          <w:numId w:val="13"/>
        </w:numPr>
        <w:ind w:left="567" w:hanging="567"/>
        <w:jc w:val="both"/>
        <w:rPr>
          <w:rFonts w:ascii="Tahoma" w:hAnsi="Tahoma" w:cs="Tahoma"/>
          <w:color w:val="365F91"/>
          <w:sz w:val="22"/>
          <w:szCs w:val="22"/>
        </w:rPr>
      </w:pPr>
      <w:r w:rsidRPr="00807054">
        <w:rPr>
          <w:rFonts w:ascii="Tahoma" w:hAnsi="Tahoma" w:cs="Tahoma"/>
          <w:color w:val="365F91"/>
          <w:sz w:val="22"/>
          <w:szCs w:val="22"/>
        </w:rPr>
        <w:t xml:space="preserve">Participa del acto de apertura de ofertas técnicas y económicas (Sobres “B” y “C”) solo la Comisión de Calificación de Entel S.A. No se procede a la apertura de los sobres “B” y/o “C” de las empresas que hubieran sido inhabilitadas en el proceso de calificación de los </w:t>
      </w:r>
      <w:r w:rsidRPr="00807054">
        <w:rPr>
          <w:rFonts w:ascii="Tahoma" w:hAnsi="Tahoma" w:cs="Tahoma"/>
          <w:color w:val="365F91"/>
          <w:sz w:val="22"/>
          <w:szCs w:val="22"/>
        </w:rPr>
        <w:lastRenderedPageBreak/>
        <w:t xml:space="preserve">sobres “A” y/o “B” respectivamente, ésta decisión será comunicada por escrito, adjuntando además el o los sobres que no hayan sido abiertos. </w:t>
      </w:r>
    </w:p>
    <w:p w14:paraId="591FB03F" w14:textId="77777777" w:rsidR="002A739A" w:rsidRDefault="002A739A" w:rsidP="000E1807">
      <w:pPr>
        <w:pStyle w:val="Prrafodelista"/>
        <w:ind w:left="567" w:hanging="567"/>
        <w:rPr>
          <w:rFonts w:ascii="Tahoma" w:hAnsi="Tahoma" w:cs="Tahoma"/>
          <w:color w:val="365F91"/>
          <w:sz w:val="22"/>
          <w:szCs w:val="22"/>
        </w:rPr>
      </w:pPr>
    </w:p>
    <w:p w14:paraId="18564676" w14:textId="77777777" w:rsidR="002A739A" w:rsidRPr="002A739A" w:rsidRDefault="000E1807" w:rsidP="00CB5744">
      <w:pPr>
        <w:numPr>
          <w:ilvl w:val="0"/>
          <w:numId w:val="13"/>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002A739A" w:rsidRPr="000E1807">
        <w:rPr>
          <w:rFonts w:ascii="Tahoma" w:hAnsi="Tahoma" w:cs="Tahoma"/>
          <w:b/>
          <w:color w:val="365F91"/>
          <w:sz w:val="22"/>
          <w:szCs w:val="22"/>
        </w:rPr>
        <w:t>esierta:</w:t>
      </w:r>
      <w:r w:rsidR="002A739A"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40D9E579" w14:textId="77777777" w:rsidR="002A739A" w:rsidRPr="00720446" w:rsidRDefault="002A739A" w:rsidP="00386738">
      <w:pPr>
        <w:pStyle w:val="Continuarlista"/>
        <w:ind w:left="426"/>
        <w:rPr>
          <w:rFonts w:ascii="Tahoma" w:hAnsi="Tahoma" w:cs="Tahoma"/>
          <w:color w:val="365F91"/>
          <w:sz w:val="22"/>
          <w:szCs w:val="22"/>
          <w:lang w:val="es-ES"/>
        </w:rPr>
      </w:pPr>
    </w:p>
    <w:p w14:paraId="02452D2D" w14:textId="77777777" w:rsidR="002A739A" w:rsidRPr="002A739A" w:rsidRDefault="002A739A" w:rsidP="00CB5744">
      <w:pPr>
        <w:pStyle w:val="Prrafodelista"/>
        <w:numPr>
          <w:ilvl w:val="0"/>
          <w:numId w:val="17"/>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14:paraId="32E2BF23" w14:textId="77777777" w:rsidR="002A739A" w:rsidRPr="002A739A" w:rsidRDefault="002A739A" w:rsidP="00CB5744">
      <w:pPr>
        <w:numPr>
          <w:ilvl w:val="0"/>
          <w:numId w:val="17"/>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Ningún proponente hubiera cumplido con los requisitos establecidos en los Términos Básicos de Contratación.</w:t>
      </w:r>
    </w:p>
    <w:p w14:paraId="3FCB6680" w14:textId="77777777" w:rsidR="002A739A" w:rsidRPr="002A739A" w:rsidRDefault="002A739A" w:rsidP="00CB5744">
      <w:pPr>
        <w:numPr>
          <w:ilvl w:val="0"/>
          <w:numId w:val="17"/>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 xml:space="preserve">de </w:t>
      </w:r>
      <w:r w:rsidR="000E1807" w:rsidRPr="00C96E57">
        <w:rPr>
          <w:rFonts w:ascii="Tahoma" w:hAnsi="Tahoma" w:cs="Tahoma"/>
          <w:color w:val="004990"/>
          <w:sz w:val="22"/>
          <w:szCs w:val="22"/>
        </w:rPr>
        <w:t>los documentos necesarios para la formalización de la relación comercial</w:t>
      </w:r>
      <w:r w:rsidR="000E1807">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 xml:space="preserve">desista de </w:t>
      </w:r>
      <w:r w:rsidR="000E1807" w:rsidRPr="00C96E57">
        <w:rPr>
          <w:rFonts w:ascii="Tahoma" w:hAnsi="Tahoma" w:cs="Tahoma"/>
          <w:color w:val="004990"/>
          <w:sz w:val="22"/>
          <w:szCs w:val="22"/>
        </w:rPr>
        <w:t>la misma</w:t>
      </w:r>
      <w:r w:rsidRPr="002A739A">
        <w:rPr>
          <w:rFonts w:ascii="Tahoma" w:hAnsi="Tahoma" w:cs="Tahoma"/>
          <w:color w:val="004990"/>
          <w:sz w:val="22"/>
          <w:szCs w:val="22"/>
        </w:rPr>
        <w:t xml:space="preserve"> y no existan otras propuestas calificadas.</w:t>
      </w:r>
    </w:p>
    <w:p w14:paraId="79282399" w14:textId="77777777" w:rsidR="002A739A" w:rsidRPr="002A739A" w:rsidRDefault="002A739A" w:rsidP="002A739A">
      <w:pPr>
        <w:ind w:left="1068"/>
        <w:jc w:val="both"/>
        <w:rPr>
          <w:rFonts w:ascii="Tahoma" w:hAnsi="Tahoma" w:cs="Tahoma"/>
          <w:color w:val="365F91"/>
          <w:sz w:val="22"/>
          <w:szCs w:val="22"/>
        </w:rPr>
      </w:pPr>
    </w:p>
    <w:p w14:paraId="13EAA264" w14:textId="77777777" w:rsidR="002A739A" w:rsidRPr="002A739A" w:rsidRDefault="002A739A" w:rsidP="00CB5744">
      <w:pPr>
        <w:numPr>
          <w:ilvl w:val="0"/>
          <w:numId w:val="13"/>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34" w:name="_Toc130955328"/>
      <w:bookmarkStart w:id="35" w:name="_Toc130955269"/>
      <w:r w:rsidRPr="000E1807">
        <w:rPr>
          <w:rFonts w:ascii="Tahoma" w:hAnsi="Tahoma" w:cs="Tahoma"/>
          <w:b/>
          <w:color w:val="365F91"/>
          <w:sz w:val="22"/>
          <w:szCs w:val="22"/>
        </w:rPr>
        <w:t xml:space="preserve">Anulación </w:t>
      </w:r>
      <w:bookmarkEnd w:id="34"/>
      <w:bookmarkEnd w:id="35"/>
      <w:r w:rsidRPr="000E1807">
        <w:rPr>
          <w:rFonts w:ascii="Tahoma" w:hAnsi="Tahoma" w:cs="Tahoma"/>
          <w:b/>
          <w:color w:val="365F91"/>
          <w:sz w:val="22"/>
          <w:szCs w:val="22"/>
        </w:rPr>
        <w:t>y/o Suspensión:</w:t>
      </w:r>
      <w:r w:rsidRPr="002A739A">
        <w:rPr>
          <w:rFonts w:ascii="Tahoma" w:hAnsi="Tahoma" w:cs="Tahoma"/>
          <w:color w:val="365F91"/>
          <w:sz w:val="22"/>
          <w:szCs w:val="22"/>
        </w:rPr>
        <w:t xml:space="preserve">  Entel S.A. puede</w:t>
      </w:r>
      <w:r w:rsidR="000E1807">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sidR="000E1807">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000E1807" w:rsidRPr="00C96E57">
        <w:rPr>
          <w:rFonts w:ascii="Tahoma" w:hAnsi="Tahoma" w:cs="Tahoma"/>
          <w:color w:val="365F91"/>
          <w:sz w:val="22"/>
          <w:szCs w:val="22"/>
        </w:rPr>
        <w:t>formalización</w:t>
      </w:r>
      <w:r w:rsidR="000E1807">
        <w:rPr>
          <w:rFonts w:ascii="Tahoma" w:hAnsi="Tahoma" w:cs="Tahoma"/>
          <w:color w:val="365F91"/>
          <w:sz w:val="22"/>
          <w:szCs w:val="22"/>
        </w:rPr>
        <w:t xml:space="preserve"> </w:t>
      </w:r>
      <w:r w:rsidR="000E1807"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14:paraId="2B6488E8" w14:textId="77777777" w:rsidR="002A739A" w:rsidRPr="002A739A" w:rsidRDefault="002A739A" w:rsidP="002A739A">
      <w:pPr>
        <w:jc w:val="both"/>
        <w:rPr>
          <w:rFonts w:ascii="Tahoma" w:hAnsi="Tahoma" w:cs="Tahoma"/>
          <w:color w:val="365F91"/>
          <w:sz w:val="22"/>
          <w:szCs w:val="22"/>
        </w:rPr>
      </w:pPr>
    </w:p>
    <w:p w14:paraId="4AE4F70F" w14:textId="77777777" w:rsidR="002A739A" w:rsidRPr="002A739A" w:rsidRDefault="002A739A" w:rsidP="00CB5744">
      <w:pPr>
        <w:pStyle w:val="Prrafodelista"/>
        <w:numPr>
          <w:ilvl w:val="0"/>
          <w:numId w:val="14"/>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4CE6DEED" w14:textId="77777777" w:rsidR="002A739A" w:rsidRPr="002A739A" w:rsidRDefault="002A739A" w:rsidP="00CB5744">
      <w:pPr>
        <w:numPr>
          <w:ilvl w:val="0"/>
          <w:numId w:val="14"/>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se determine incumplimiento o inobservancia al procedimiento para la adquisición respectiva y/o desvirtúe la legalidad y validez del proceso. </w:t>
      </w:r>
    </w:p>
    <w:p w14:paraId="50031A31" w14:textId="77777777" w:rsidR="002A739A" w:rsidRPr="002A739A" w:rsidRDefault="002A739A" w:rsidP="00CB5744">
      <w:pPr>
        <w:numPr>
          <w:ilvl w:val="0"/>
          <w:numId w:val="14"/>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14:paraId="22109974" w14:textId="77777777" w:rsidR="002A739A" w:rsidRPr="002275B2" w:rsidRDefault="002A739A" w:rsidP="002A739A">
      <w:pPr>
        <w:ind w:left="1418"/>
        <w:jc w:val="both"/>
        <w:rPr>
          <w:rFonts w:ascii="Tahoma" w:hAnsi="Tahoma" w:cs="Tahoma"/>
          <w:color w:val="004990"/>
          <w:sz w:val="22"/>
          <w:szCs w:val="22"/>
        </w:rPr>
      </w:pPr>
    </w:p>
    <w:p w14:paraId="71DBADD6" w14:textId="77777777" w:rsidR="002A739A" w:rsidRDefault="002A739A" w:rsidP="002A739A">
      <w:pPr>
        <w:numPr>
          <w:ilvl w:val="0"/>
          <w:numId w:val="13"/>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sidRPr="004C3D81">
        <w:rPr>
          <w:rFonts w:ascii="Tahoma" w:hAnsi="Tahoma" w:cs="Tahoma"/>
          <w:color w:val="C00000"/>
          <w:sz w:val="22"/>
          <w:szCs w:val="22"/>
        </w:rPr>
        <w:t xml:space="preserve"> </w:t>
      </w:r>
      <w:r w:rsidR="00DC144A" w:rsidRPr="004C3D81">
        <w:rPr>
          <w:rFonts w:ascii="Tahoma" w:hAnsi="Tahoma" w:cs="Tahoma"/>
          <w:color w:val="365F91"/>
          <w:sz w:val="22"/>
          <w:szCs w:val="22"/>
          <w:lang w:eastAsia="en-US"/>
        </w:rPr>
        <w:t>Entel S.A. puede rechazar las propuestas, de acuerdo a las siguientes causales:</w:t>
      </w:r>
    </w:p>
    <w:p w14:paraId="13A8DB83" w14:textId="77777777" w:rsidR="004C3D81" w:rsidRPr="004C3D81" w:rsidRDefault="004C3D81" w:rsidP="004C3D81">
      <w:pPr>
        <w:ind w:left="567"/>
        <w:jc w:val="both"/>
        <w:rPr>
          <w:rFonts w:ascii="Tahoma" w:hAnsi="Tahoma" w:cs="Tahoma"/>
          <w:color w:val="365F91"/>
          <w:sz w:val="22"/>
          <w:szCs w:val="22"/>
        </w:rPr>
      </w:pPr>
    </w:p>
    <w:p w14:paraId="4FF9F24D" w14:textId="77777777" w:rsidR="002A739A" w:rsidRPr="002A739A" w:rsidRDefault="002A739A" w:rsidP="00CB5744">
      <w:pPr>
        <w:pStyle w:val="Prrafodelista"/>
        <w:numPr>
          <w:ilvl w:val="0"/>
          <w:numId w:val="15"/>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sidRPr="002A739A">
        <w:rPr>
          <w:rFonts w:ascii="Tahoma" w:hAnsi="Tahoma" w:cs="Tahoma"/>
          <w:color w:val="365F91"/>
          <w:sz w:val="22"/>
          <w:szCs w:val="22"/>
        </w:rPr>
        <w:t xml:space="preserve"> en los TBC; exceptuando los casos fortuitos o de fuerza mayor aprobados por el Comité de Evaluación. </w:t>
      </w:r>
    </w:p>
    <w:p w14:paraId="42D15947" w14:textId="77777777" w:rsidR="002A739A" w:rsidRPr="002A739A" w:rsidRDefault="00411DF3" w:rsidP="00CB5744">
      <w:pPr>
        <w:pStyle w:val="Prrafodelista"/>
        <w:numPr>
          <w:ilvl w:val="0"/>
          <w:numId w:val="15"/>
        </w:numPr>
        <w:ind w:left="1134" w:hanging="567"/>
        <w:jc w:val="both"/>
        <w:rPr>
          <w:rFonts w:ascii="Tahoma" w:hAnsi="Tahoma" w:cs="Tahoma"/>
          <w:color w:val="365F91"/>
          <w:sz w:val="22"/>
          <w:szCs w:val="22"/>
        </w:rPr>
      </w:pPr>
      <w:r>
        <w:rPr>
          <w:rFonts w:ascii="Tahoma" w:hAnsi="Tahoma" w:cs="Tahoma"/>
          <w:color w:val="365F91"/>
          <w:sz w:val="22"/>
          <w:szCs w:val="22"/>
        </w:rPr>
        <w:t>Ofertas</w:t>
      </w:r>
      <w:r w:rsidR="00B02FA3">
        <w:rPr>
          <w:rFonts w:ascii="Tahoma" w:hAnsi="Tahoma" w:cs="Tahoma"/>
          <w:color w:val="365F91"/>
          <w:sz w:val="22"/>
          <w:szCs w:val="22"/>
        </w:rPr>
        <w:t xml:space="preserve"> que </w:t>
      </w:r>
      <w:r w:rsidR="002A739A" w:rsidRPr="002A739A">
        <w:rPr>
          <w:rFonts w:ascii="Tahoma" w:hAnsi="Tahoma" w:cs="Tahoma"/>
          <w:color w:val="365F91"/>
          <w:sz w:val="22"/>
          <w:szCs w:val="22"/>
        </w:rPr>
        <w:t>tengan raspaduras, alteraciones o enmiendas.</w:t>
      </w:r>
    </w:p>
    <w:p w14:paraId="745AC272" w14:textId="77777777" w:rsidR="002A739A" w:rsidRPr="002A739A" w:rsidRDefault="00411DF3" w:rsidP="00CB5744">
      <w:pPr>
        <w:pStyle w:val="Prrafodelista"/>
        <w:numPr>
          <w:ilvl w:val="0"/>
          <w:numId w:val="15"/>
        </w:numPr>
        <w:ind w:left="1134" w:hanging="567"/>
        <w:jc w:val="both"/>
        <w:rPr>
          <w:rFonts w:ascii="Tahoma" w:hAnsi="Tahoma" w:cs="Tahoma"/>
          <w:color w:val="365F91"/>
          <w:sz w:val="22"/>
          <w:szCs w:val="22"/>
        </w:rPr>
      </w:pPr>
      <w:r>
        <w:rPr>
          <w:rFonts w:ascii="Tahoma" w:hAnsi="Tahoma" w:cs="Tahoma"/>
          <w:color w:val="365F91"/>
          <w:sz w:val="22"/>
          <w:szCs w:val="22"/>
        </w:rPr>
        <w:t>Ofertas que</w:t>
      </w:r>
      <w:r w:rsidR="002A739A" w:rsidRPr="002A739A">
        <w:rPr>
          <w:rFonts w:ascii="Tahoma" w:hAnsi="Tahoma" w:cs="Tahoma"/>
          <w:color w:val="365F91"/>
          <w:sz w:val="22"/>
          <w:szCs w:val="22"/>
        </w:rPr>
        <w:t xml:space="preserve"> no cumplan con cualquiera de las especificaciones descritas en los TBC. </w:t>
      </w:r>
    </w:p>
    <w:p w14:paraId="58E27E75" w14:textId="77777777" w:rsidR="002A739A" w:rsidRPr="002A739A" w:rsidRDefault="002A739A" w:rsidP="00CB5744">
      <w:pPr>
        <w:pStyle w:val="Prrafodelista"/>
        <w:numPr>
          <w:ilvl w:val="0"/>
          <w:numId w:val="15"/>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14:paraId="041A2FD7" w14:textId="77777777" w:rsidR="002A739A" w:rsidRPr="002A739A" w:rsidRDefault="002A739A" w:rsidP="00CB5744">
      <w:pPr>
        <w:pStyle w:val="Prrafodelista"/>
        <w:numPr>
          <w:ilvl w:val="0"/>
          <w:numId w:val="15"/>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14:paraId="7BA9FCB4" w14:textId="77777777" w:rsidR="00411DF3" w:rsidRPr="00411DF3" w:rsidRDefault="00411DF3" w:rsidP="00411DF3">
      <w:pPr>
        <w:pStyle w:val="Prrafodelista"/>
        <w:numPr>
          <w:ilvl w:val="0"/>
          <w:numId w:val="15"/>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14:paraId="43508F09" w14:textId="77777777" w:rsidR="002A739A" w:rsidRPr="002A739A" w:rsidRDefault="002A739A" w:rsidP="002A739A">
      <w:pPr>
        <w:jc w:val="both"/>
        <w:rPr>
          <w:rFonts w:ascii="Tahoma" w:hAnsi="Tahoma" w:cs="Tahoma"/>
          <w:color w:val="365F91"/>
          <w:sz w:val="22"/>
          <w:szCs w:val="22"/>
        </w:rPr>
      </w:pPr>
    </w:p>
    <w:p w14:paraId="048C19AD" w14:textId="77777777" w:rsidR="002A739A" w:rsidRPr="002A739A" w:rsidRDefault="002A739A" w:rsidP="004C3D81">
      <w:pPr>
        <w:numPr>
          <w:ilvl w:val="0"/>
          <w:numId w:val="13"/>
        </w:numPr>
        <w:ind w:hanging="720"/>
        <w:jc w:val="both"/>
        <w:rPr>
          <w:rFonts w:ascii="Tahoma" w:hAnsi="Tahoma" w:cs="Tahoma"/>
          <w:color w:val="365F91"/>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Entel S.A. ejecutará la Boleta de Garantía</w:t>
      </w:r>
      <w:r w:rsidR="001C5772">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sidR="00DC144A">
        <w:rPr>
          <w:rFonts w:ascii="Tahoma" w:hAnsi="Tahoma" w:cs="Tahoma"/>
          <w:color w:val="365F91"/>
          <w:sz w:val="22"/>
          <w:szCs w:val="22"/>
        </w:rPr>
        <w:t>onforme a sus mejores intereses,</w:t>
      </w:r>
      <w:r w:rsidR="00DC144A" w:rsidRPr="009D0626">
        <w:rPr>
          <w:rFonts w:ascii="Tahoma" w:hAnsi="Tahoma" w:cs="Tahoma"/>
          <w:color w:val="365F91"/>
          <w:sz w:val="22"/>
          <w:szCs w:val="22"/>
        </w:rPr>
        <w:t xml:space="preserve"> o podrá declarar desierto el proceso, dando lugar a iniciar una nueva convocatoria bajo otra modalidad de compra.</w:t>
      </w:r>
    </w:p>
    <w:p w14:paraId="0DC1A751" w14:textId="5D70795F" w:rsidR="002A739A" w:rsidRDefault="002A739A">
      <w:pPr>
        <w:rPr>
          <w:rFonts w:ascii="Tahoma" w:hAnsi="Tahoma" w:cs="Tahoma"/>
          <w:color w:val="00499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737F08" w14:paraId="5F49084D" w14:textId="77777777" w:rsidTr="002C3600">
        <w:trPr>
          <w:trHeight w:val="617"/>
        </w:trPr>
        <w:tc>
          <w:tcPr>
            <w:tcW w:w="2410" w:type="dxa"/>
            <w:shd w:val="clear" w:color="auto" w:fill="004990"/>
            <w:vAlign w:val="center"/>
          </w:tcPr>
          <w:p w14:paraId="593C7B02" w14:textId="77777777" w:rsidR="002A739A" w:rsidRPr="00F00433" w:rsidRDefault="002A739A" w:rsidP="002C36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7365" w:type="dxa"/>
            <w:vAlign w:val="center"/>
          </w:tcPr>
          <w:p w14:paraId="0047D87E" w14:textId="77777777" w:rsidR="002A739A" w:rsidRPr="002412B6" w:rsidRDefault="002A739A" w:rsidP="002C3600">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0FD06A76" w14:textId="77777777" w:rsidR="002A739A" w:rsidRPr="00252A6D" w:rsidRDefault="002A739A" w:rsidP="002A739A">
      <w:pPr>
        <w:jc w:val="both"/>
        <w:rPr>
          <w:rFonts w:ascii="Tahoma" w:hAnsi="Tahoma" w:cs="Tahoma"/>
          <w:b/>
          <w:color w:val="365F91"/>
          <w:lang w:val="pt-BR"/>
        </w:rPr>
      </w:pPr>
    </w:p>
    <w:p w14:paraId="4990F5BA" w14:textId="77777777" w:rsidR="002A739A" w:rsidRDefault="002A739A" w:rsidP="002A739A">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A739A" w:rsidRPr="00016E7F" w14:paraId="08AC9CC5" w14:textId="77777777" w:rsidTr="00393ED2">
        <w:trPr>
          <w:trHeight w:val="261"/>
        </w:trPr>
        <w:tc>
          <w:tcPr>
            <w:tcW w:w="2691" w:type="dxa"/>
            <w:tcBorders>
              <w:top w:val="nil"/>
              <w:left w:val="nil"/>
              <w:bottom w:val="nil"/>
              <w:right w:val="nil"/>
            </w:tcBorders>
            <w:tcMar>
              <w:left w:w="0" w:type="dxa"/>
              <w:right w:w="0" w:type="dxa"/>
            </w:tcMar>
            <w:vAlign w:val="center"/>
          </w:tcPr>
          <w:p w14:paraId="592FB7A3"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16A4C49B"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A17205C"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4415025" w14:textId="77777777" w:rsidR="002A739A" w:rsidRPr="002A739A" w:rsidRDefault="002A739A" w:rsidP="002C3600">
            <w:pPr>
              <w:rPr>
                <w:rFonts w:ascii="Tahoma" w:hAnsi="Tahoma" w:cs="Tahoma"/>
                <w:color w:val="365F91"/>
                <w:sz w:val="22"/>
                <w:szCs w:val="22"/>
              </w:rPr>
            </w:pPr>
          </w:p>
        </w:tc>
      </w:tr>
      <w:tr w:rsidR="002A739A" w:rsidRPr="00016E7F" w14:paraId="21DAD318" w14:textId="77777777" w:rsidTr="00393ED2">
        <w:trPr>
          <w:trHeight w:val="246"/>
        </w:trPr>
        <w:tc>
          <w:tcPr>
            <w:tcW w:w="2691" w:type="dxa"/>
            <w:tcBorders>
              <w:top w:val="nil"/>
              <w:left w:val="nil"/>
              <w:bottom w:val="nil"/>
              <w:right w:val="nil"/>
            </w:tcBorders>
            <w:tcMar>
              <w:left w:w="0" w:type="dxa"/>
              <w:right w:w="0" w:type="dxa"/>
            </w:tcMar>
            <w:vAlign w:val="center"/>
          </w:tcPr>
          <w:p w14:paraId="6106F8D2"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63848686"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6E29B4A5"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1040258" w14:textId="77777777" w:rsidR="002A739A" w:rsidRPr="002A739A" w:rsidRDefault="002A739A" w:rsidP="002C3600">
            <w:pPr>
              <w:rPr>
                <w:rFonts w:ascii="Tahoma" w:hAnsi="Tahoma" w:cs="Tahoma"/>
                <w:color w:val="365F91"/>
                <w:sz w:val="22"/>
                <w:szCs w:val="22"/>
              </w:rPr>
            </w:pPr>
          </w:p>
        </w:tc>
      </w:tr>
      <w:tr w:rsidR="002A739A" w:rsidRPr="00016E7F" w14:paraId="33DE908E" w14:textId="77777777" w:rsidTr="00393ED2">
        <w:trPr>
          <w:trHeight w:val="261"/>
        </w:trPr>
        <w:tc>
          <w:tcPr>
            <w:tcW w:w="2691" w:type="dxa"/>
            <w:tcBorders>
              <w:top w:val="nil"/>
              <w:left w:val="nil"/>
              <w:bottom w:val="nil"/>
              <w:right w:val="nil"/>
            </w:tcBorders>
            <w:tcMar>
              <w:left w:w="0" w:type="dxa"/>
              <w:right w:w="0" w:type="dxa"/>
            </w:tcMar>
            <w:vAlign w:val="center"/>
          </w:tcPr>
          <w:p w14:paraId="62E1137D"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6FB57F18"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20D9B002"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A4212F8" w14:textId="77777777" w:rsidR="002A739A" w:rsidRPr="002A739A" w:rsidRDefault="001C5772" w:rsidP="002C3600">
            <w:pPr>
              <w:rPr>
                <w:rFonts w:ascii="Tahoma" w:hAnsi="Tahoma" w:cs="Tahoma"/>
                <w:color w:val="365F91"/>
                <w:sz w:val="22"/>
                <w:szCs w:val="22"/>
              </w:rPr>
            </w:pPr>
            <w:r>
              <w:rPr>
                <w:rFonts w:ascii="Tahoma" w:hAnsi="Tahoma" w:cs="Tahoma"/>
                <w:color w:val="365F91"/>
                <w:sz w:val="22"/>
                <w:szCs w:val="22"/>
              </w:rPr>
              <w:t>……/201</w:t>
            </w:r>
            <w:proofErr w:type="gramStart"/>
            <w:r w:rsidR="00393ED2">
              <w:rPr>
                <w:rFonts w:ascii="Tahoma" w:hAnsi="Tahoma" w:cs="Tahoma"/>
                <w:color w:val="365F91"/>
                <w:sz w:val="22"/>
                <w:szCs w:val="22"/>
              </w:rPr>
              <w:t>..</w:t>
            </w:r>
            <w:proofErr w:type="gramEnd"/>
          </w:p>
        </w:tc>
      </w:tr>
      <w:tr w:rsidR="002A739A" w:rsidRPr="00016E7F" w14:paraId="600E1BFE" w14:textId="77777777" w:rsidTr="00393ED2">
        <w:trPr>
          <w:trHeight w:val="261"/>
        </w:trPr>
        <w:tc>
          <w:tcPr>
            <w:tcW w:w="2691" w:type="dxa"/>
            <w:tcBorders>
              <w:top w:val="nil"/>
              <w:left w:val="nil"/>
              <w:bottom w:val="nil"/>
              <w:right w:val="nil"/>
            </w:tcBorders>
            <w:tcMar>
              <w:left w:w="0" w:type="dxa"/>
              <w:right w:w="0" w:type="dxa"/>
            </w:tcMar>
            <w:vAlign w:val="center"/>
          </w:tcPr>
          <w:p w14:paraId="7C5C76F7"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024CEAB4"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5BD4B05D"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97EC9BD" w14:textId="77777777" w:rsidR="002A739A" w:rsidRPr="002A739A" w:rsidRDefault="002A739A" w:rsidP="002C3600">
            <w:pPr>
              <w:rPr>
                <w:rFonts w:ascii="Tahoma" w:hAnsi="Tahoma" w:cs="Tahoma"/>
                <w:color w:val="365F91"/>
                <w:sz w:val="22"/>
                <w:szCs w:val="22"/>
              </w:rPr>
            </w:pPr>
          </w:p>
        </w:tc>
      </w:tr>
    </w:tbl>
    <w:p w14:paraId="1854D24B" w14:textId="77777777" w:rsidR="002A739A" w:rsidRPr="00016E7F" w:rsidRDefault="002A739A" w:rsidP="002A739A">
      <w:pPr>
        <w:jc w:val="both"/>
        <w:rPr>
          <w:rFonts w:ascii="Tahoma" w:hAnsi="Tahoma" w:cs="Tahoma"/>
          <w:color w:val="365F91"/>
          <w:lang w:val="es-ES_tradnl"/>
        </w:rPr>
      </w:pPr>
    </w:p>
    <w:p w14:paraId="091433C2" w14:textId="77777777" w:rsidR="002A739A" w:rsidRDefault="002A739A" w:rsidP="002A739A">
      <w:pPr>
        <w:jc w:val="both"/>
        <w:rPr>
          <w:rFonts w:ascii="Tahoma" w:hAnsi="Tahoma" w:cs="Tahoma"/>
          <w:color w:val="365F91"/>
          <w:lang w:val="es-ES_tradnl"/>
        </w:rPr>
      </w:pPr>
    </w:p>
    <w:p w14:paraId="671248E7"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4383C54C" w14:textId="77777777" w:rsidR="002A739A" w:rsidRPr="002A739A" w:rsidRDefault="002A739A" w:rsidP="002A739A">
      <w:pPr>
        <w:jc w:val="both"/>
        <w:rPr>
          <w:rFonts w:ascii="Tahoma" w:hAnsi="Tahoma" w:cs="Tahoma"/>
          <w:color w:val="365F91"/>
          <w:sz w:val="22"/>
          <w:szCs w:val="22"/>
          <w:lang w:val="es-ES_tradnl"/>
        </w:rPr>
      </w:pPr>
    </w:p>
    <w:p w14:paraId="3134C65B" w14:textId="77777777" w:rsidR="002A739A" w:rsidRPr="002A739A" w:rsidRDefault="00DC144A" w:rsidP="002A739A">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002A739A"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002A739A" w:rsidRPr="002A739A">
        <w:rPr>
          <w:rFonts w:ascii="Tahoma" w:hAnsi="Tahoma" w:cs="Tahoma"/>
          <w:color w:val="365F91"/>
          <w:sz w:val="22"/>
          <w:szCs w:val="22"/>
          <w:lang w:val="es-ES_tradnl"/>
        </w:rPr>
        <w:t>, declaramos expresamente nuestra conformidad y compromiso de cumplimiento, conforme con los siguientes puntos:</w:t>
      </w:r>
    </w:p>
    <w:p w14:paraId="50AA716A" w14:textId="77777777" w:rsidR="002A739A" w:rsidRPr="002A739A" w:rsidRDefault="002A739A" w:rsidP="002A739A">
      <w:pPr>
        <w:jc w:val="both"/>
        <w:rPr>
          <w:rFonts w:ascii="Tahoma" w:hAnsi="Tahoma" w:cs="Tahoma"/>
          <w:color w:val="365F91"/>
          <w:sz w:val="22"/>
          <w:szCs w:val="22"/>
          <w:lang w:val="es-ES_tradnl"/>
        </w:rPr>
      </w:pPr>
    </w:p>
    <w:p w14:paraId="35CDDFFA" w14:textId="77777777" w:rsidR="002A739A" w:rsidRPr="002A739A" w:rsidRDefault="002A739A" w:rsidP="002A739A">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361645F3" w14:textId="77777777" w:rsidR="002A739A" w:rsidRPr="002A739A" w:rsidRDefault="002A739A" w:rsidP="002A739A">
      <w:pPr>
        <w:suppressAutoHyphens/>
        <w:jc w:val="both"/>
        <w:rPr>
          <w:rFonts w:ascii="Tahoma" w:hAnsi="Tahoma" w:cs="Tahoma"/>
          <w:color w:val="365F91"/>
          <w:sz w:val="22"/>
          <w:szCs w:val="22"/>
          <w:lang w:val="es-ES_tradnl"/>
        </w:rPr>
      </w:pPr>
    </w:p>
    <w:p w14:paraId="0F8643BC" w14:textId="77777777" w:rsidR="002A739A" w:rsidRPr="002A739A" w:rsidRDefault="002A739A" w:rsidP="00CB5744">
      <w:pPr>
        <w:numPr>
          <w:ilvl w:val="0"/>
          <w:numId w:val="19"/>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2CE14F93" w14:textId="77777777" w:rsidR="002A739A" w:rsidRPr="002A739A" w:rsidRDefault="002A739A" w:rsidP="002A739A">
      <w:pPr>
        <w:tabs>
          <w:tab w:val="num" w:pos="709"/>
        </w:tabs>
        <w:ind w:left="709" w:hanging="425"/>
        <w:jc w:val="both"/>
        <w:rPr>
          <w:rFonts w:ascii="Tahoma" w:hAnsi="Tahoma" w:cs="Tahoma"/>
          <w:color w:val="365F91"/>
          <w:sz w:val="22"/>
          <w:szCs w:val="22"/>
          <w:lang w:val="es-ES_tradnl"/>
        </w:rPr>
      </w:pPr>
    </w:p>
    <w:p w14:paraId="5AB690CB" w14:textId="77777777" w:rsidR="002A739A" w:rsidRPr="002A739A" w:rsidRDefault="002A739A" w:rsidP="00CB5744">
      <w:pPr>
        <w:numPr>
          <w:ilvl w:val="0"/>
          <w:numId w:val="19"/>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28DDA625" w14:textId="77777777" w:rsidR="002A739A" w:rsidRPr="002A739A" w:rsidRDefault="002A739A" w:rsidP="002A739A">
      <w:pPr>
        <w:tabs>
          <w:tab w:val="num" w:pos="709"/>
        </w:tabs>
        <w:ind w:left="709" w:hanging="425"/>
        <w:jc w:val="both"/>
        <w:rPr>
          <w:rFonts w:ascii="Tahoma" w:hAnsi="Tahoma" w:cs="Tahoma"/>
          <w:color w:val="365F91"/>
          <w:sz w:val="22"/>
          <w:szCs w:val="22"/>
          <w:lang w:val="es-ES_tradnl"/>
        </w:rPr>
      </w:pPr>
    </w:p>
    <w:p w14:paraId="5A3BB095" w14:textId="77777777" w:rsidR="002A739A" w:rsidRPr="002A739A" w:rsidRDefault="002A739A" w:rsidP="00CB5744">
      <w:pPr>
        <w:numPr>
          <w:ilvl w:val="0"/>
          <w:numId w:val="19"/>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00DC144A"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3EF2277C" w14:textId="77777777" w:rsidR="002A739A" w:rsidRPr="002A739A" w:rsidRDefault="002A739A" w:rsidP="002A739A">
      <w:pPr>
        <w:jc w:val="both"/>
        <w:rPr>
          <w:rFonts w:ascii="Tahoma" w:hAnsi="Tahoma" w:cs="Tahoma"/>
          <w:color w:val="365F91"/>
          <w:sz w:val="22"/>
          <w:szCs w:val="22"/>
          <w:lang w:val="es-ES_tradnl"/>
        </w:rPr>
      </w:pPr>
    </w:p>
    <w:p w14:paraId="6AE19457" w14:textId="77777777" w:rsidR="002A739A" w:rsidRPr="002A739A" w:rsidRDefault="002A739A" w:rsidP="002A739A">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6B04B4B4" w14:textId="77777777" w:rsidR="002A739A" w:rsidRPr="002A739A" w:rsidRDefault="002A739A" w:rsidP="002A739A">
      <w:pPr>
        <w:jc w:val="both"/>
        <w:rPr>
          <w:rFonts w:ascii="Tahoma" w:hAnsi="Tahoma" w:cs="Tahoma"/>
          <w:color w:val="365F91"/>
          <w:sz w:val="22"/>
          <w:szCs w:val="22"/>
          <w:lang w:val="es-ES_tradnl"/>
        </w:rPr>
      </w:pPr>
    </w:p>
    <w:p w14:paraId="2E955B32" w14:textId="77777777" w:rsidR="002A739A" w:rsidRDefault="002A739A" w:rsidP="00CB5744">
      <w:pPr>
        <w:numPr>
          <w:ilvl w:val="0"/>
          <w:numId w:val="2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76A5FB9D" w14:textId="77777777" w:rsidR="00047266" w:rsidRPr="002A739A" w:rsidRDefault="00047266" w:rsidP="00954D9F">
      <w:pPr>
        <w:jc w:val="both"/>
        <w:rPr>
          <w:rFonts w:ascii="Tahoma" w:hAnsi="Tahoma" w:cs="Tahoma"/>
          <w:color w:val="365F91"/>
          <w:sz w:val="22"/>
          <w:szCs w:val="22"/>
          <w:lang w:val="es-ES_tradnl"/>
        </w:rPr>
      </w:pPr>
    </w:p>
    <w:p w14:paraId="44FEBEF5" w14:textId="77777777" w:rsidR="00047266" w:rsidRPr="00047266" w:rsidRDefault="00047266" w:rsidP="00047266">
      <w:pPr>
        <w:tabs>
          <w:tab w:val="num" w:pos="709"/>
        </w:tabs>
        <w:ind w:left="709" w:hanging="425"/>
        <w:jc w:val="both"/>
        <w:rPr>
          <w:rFonts w:ascii="Tahoma" w:hAnsi="Tahoma" w:cs="Tahoma"/>
          <w:color w:val="365F91"/>
          <w:sz w:val="22"/>
          <w:szCs w:val="22"/>
          <w:lang w:val="es-ES_tradnl"/>
        </w:rPr>
      </w:pPr>
      <w:r w:rsidRPr="00047266">
        <w:rPr>
          <w:rFonts w:ascii="Tahoma" w:hAnsi="Tahoma" w:cs="Tahoma"/>
          <w:color w:val="365F91"/>
          <w:sz w:val="22"/>
          <w:szCs w:val="22"/>
          <w:lang w:val="es-ES_tradnl"/>
        </w:rPr>
        <w:t>b)</w:t>
      </w:r>
      <w:r w:rsidRPr="00047266">
        <w:rPr>
          <w:rFonts w:ascii="Tahoma" w:hAnsi="Tahoma" w:cs="Tahoma"/>
          <w:color w:val="365F91"/>
          <w:sz w:val="22"/>
          <w:szCs w:val="22"/>
          <w:lang w:val="es-ES_tradnl"/>
        </w:rPr>
        <w:tab/>
        <w:t>Afirmamos que ningún propietario, socio, representante legal o personal dependiente de nuestra empresa tiene relación directa, indirecta, comercial, vinculación matrimonial o parentesco hasta el cuarto grado de consanguinidad, tercero de afinidad o el derivado de vínculos de adopción, con personal de ENTEL S.A.</w:t>
      </w:r>
    </w:p>
    <w:p w14:paraId="7BF0920B" w14:textId="77777777" w:rsidR="00047266" w:rsidRPr="00047266" w:rsidRDefault="00047266" w:rsidP="00047266">
      <w:pPr>
        <w:tabs>
          <w:tab w:val="num" w:pos="709"/>
        </w:tabs>
        <w:ind w:left="709" w:hanging="425"/>
        <w:jc w:val="both"/>
        <w:rPr>
          <w:rFonts w:ascii="Tahoma" w:hAnsi="Tahoma" w:cs="Tahoma"/>
          <w:color w:val="365F91"/>
          <w:sz w:val="22"/>
          <w:szCs w:val="22"/>
          <w:lang w:val="es-ES_tradnl"/>
        </w:rPr>
      </w:pPr>
    </w:p>
    <w:p w14:paraId="32D8661B" w14:textId="571FB66B" w:rsidR="002A739A" w:rsidRPr="002A739A" w:rsidRDefault="00047266" w:rsidP="00047266">
      <w:pPr>
        <w:tabs>
          <w:tab w:val="num" w:pos="709"/>
        </w:tabs>
        <w:ind w:left="709" w:hanging="425"/>
        <w:jc w:val="both"/>
        <w:rPr>
          <w:rFonts w:ascii="Tahoma" w:hAnsi="Tahoma" w:cs="Tahoma"/>
          <w:color w:val="365F91"/>
          <w:sz w:val="22"/>
          <w:szCs w:val="22"/>
          <w:lang w:val="es-ES_tradnl"/>
        </w:rPr>
      </w:pPr>
      <w:r w:rsidRPr="00047266">
        <w:rPr>
          <w:rFonts w:ascii="Tahoma" w:hAnsi="Tahoma" w:cs="Tahoma"/>
          <w:color w:val="365F91"/>
          <w:sz w:val="22"/>
          <w:szCs w:val="22"/>
          <w:lang w:val="es-ES_tradnl"/>
        </w:rPr>
        <w:lastRenderedPageBreak/>
        <w:t>c)</w:t>
      </w:r>
      <w:r w:rsidRPr="00047266">
        <w:rPr>
          <w:rFonts w:ascii="Tahoma" w:hAnsi="Tahoma" w:cs="Tahoma"/>
          <w:color w:val="365F91"/>
          <w:sz w:val="22"/>
          <w:szCs w:val="22"/>
          <w:lang w:val="es-ES_tradnl"/>
        </w:rPr>
        <w:tab/>
        <w:t>Afirmamos que ningún propietario, socio, representante legal o personal ejecutivo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14:paraId="58B2A095" w14:textId="77777777" w:rsidR="00047266" w:rsidRDefault="00047266" w:rsidP="00954D9F">
      <w:pPr>
        <w:ind w:left="709"/>
        <w:jc w:val="both"/>
        <w:rPr>
          <w:rFonts w:ascii="Tahoma" w:hAnsi="Tahoma" w:cs="Tahoma"/>
          <w:color w:val="365F91"/>
          <w:sz w:val="22"/>
          <w:szCs w:val="22"/>
          <w:lang w:val="es-ES_tradnl"/>
        </w:rPr>
      </w:pPr>
    </w:p>
    <w:p w14:paraId="1AB32044" w14:textId="77777777" w:rsidR="00047266" w:rsidRPr="00047266" w:rsidRDefault="00047266" w:rsidP="00CB5744">
      <w:pPr>
        <w:pStyle w:val="Prrafodelista"/>
        <w:numPr>
          <w:ilvl w:val="0"/>
          <w:numId w:val="20"/>
        </w:numPr>
        <w:tabs>
          <w:tab w:val="clear" w:pos="360"/>
          <w:tab w:val="num" w:pos="709"/>
        </w:tabs>
        <w:ind w:left="709" w:hanging="425"/>
        <w:jc w:val="both"/>
        <w:rPr>
          <w:rFonts w:ascii="Tahoma" w:hAnsi="Tahoma" w:cs="Tahoma"/>
          <w:vanish/>
          <w:color w:val="365F91"/>
          <w:sz w:val="22"/>
          <w:szCs w:val="22"/>
          <w:lang w:val="es-ES_tradnl" w:eastAsia="es-ES"/>
        </w:rPr>
      </w:pPr>
    </w:p>
    <w:p w14:paraId="7168FD60" w14:textId="77777777" w:rsidR="00047266" w:rsidRPr="00047266" w:rsidRDefault="00047266" w:rsidP="00CB5744">
      <w:pPr>
        <w:pStyle w:val="Prrafodelista"/>
        <w:numPr>
          <w:ilvl w:val="0"/>
          <w:numId w:val="20"/>
        </w:numPr>
        <w:tabs>
          <w:tab w:val="clear" w:pos="360"/>
          <w:tab w:val="num" w:pos="709"/>
        </w:tabs>
        <w:ind w:left="709" w:hanging="425"/>
        <w:jc w:val="both"/>
        <w:rPr>
          <w:rFonts w:ascii="Tahoma" w:hAnsi="Tahoma" w:cs="Tahoma"/>
          <w:vanish/>
          <w:color w:val="365F91"/>
          <w:sz w:val="22"/>
          <w:szCs w:val="22"/>
          <w:lang w:val="es-ES_tradnl" w:eastAsia="es-ES"/>
        </w:rPr>
      </w:pPr>
    </w:p>
    <w:p w14:paraId="32D1E497" w14:textId="64E99E41" w:rsidR="002A739A" w:rsidRPr="002A739A" w:rsidRDefault="002A739A" w:rsidP="00CB5744">
      <w:pPr>
        <w:numPr>
          <w:ilvl w:val="0"/>
          <w:numId w:val="2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3EED1E62" w14:textId="77777777" w:rsidR="00720446" w:rsidRDefault="00720446" w:rsidP="00720446">
      <w:pPr>
        <w:ind w:left="709"/>
        <w:jc w:val="both"/>
        <w:rPr>
          <w:rFonts w:ascii="Tahoma" w:hAnsi="Tahoma" w:cs="Tahoma"/>
          <w:color w:val="365F91"/>
          <w:sz w:val="22"/>
          <w:szCs w:val="22"/>
          <w:lang w:val="es-ES_tradnl"/>
        </w:rPr>
      </w:pPr>
    </w:p>
    <w:p w14:paraId="393B32F9" w14:textId="77777777" w:rsidR="002A739A" w:rsidRPr="002A739A" w:rsidRDefault="002A739A" w:rsidP="00CB5744">
      <w:pPr>
        <w:numPr>
          <w:ilvl w:val="0"/>
          <w:numId w:val="2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2F1F4430" w14:textId="77777777" w:rsidR="002A739A" w:rsidRPr="002A739A" w:rsidRDefault="002A739A" w:rsidP="002A739A">
      <w:pPr>
        <w:tabs>
          <w:tab w:val="right" w:pos="6663"/>
        </w:tabs>
        <w:jc w:val="center"/>
        <w:rPr>
          <w:rFonts w:ascii="Tahoma" w:hAnsi="Tahoma" w:cs="Tahoma"/>
          <w:color w:val="365F91"/>
          <w:sz w:val="22"/>
          <w:szCs w:val="22"/>
          <w:lang w:val="es-ES_tradnl"/>
        </w:rPr>
      </w:pPr>
    </w:p>
    <w:p w14:paraId="5D87B516" w14:textId="77777777" w:rsidR="002A739A" w:rsidRPr="002A739A" w:rsidRDefault="002A739A" w:rsidP="002A739A">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3A3AEA0E" w14:textId="77777777" w:rsidR="002A739A" w:rsidRPr="002A739A" w:rsidRDefault="002A739A" w:rsidP="002A739A">
      <w:pPr>
        <w:tabs>
          <w:tab w:val="right" w:pos="6663"/>
        </w:tabs>
        <w:jc w:val="center"/>
        <w:rPr>
          <w:rFonts w:ascii="Tahoma" w:hAnsi="Tahoma" w:cs="Tahoma"/>
          <w:color w:val="365F91"/>
          <w:sz w:val="22"/>
          <w:szCs w:val="22"/>
          <w:lang w:val="es-ES_tradnl"/>
        </w:rPr>
      </w:pPr>
    </w:p>
    <w:p w14:paraId="0131E57E" w14:textId="77777777" w:rsidR="002A739A" w:rsidRPr="002A739A" w:rsidRDefault="002A739A" w:rsidP="002A739A">
      <w:pPr>
        <w:tabs>
          <w:tab w:val="right" w:pos="6663"/>
        </w:tabs>
        <w:jc w:val="center"/>
        <w:rPr>
          <w:rFonts w:ascii="Tahoma" w:hAnsi="Tahoma" w:cs="Tahoma"/>
          <w:color w:val="365F91"/>
          <w:sz w:val="22"/>
          <w:szCs w:val="22"/>
          <w:lang w:val="es-ES_tradnl"/>
        </w:rPr>
      </w:pPr>
    </w:p>
    <w:p w14:paraId="723DD468" w14:textId="77777777" w:rsidR="002A739A" w:rsidRPr="002A739A" w:rsidRDefault="002A739A" w:rsidP="002A739A">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490A9E7B" w14:textId="77777777" w:rsidR="002A739A" w:rsidRPr="002A739A" w:rsidRDefault="002A739A" w:rsidP="002A739A">
      <w:pPr>
        <w:jc w:val="center"/>
        <w:rPr>
          <w:rFonts w:ascii="Tahoma" w:hAnsi="Tahoma" w:cs="Tahoma"/>
          <w:b/>
          <w:color w:val="365F91"/>
          <w:sz w:val="22"/>
          <w:szCs w:val="22"/>
          <w:lang w:val="es-ES_tradnl"/>
        </w:rPr>
      </w:pPr>
    </w:p>
    <w:p w14:paraId="376EAE13" w14:textId="77777777" w:rsidR="002A739A" w:rsidRPr="002A739A" w:rsidRDefault="002A739A" w:rsidP="002A739A">
      <w:pPr>
        <w:jc w:val="center"/>
        <w:rPr>
          <w:rFonts w:ascii="Tahoma" w:hAnsi="Tahoma" w:cs="Tahoma"/>
          <w:b/>
          <w:color w:val="365F91"/>
          <w:sz w:val="22"/>
          <w:szCs w:val="22"/>
          <w:lang w:val="es-ES_tradnl"/>
        </w:rPr>
      </w:pPr>
    </w:p>
    <w:p w14:paraId="2C18DD21" w14:textId="77777777" w:rsidR="002A739A" w:rsidRPr="002A739A" w:rsidRDefault="002A739A" w:rsidP="002A739A">
      <w:pPr>
        <w:jc w:val="center"/>
        <w:rPr>
          <w:rFonts w:ascii="Tahoma" w:hAnsi="Tahoma" w:cs="Tahoma"/>
          <w:b/>
          <w:color w:val="365F91"/>
          <w:sz w:val="22"/>
          <w:szCs w:val="22"/>
          <w:lang w:val="es-ES_tradnl"/>
        </w:rPr>
      </w:pPr>
    </w:p>
    <w:p w14:paraId="50E806BD"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70577300" w14:textId="77777777" w:rsidR="002A739A" w:rsidRPr="002A739A" w:rsidRDefault="002A739A" w:rsidP="002A739A">
      <w:pPr>
        <w:jc w:val="both"/>
        <w:rPr>
          <w:rFonts w:ascii="Tahoma" w:hAnsi="Tahoma" w:cs="Tahoma"/>
          <w:color w:val="365F91"/>
          <w:sz w:val="22"/>
          <w:szCs w:val="22"/>
          <w:lang w:val="es-ES_tradnl"/>
        </w:rPr>
      </w:pPr>
    </w:p>
    <w:p w14:paraId="65E3A7E1"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69AC5DB2" w14:textId="77777777" w:rsidR="002A739A" w:rsidRPr="002A739A" w:rsidRDefault="002A739A" w:rsidP="002A739A">
      <w:pPr>
        <w:jc w:val="both"/>
        <w:rPr>
          <w:rFonts w:ascii="Tahoma" w:hAnsi="Tahoma" w:cs="Tahoma"/>
          <w:color w:val="365F91"/>
          <w:sz w:val="22"/>
          <w:szCs w:val="22"/>
          <w:lang w:val="es-ES_tradnl"/>
        </w:rPr>
      </w:pPr>
    </w:p>
    <w:p w14:paraId="14935247"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72C834BF" w14:textId="77777777" w:rsidR="002A739A" w:rsidRPr="002A739A" w:rsidRDefault="002A739A" w:rsidP="002A739A">
      <w:pPr>
        <w:jc w:val="both"/>
        <w:rPr>
          <w:rFonts w:ascii="Tahoma" w:hAnsi="Tahoma" w:cs="Tahoma"/>
          <w:color w:val="365F91"/>
          <w:sz w:val="22"/>
          <w:szCs w:val="22"/>
          <w:lang w:val="es-ES_tradnl"/>
        </w:rPr>
      </w:pPr>
    </w:p>
    <w:p w14:paraId="059C841E"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608528C5" w14:textId="77777777" w:rsidR="002A739A" w:rsidRPr="002A739A" w:rsidRDefault="002A739A" w:rsidP="002A739A">
      <w:pPr>
        <w:jc w:val="both"/>
        <w:rPr>
          <w:rFonts w:ascii="Tahoma" w:hAnsi="Tahoma" w:cs="Tahoma"/>
          <w:color w:val="365F91"/>
          <w:sz w:val="22"/>
          <w:szCs w:val="22"/>
          <w:lang w:val="es-ES_tradnl"/>
        </w:rPr>
      </w:pPr>
    </w:p>
    <w:p w14:paraId="6F79FE68" w14:textId="77777777" w:rsidR="002A739A" w:rsidRPr="002A739A" w:rsidRDefault="002A739A" w:rsidP="002A739A">
      <w:pPr>
        <w:jc w:val="both"/>
        <w:rPr>
          <w:rFonts w:ascii="Tahoma" w:hAnsi="Tahoma" w:cs="Tahoma"/>
          <w:color w:val="365F91"/>
          <w:sz w:val="22"/>
          <w:szCs w:val="22"/>
          <w:lang w:val="es-ES_tradnl"/>
        </w:rPr>
      </w:pPr>
    </w:p>
    <w:p w14:paraId="077DD241" w14:textId="77777777" w:rsidR="002A739A" w:rsidRPr="002A739A" w:rsidRDefault="002A739A" w:rsidP="002A739A">
      <w:pPr>
        <w:jc w:val="both"/>
        <w:rPr>
          <w:rFonts w:ascii="Tahoma" w:hAnsi="Tahoma" w:cs="Tahoma"/>
          <w:color w:val="365F91"/>
          <w:sz w:val="22"/>
          <w:szCs w:val="22"/>
          <w:lang w:val="es-ES_tradnl"/>
        </w:rPr>
      </w:pPr>
    </w:p>
    <w:p w14:paraId="00F7ABE2" w14:textId="77777777" w:rsidR="002A739A" w:rsidRPr="002A739A" w:rsidRDefault="002A739A" w:rsidP="002A739A">
      <w:pPr>
        <w:jc w:val="both"/>
        <w:rPr>
          <w:rFonts w:ascii="Tahoma" w:hAnsi="Tahoma" w:cs="Tahoma"/>
          <w:color w:val="365F91"/>
          <w:sz w:val="22"/>
          <w:szCs w:val="22"/>
          <w:lang w:val="es-ES_tradnl"/>
        </w:rPr>
      </w:pPr>
    </w:p>
    <w:p w14:paraId="3889AD48"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14:paraId="14C97522" w14:textId="77777777" w:rsidR="002A739A" w:rsidRPr="002A739A" w:rsidRDefault="002A739A" w:rsidP="002A739A">
      <w:pPr>
        <w:jc w:val="both"/>
        <w:rPr>
          <w:rFonts w:ascii="Tahoma" w:hAnsi="Tahoma" w:cs="Tahoma"/>
          <w:sz w:val="22"/>
          <w:szCs w:val="22"/>
        </w:rPr>
      </w:pPr>
    </w:p>
    <w:p w14:paraId="1D61B380" w14:textId="77777777" w:rsidR="00FE5742" w:rsidRDefault="00FE5742" w:rsidP="006A52BA">
      <w:pPr>
        <w:rPr>
          <w:rFonts w:ascii="Tahoma" w:hAnsi="Tahoma" w:cs="Tahoma"/>
          <w:color w:val="004990"/>
          <w:sz w:val="22"/>
          <w:szCs w:val="22"/>
          <w:lang w:val="es-ES_tradnl"/>
        </w:rPr>
      </w:pPr>
    </w:p>
    <w:p w14:paraId="483007FF" w14:textId="77777777" w:rsidR="00FE5742" w:rsidRDefault="00FE5742" w:rsidP="006A52BA">
      <w:pPr>
        <w:rPr>
          <w:rFonts w:ascii="Tahoma" w:hAnsi="Tahoma" w:cs="Tahoma"/>
          <w:color w:val="004990"/>
          <w:sz w:val="22"/>
          <w:szCs w:val="22"/>
          <w:lang w:val="es-ES_tradnl"/>
        </w:rPr>
      </w:pPr>
    </w:p>
    <w:p w14:paraId="33F4239C" w14:textId="77777777" w:rsidR="00FE5742" w:rsidRPr="00FE5742" w:rsidRDefault="00FE5742" w:rsidP="00FE5742">
      <w:pPr>
        <w:rPr>
          <w:rFonts w:ascii="Tahoma" w:hAnsi="Tahoma" w:cs="Tahoma"/>
          <w:color w:val="004990"/>
          <w:sz w:val="22"/>
          <w:szCs w:val="22"/>
          <w:lang w:val="es-ES_tradnl"/>
        </w:rPr>
        <w:sectPr w:rsidR="00FE5742" w:rsidRPr="00FE5742" w:rsidSect="004C3D81">
          <w:headerReference w:type="default" r:id="rId17"/>
          <w:footerReference w:type="default" r:id="rId18"/>
          <w:pgSz w:w="12240" w:h="15840"/>
          <w:pgMar w:top="238" w:right="1418" w:bottom="244" w:left="1418" w:header="709" w:footer="709" w:gutter="0"/>
          <w:pgNumType w:start="1"/>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E5742" w:rsidRPr="00FE5742" w14:paraId="312DC574" w14:textId="77777777" w:rsidTr="00FE5742">
        <w:trPr>
          <w:trHeight w:val="617"/>
        </w:trPr>
        <w:tc>
          <w:tcPr>
            <w:tcW w:w="2410" w:type="dxa"/>
            <w:shd w:val="clear" w:color="auto" w:fill="004990"/>
            <w:vAlign w:val="center"/>
          </w:tcPr>
          <w:p w14:paraId="3806F88E" w14:textId="77777777" w:rsidR="00FE5742" w:rsidRPr="00FE5742" w:rsidRDefault="00FE5742" w:rsidP="00FE5742">
            <w:pPr>
              <w:jc w:val="center"/>
              <w:rPr>
                <w:rFonts w:ascii="Tahoma" w:hAnsi="Tahoma" w:cs="Tahoma"/>
                <w:b/>
                <w:color w:val="FFFFFF"/>
                <w:sz w:val="28"/>
                <w:szCs w:val="28"/>
                <w:lang w:val="pt-BR"/>
              </w:rPr>
            </w:pPr>
            <w:r w:rsidRPr="00FE5742">
              <w:rPr>
                <w:rFonts w:ascii="Tahoma" w:hAnsi="Tahoma" w:cs="Tahoma"/>
                <w:b/>
                <w:color w:val="FFFFFF"/>
                <w:sz w:val="28"/>
                <w:szCs w:val="28"/>
                <w:lang w:val="pt-BR"/>
              </w:rPr>
              <w:lastRenderedPageBreak/>
              <w:t>ANEXO No. 3</w:t>
            </w:r>
          </w:p>
        </w:tc>
        <w:tc>
          <w:tcPr>
            <w:tcW w:w="7365" w:type="dxa"/>
            <w:vAlign w:val="center"/>
          </w:tcPr>
          <w:p w14:paraId="7E7A341A" w14:textId="77777777" w:rsidR="00FE5742" w:rsidRPr="00FE5742" w:rsidRDefault="00FE5742" w:rsidP="00FE5742">
            <w:pPr>
              <w:ind w:left="567"/>
              <w:jc w:val="center"/>
              <w:rPr>
                <w:rFonts w:ascii="Tahoma" w:hAnsi="Tahoma" w:cs="Tahoma"/>
                <w:b/>
                <w:color w:val="004990"/>
                <w:sz w:val="22"/>
                <w:szCs w:val="22"/>
                <w:lang w:val="pt-BR"/>
              </w:rPr>
            </w:pPr>
            <w:r w:rsidRPr="00FE5742">
              <w:rPr>
                <w:rFonts w:ascii="Tahoma" w:hAnsi="Tahoma" w:cs="Tahoma"/>
                <w:b/>
                <w:color w:val="004990"/>
                <w:sz w:val="22"/>
                <w:szCs w:val="22"/>
                <w:lang w:val="es-ES_tradnl"/>
              </w:rPr>
              <w:t xml:space="preserve">POLIZA DE TODO RIESGO </w:t>
            </w:r>
          </w:p>
        </w:tc>
      </w:tr>
    </w:tbl>
    <w:p w14:paraId="43FCBE4B" w14:textId="77777777" w:rsidR="00FE5742" w:rsidRPr="00FE5742" w:rsidRDefault="00FE5742" w:rsidP="00FE5742">
      <w:pPr>
        <w:tabs>
          <w:tab w:val="left" w:pos="360"/>
          <w:tab w:val="left" w:pos="1080"/>
        </w:tabs>
        <w:jc w:val="both"/>
        <w:rPr>
          <w:rFonts w:cs="Arial"/>
          <w:b/>
          <w:sz w:val="18"/>
        </w:rPr>
      </w:pPr>
    </w:p>
    <w:tbl>
      <w:tblPr>
        <w:tblW w:w="9786" w:type="dxa"/>
        <w:tblInd w:w="65" w:type="dxa"/>
        <w:tblCellMar>
          <w:left w:w="70" w:type="dxa"/>
          <w:right w:w="70" w:type="dxa"/>
        </w:tblCellMar>
        <w:tblLook w:val="04A0" w:firstRow="1" w:lastRow="0" w:firstColumn="1" w:lastColumn="0" w:noHBand="0" w:noVBand="1"/>
      </w:tblPr>
      <w:tblGrid>
        <w:gridCol w:w="5577"/>
        <w:gridCol w:w="522"/>
        <w:gridCol w:w="429"/>
        <w:gridCol w:w="555"/>
        <w:gridCol w:w="551"/>
        <w:gridCol w:w="269"/>
        <w:gridCol w:w="269"/>
        <w:gridCol w:w="1619"/>
      </w:tblGrid>
      <w:tr w:rsidR="00FE5742" w:rsidRPr="00FE5742" w14:paraId="4302BA61" w14:textId="77777777" w:rsidTr="00FE5742">
        <w:trPr>
          <w:trHeight w:val="285"/>
        </w:trPr>
        <w:tc>
          <w:tcPr>
            <w:tcW w:w="9786" w:type="dxa"/>
            <w:gridSpan w:val="8"/>
            <w:tcBorders>
              <w:top w:val="single" w:sz="4" w:space="0" w:color="auto"/>
              <w:left w:val="single" w:sz="4" w:space="0" w:color="auto"/>
              <w:bottom w:val="single" w:sz="4" w:space="0" w:color="auto"/>
              <w:right w:val="single" w:sz="4" w:space="0" w:color="auto"/>
            </w:tcBorders>
            <w:shd w:val="clear" w:color="000000" w:fill="244062"/>
            <w:vAlign w:val="center"/>
            <w:hideMark/>
          </w:tcPr>
          <w:p w14:paraId="521D2434" w14:textId="77777777" w:rsidR="00FE5742" w:rsidRPr="00FE5742" w:rsidRDefault="00FE5742" w:rsidP="00FE5742">
            <w:pPr>
              <w:jc w:val="center"/>
              <w:rPr>
                <w:rFonts w:ascii="Tahoma" w:hAnsi="Tahoma" w:cs="Tahoma"/>
                <w:b/>
                <w:bCs/>
                <w:color w:val="FFFFFF"/>
                <w:sz w:val="22"/>
                <w:szCs w:val="22"/>
                <w:lang w:val="es-BO" w:eastAsia="es-BO"/>
              </w:rPr>
            </w:pPr>
            <w:r w:rsidRPr="00FE5742">
              <w:rPr>
                <w:rFonts w:ascii="Tahoma" w:hAnsi="Tahoma" w:cs="Tahoma"/>
                <w:b/>
                <w:bCs/>
                <w:color w:val="FFFFFF"/>
                <w:sz w:val="22"/>
                <w:szCs w:val="22"/>
                <w:lang w:val="es-BO" w:eastAsia="es-BO"/>
              </w:rPr>
              <w:t>TODO RIESGO DE DAÑOS A LA PROPIEDAD</w:t>
            </w:r>
          </w:p>
        </w:tc>
      </w:tr>
      <w:tr w:rsidR="00FE5742" w:rsidRPr="00FE5742" w14:paraId="3853E243" w14:textId="77777777" w:rsidTr="00FE5742">
        <w:trPr>
          <w:trHeight w:val="285"/>
        </w:trPr>
        <w:tc>
          <w:tcPr>
            <w:tcW w:w="0" w:type="auto"/>
            <w:tcBorders>
              <w:top w:val="nil"/>
              <w:left w:val="single" w:sz="4" w:space="0" w:color="auto"/>
              <w:bottom w:val="nil"/>
              <w:right w:val="nil"/>
            </w:tcBorders>
            <w:shd w:val="clear" w:color="auto" w:fill="auto"/>
            <w:vAlign w:val="center"/>
            <w:hideMark/>
          </w:tcPr>
          <w:p w14:paraId="5AB4ECC2" w14:textId="77777777" w:rsidR="00FE5742" w:rsidRPr="00FE5742" w:rsidRDefault="00FE5742" w:rsidP="00FE5742">
            <w:pPr>
              <w:jc w:val="center"/>
              <w:rPr>
                <w:rFonts w:ascii="Tahoma" w:hAnsi="Tahoma" w:cs="Tahoma"/>
                <w:b/>
                <w:bCs/>
                <w:color w:val="FFFFFF"/>
                <w:sz w:val="22"/>
                <w:szCs w:val="22"/>
                <w:lang w:val="es-BO" w:eastAsia="es-BO"/>
              </w:rPr>
            </w:pPr>
            <w:r w:rsidRPr="00FE5742">
              <w:rPr>
                <w:rFonts w:ascii="Tahoma" w:hAnsi="Tahoma" w:cs="Tahoma"/>
                <w:b/>
                <w:bCs/>
                <w:color w:val="FFFFFF"/>
                <w:sz w:val="22"/>
                <w:szCs w:val="22"/>
                <w:lang w:val="es-BO" w:eastAsia="es-BO"/>
              </w:rPr>
              <w:t> </w:t>
            </w:r>
          </w:p>
        </w:tc>
        <w:tc>
          <w:tcPr>
            <w:tcW w:w="0" w:type="auto"/>
            <w:tcBorders>
              <w:top w:val="nil"/>
              <w:left w:val="nil"/>
              <w:bottom w:val="nil"/>
              <w:right w:val="nil"/>
            </w:tcBorders>
            <w:shd w:val="clear" w:color="auto" w:fill="auto"/>
            <w:vAlign w:val="center"/>
            <w:hideMark/>
          </w:tcPr>
          <w:p w14:paraId="69EBC04A" w14:textId="77777777" w:rsidR="00FE5742" w:rsidRPr="00FE5742" w:rsidRDefault="00FE5742" w:rsidP="00FE5742">
            <w:pPr>
              <w:jc w:val="center"/>
              <w:rPr>
                <w:rFonts w:ascii="Tahoma" w:hAnsi="Tahoma" w:cs="Tahoma"/>
                <w:b/>
                <w:bCs/>
                <w:color w:val="FFFFFF"/>
                <w:sz w:val="22"/>
                <w:szCs w:val="22"/>
                <w:lang w:val="es-BO" w:eastAsia="es-BO"/>
              </w:rPr>
            </w:pPr>
          </w:p>
        </w:tc>
        <w:tc>
          <w:tcPr>
            <w:tcW w:w="0" w:type="auto"/>
            <w:tcBorders>
              <w:top w:val="nil"/>
              <w:left w:val="nil"/>
              <w:bottom w:val="nil"/>
              <w:right w:val="nil"/>
            </w:tcBorders>
            <w:shd w:val="clear" w:color="auto" w:fill="auto"/>
            <w:vAlign w:val="center"/>
            <w:hideMark/>
          </w:tcPr>
          <w:p w14:paraId="143CD3B7" w14:textId="77777777" w:rsidR="00FE5742" w:rsidRPr="00FE5742" w:rsidRDefault="00FE5742" w:rsidP="00FE5742">
            <w:pPr>
              <w:jc w:val="center"/>
              <w:rPr>
                <w:rFonts w:ascii="Tahoma" w:hAnsi="Tahoma" w:cs="Tahoma"/>
                <w:b/>
                <w:bCs/>
                <w:color w:val="FFFFFF"/>
                <w:sz w:val="22"/>
                <w:szCs w:val="22"/>
                <w:lang w:val="es-BO" w:eastAsia="es-BO"/>
              </w:rPr>
            </w:pPr>
          </w:p>
        </w:tc>
        <w:tc>
          <w:tcPr>
            <w:tcW w:w="0" w:type="auto"/>
            <w:tcBorders>
              <w:top w:val="nil"/>
              <w:left w:val="nil"/>
              <w:bottom w:val="nil"/>
              <w:right w:val="nil"/>
            </w:tcBorders>
            <w:shd w:val="clear" w:color="auto" w:fill="auto"/>
            <w:vAlign w:val="center"/>
            <w:hideMark/>
          </w:tcPr>
          <w:p w14:paraId="7C92DE7B" w14:textId="77777777" w:rsidR="00FE5742" w:rsidRPr="00FE5742" w:rsidRDefault="00FE5742" w:rsidP="00FE5742">
            <w:pPr>
              <w:jc w:val="center"/>
              <w:rPr>
                <w:rFonts w:ascii="Tahoma" w:hAnsi="Tahoma" w:cs="Tahoma"/>
                <w:b/>
                <w:bCs/>
                <w:color w:val="FFFFFF"/>
                <w:sz w:val="22"/>
                <w:szCs w:val="22"/>
                <w:lang w:val="es-BO" w:eastAsia="es-BO"/>
              </w:rPr>
            </w:pPr>
          </w:p>
        </w:tc>
        <w:tc>
          <w:tcPr>
            <w:tcW w:w="0" w:type="auto"/>
            <w:tcBorders>
              <w:top w:val="nil"/>
              <w:left w:val="nil"/>
              <w:bottom w:val="nil"/>
              <w:right w:val="nil"/>
            </w:tcBorders>
            <w:shd w:val="clear" w:color="auto" w:fill="auto"/>
            <w:vAlign w:val="center"/>
            <w:hideMark/>
          </w:tcPr>
          <w:p w14:paraId="296E0E12" w14:textId="77777777" w:rsidR="00FE5742" w:rsidRPr="00FE5742" w:rsidRDefault="00FE5742" w:rsidP="00FE5742">
            <w:pPr>
              <w:jc w:val="center"/>
              <w:rPr>
                <w:rFonts w:ascii="Tahoma" w:hAnsi="Tahoma" w:cs="Tahoma"/>
                <w:b/>
                <w:bCs/>
                <w:color w:val="FFFFFF"/>
                <w:sz w:val="22"/>
                <w:szCs w:val="22"/>
                <w:lang w:val="es-BO" w:eastAsia="es-BO"/>
              </w:rPr>
            </w:pPr>
          </w:p>
        </w:tc>
        <w:tc>
          <w:tcPr>
            <w:tcW w:w="0" w:type="auto"/>
            <w:tcBorders>
              <w:top w:val="nil"/>
              <w:left w:val="nil"/>
              <w:bottom w:val="nil"/>
              <w:right w:val="nil"/>
            </w:tcBorders>
            <w:shd w:val="clear" w:color="auto" w:fill="auto"/>
            <w:vAlign w:val="center"/>
            <w:hideMark/>
          </w:tcPr>
          <w:p w14:paraId="7E1E85E7" w14:textId="77777777" w:rsidR="00FE5742" w:rsidRPr="00FE5742" w:rsidRDefault="00FE5742" w:rsidP="00FE5742">
            <w:pPr>
              <w:jc w:val="center"/>
              <w:rPr>
                <w:rFonts w:ascii="Tahoma" w:hAnsi="Tahoma" w:cs="Tahoma"/>
                <w:b/>
                <w:bCs/>
                <w:color w:val="FFFFFF"/>
                <w:sz w:val="22"/>
                <w:szCs w:val="22"/>
                <w:lang w:val="es-BO" w:eastAsia="es-BO"/>
              </w:rPr>
            </w:pPr>
          </w:p>
        </w:tc>
        <w:tc>
          <w:tcPr>
            <w:tcW w:w="0" w:type="auto"/>
            <w:tcBorders>
              <w:top w:val="nil"/>
              <w:left w:val="nil"/>
              <w:bottom w:val="nil"/>
              <w:right w:val="nil"/>
            </w:tcBorders>
            <w:shd w:val="clear" w:color="auto" w:fill="auto"/>
            <w:vAlign w:val="center"/>
            <w:hideMark/>
          </w:tcPr>
          <w:p w14:paraId="7403E60D" w14:textId="77777777" w:rsidR="00FE5742" w:rsidRPr="00FE5742" w:rsidRDefault="00FE5742" w:rsidP="00FE5742">
            <w:pPr>
              <w:jc w:val="center"/>
              <w:rPr>
                <w:rFonts w:ascii="Tahoma" w:hAnsi="Tahoma" w:cs="Tahoma"/>
                <w:b/>
                <w:bCs/>
                <w:color w:val="FFFFFF"/>
                <w:sz w:val="22"/>
                <w:szCs w:val="22"/>
                <w:lang w:val="es-BO" w:eastAsia="es-BO"/>
              </w:rPr>
            </w:pPr>
          </w:p>
        </w:tc>
        <w:tc>
          <w:tcPr>
            <w:tcW w:w="1744" w:type="dxa"/>
            <w:tcBorders>
              <w:top w:val="nil"/>
              <w:left w:val="nil"/>
              <w:bottom w:val="nil"/>
              <w:right w:val="single" w:sz="4" w:space="0" w:color="auto"/>
            </w:tcBorders>
            <w:shd w:val="clear" w:color="auto" w:fill="auto"/>
            <w:vAlign w:val="center"/>
            <w:hideMark/>
          </w:tcPr>
          <w:p w14:paraId="549D79BB" w14:textId="77777777" w:rsidR="00FE5742" w:rsidRPr="00FE5742" w:rsidRDefault="00FE5742" w:rsidP="00FE5742">
            <w:pPr>
              <w:jc w:val="center"/>
              <w:rPr>
                <w:rFonts w:ascii="Tahoma" w:hAnsi="Tahoma" w:cs="Tahoma"/>
                <w:b/>
                <w:bCs/>
                <w:color w:val="FFFFFF"/>
                <w:sz w:val="22"/>
                <w:szCs w:val="22"/>
                <w:lang w:val="es-BO" w:eastAsia="es-BO"/>
              </w:rPr>
            </w:pPr>
            <w:r w:rsidRPr="00FE5742">
              <w:rPr>
                <w:rFonts w:ascii="Tahoma" w:hAnsi="Tahoma" w:cs="Tahoma"/>
                <w:b/>
                <w:bCs/>
                <w:color w:val="FFFFFF"/>
                <w:sz w:val="22"/>
                <w:szCs w:val="22"/>
                <w:lang w:val="es-BO" w:eastAsia="es-BO"/>
              </w:rPr>
              <w:t> </w:t>
            </w:r>
          </w:p>
        </w:tc>
      </w:tr>
      <w:tr w:rsidR="00FE5742" w:rsidRPr="00FE5742" w14:paraId="5FB46378" w14:textId="77777777" w:rsidTr="00FE5742">
        <w:trPr>
          <w:trHeight w:val="1213"/>
        </w:trPr>
        <w:tc>
          <w:tcPr>
            <w:tcW w:w="0" w:type="auto"/>
            <w:tcBorders>
              <w:top w:val="single" w:sz="4" w:space="0" w:color="auto"/>
              <w:left w:val="single" w:sz="4" w:space="0" w:color="auto"/>
              <w:bottom w:val="single" w:sz="4" w:space="0" w:color="auto"/>
              <w:right w:val="single" w:sz="4" w:space="0" w:color="auto"/>
            </w:tcBorders>
            <w:shd w:val="clear" w:color="000000" w:fill="16365C"/>
            <w:vAlign w:val="center"/>
            <w:hideMark/>
          </w:tcPr>
          <w:p w14:paraId="051BEA54"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ASEGURADO</w:t>
            </w:r>
          </w:p>
        </w:tc>
        <w:tc>
          <w:tcPr>
            <w:tcW w:w="0" w:type="auto"/>
            <w:tcBorders>
              <w:top w:val="nil"/>
              <w:left w:val="nil"/>
              <w:bottom w:val="nil"/>
              <w:right w:val="nil"/>
            </w:tcBorders>
            <w:shd w:val="clear" w:color="auto" w:fill="auto"/>
            <w:vAlign w:val="center"/>
            <w:hideMark/>
          </w:tcPr>
          <w:p w14:paraId="1AF93EA8"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66E577F7" w14:textId="77777777" w:rsidR="00FE5742" w:rsidRPr="00FE5742" w:rsidRDefault="00FE5742" w:rsidP="00FE5742">
            <w:pPr>
              <w:rPr>
                <w:rFonts w:ascii="Tahoma" w:hAnsi="Tahoma" w:cs="Tahoma"/>
                <w:b/>
                <w:bCs/>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0C381CC5"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EMPRESA NACIONAL DE TELECOMUNICACIONES “ENTEL S.A.” Y SUBSIDIARIA DATACOM S.R.L. Y SUBSIDIARIA ENTEL DINÁMICA S.R.L.</w:t>
            </w:r>
          </w:p>
        </w:tc>
      </w:tr>
      <w:tr w:rsidR="00FE5742" w:rsidRPr="00FE5742" w14:paraId="79A81726"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2658CB63"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377F51CF"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A72388F" w14:textId="77777777" w:rsidR="00FE5742" w:rsidRPr="00FE5742" w:rsidRDefault="00FE5742" w:rsidP="00FE5742">
            <w:pPr>
              <w:rPr>
                <w:rFonts w:ascii="Tahoma" w:hAnsi="Tahoma" w:cs="Tahoma"/>
                <w:b/>
                <w:bCs/>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7AF08EED" w14:textId="77777777" w:rsidR="00FE5742" w:rsidRPr="00FE5742" w:rsidRDefault="00FE5742" w:rsidP="00FE5742">
            <w:pPr>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07C907CB" w14:textId="77777777" w:rsidTr="00FE5742">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16365C"/>
            <w:vAlign w:val="center"/>
            <w:hideMark/>
          </w:tcPr>
          <w:p w14:paraId="408D1327"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DIRECCIÓN LEGAL</w:t>
            </w:r>
          </w:p>
        </w:tc>
        <w:tc>
          <w:tcPr>
            <w:tcW w:w="0" w:type="auto"/>
            <w:tcBorders>
              <w:top w:val="nil"/>
              <w:left w:val="nil"/>
              <w:bottom w:val="nil"/>
              <w:right w:val="nil"/>
            </w:tcBorders>
            <w:shd w:val="clear" w:color="auto" w:fill="auto"/>
            <w:vAlign w:val="center"/>
            <w:hideMark/>
          </w:tcPr>
          <w:p w14:paraId="7F248CDD"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383D085A" w14:textId="77777777" w:rsidR="00FE5742" w:rsidRPr="00FE5742" w:rsidRDefault="00FE5742" w:rsidP="00FE5742">
            <w:pPr>
              <w:rPr>
                <w:rFonts w:ascii="Tahoma" w:hAnsi="Tahoma" w:cs="Tahoma"/>
                <w:b/>
                <w:bCs/>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18762729"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FEDERICO ZUAZO NRO. 1771</w:t>
            </w:r>
          </w:p>
        </w:tc>
      </w:tr>
      <w:tr w:rsidR="00FE5742" w:rsidRPr="00FE5742" w14:paraId="4A11436F"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463CBD8E"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2340BD04"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05A0006C" w14:textId="77777777" w:rsidR="00FE5742" w:rsidRPr="00FE5742" w:rsidRDefault="00FE5742" w:rsidP="00FE5742">
            <w:pPr>
              <w:rPr>
                <w:rFonts w:ascii="Tahoma" w:hAnsi="Tahoma" w:cs="Tahoma"/>
                <w:b/>
                <w:bCs/>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663CEB06" w14:textId="77777777" w:rsidR="00FE5742" w:rsidRPr="00FE5742" w:rsidRDefault="00FE5742" w:rsidP="00FE5742">
            <w:pPr>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4E865D2A" w14:textId="77777777" w:rsidTr="00FE5742">
        <w:trPr>
          <w:trHeight w:val="225"/>
        </w:trPr>
        <w:tc>
          <w:tcPr>
            <w:tcW w:w="0" w:type="auto"/>
            <w:tcBorders>
              <w:top w:val="single" w:sz="4" w:space="0" w:color="auto"/>
              <w:left w:val="single" w:sz="4" w:space="0" w:color="auto"/>
              <w:bottom w:val="single" w:sz="4" w:space="0" w:color="auto"/>
              <w:right w:val="single" w:sz="4" w:space="0" w:color="auto"/>
            </w:tcBorders>
            <w:shd w:val="clear" w:color="000000" w:fill="16365C"/>
            <w:vAlign w:val="center"/>
            <w:hideMark/>
          </w:tcPr>
          <w:p w14:paraId="1354D5A4"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RIESGO</w:t>
            </w:r>
          </w:p>
        </w:tc>
        <w:tc>
          <w:tcPr>
            <w:tcW w:w="0" w:type="auto"/>
            <w:tcBorders>
              <w:top w:val="nil"/>
              <w:left w:val="nil"/>
              <w:bottom w:val="nil"/>
              <w:right w:val="nil"/>
            </w:tcBorders>
            <w:shd w:val="clear" w:color="auto" w:fill="auto"/>
            <w:vAlign w:val="center"/>
            <w:hideMark/>
          </w:tcPr>
          <w:p w14:paraId="38949FAA"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38BE013E" w14:textId="77777777" w:rsidR="00FE5742" w:rsidRPr="00FE5742" w:rsidRDefault="00FE5742" w:rsidP="00FE5742">
            <w:pPr>
              <w:rPr>
                <w:rFonts w:ascii="Tahoma" w:hAnsi="Tahoma" w:cs="Tahoma"/>
                <w:b/>
                <w:bCs/>
                <w:sz w:val="18"/>
                <w:szCs w:val="18"/>
                <w:lang w:val="es-BO" w:eastAsia="es-BO"/>
              </w:rPr>
            </w:pPr>
          </w:p>
        </w:tc>
        <w:tc>
          <w:tcPr>
            <w:tcW w:w="3365" w:type="dxa"/>
            <w:gridSpan w:val="5"/>
            <w:tcBorders>
              <w:top w:val="nil"/>
              <w:left w:val="nil"/>
              <w:bottom w:val="nil"/>
              <w:right w:val="single" w:sz="4" w:space="0" w:color="000000"/>
            </w:tcBorders>
            <w:shd w:val="clear" w:color="auto" w:fill="auto"/>
            <w:vAlign w:val="center"/>
            <w:hideMark/>
          </w:tcPr>
          <w:p w14:paraId="6C42821C"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TODO RIESGO DAÑOS A LA PROPIEDAD</w:t>
            </w:r>
          </w:p>
        </w:tc>
      </w:tr>
      <w:tr w:rsidR="00FE5742" w:rsidRPr="00FE5742" w14:paraId="678DBBDF"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13B0EACE"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052C8C73"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1914C051" w14:textId="77777777" w:rsidR="00FE5742" w:rsidRPr="00FE5742" w:rsidRDefault="00FE5742" w:rsidP="00FE5742">
            <w:pPr>
              <w:rPr>
                <w:rFonts w:ascii="Tahoma" w:hAnsi="Tahoma" w:cs="Tahoma"/>
                <w:b/>
                <w:bCs/>
                <w:sz w:val="18"/>
                <w:szCs w:val="18"/>
                <w:lang w:val="es-BO" w:eastAsia="es-BO"/>
              </w:rPr>
            </w:pPr>
          </w:p>
        </w:tc>
        <w:tc>
          <w:tcPr>
            <w:tcW w:w="3365" w:type="dxa"/>
            <w:gridSpan w:val="5"/>
            <w:tcBorders>
              <w:top w:val="nil"/>
              <w:left w:val="nil"/>
              <w:bottom w:val="nil"/>
              <w:right w:val="single" w:sz="4" w:space="0" w:color="000000"/>
            </w:tcBorders>
            <w:shd w:val="clear" w:color="auto" w:fill="auto"/>
            <w:vAlign w:val="center"/>
            <w:hideMark/>
          </w:tcPr>
          <w:p w14:paraId="4C22A12B" w14:textId="77777777" w:rsidR="00FE5742" w:rsidRPr="00FE5742" w:rsidRDefault="00FE5742" w:rsidP="00FE5742">
            <w:pPr>
              <w:rPr>
                <w:rFonts w:ascii="Tahoma" w:hAnsi="Tahoma" w:cs="Tahoma"/>
                <w:b/>
                <w:bCs/>
                <w:sz w:val="24"/>
                <w:szCs w:val="24"/>
                <w:lang w:val="es-BO" w:eastAsia="es-BO"/>
              </w:rPr>
            </w:pPr>
          </w:p>
        </w:tc>
      </w:tr>
      <w:tr w:rsidR="00FE5742" w:rsidRPr="00FE5742" w14:paraId="0DED49F8" w14:textId="77777777" w:rsidTr="00FE5742">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16365C"/>
            <w:vAlign w:val="center"/>
            <w:hideMark/>
          </w:tcPr>
          <w:p w14:paraId="436D3E44"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TIPO DE PÓLIZA</w:t>
            </w:r>
          </w:p>
        </w:tc>
        <w:tc>
          <w:tcPr>
            <w:tcW w:w="0" w:type="auto"/>
            <w:tcBorders>
              <w:top w:val="nil"/>
              <w:left w:val="nil"/>
              <w:bottom w:val="nil"/>
              <w:right w:val="nil"/>
            </w:tcBorders>
            <w:shd w:val="clear" w:color="auto" w:fill="auto"/>
            <w:vAlign w:val="center"/>
            <w:hideMark/>
          </w:tcPr>
          <w:p w14:paraId="50FA91E4"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37BBB3D7" w14:textId="77777777" w:rsidR="00FE5742" w:rsidRPr="00FE5742" w:rsidRDefault="00FE5742" w:rsidP="00FE5742">
            <w:pPr>
              <w:rPr>
                <w:rFonts w:ascii="Tahoma" w:hAnsi="Tahoma" w:cs="Tahoma"/>
                <w:b/>
                <w:bCs/>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36EF1B0B"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MULTIRIESGO</w:t>
            </w:r>
          </w:p>
        </w:tc>
      </w:tr>
      <w:tr w:rsidR="00FE5742" w:rsidRPr="00FE5742" w14:paraId="1172FC14"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633B61D2"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78248E00"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D68989A" w14:textId="77777777" w:rsidR="00FE5742" w:rsidRPr="00FE5742" w:rsidRDefault="00FE5742" w:rsidP="00FE5742">
            <w:pPr>
              <w:rPr>
                <w:rFonts w:ascii="Tahoma" w:hAnsi="Tahoma" w:cs="Tahoma"/>
                <w:b/>
                <w:bCs/>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20B31680" w14:textId="77777777" w:rsidR="00FE5742" w:rsidRPr="00FE5742" w:rsidRDefault="00FE5742" w:rsidP="00FE5742">
            <w:pPr>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285B61AA" w14:textId="77777777" w:rsidTr="00FE5742">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16365C"/>
            <w:vAlign w:val="center"/>
            <w:hideMark/>
          </w:tcPr>
          <w:p w14:paraId="033D3B00"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ÁMBITO DE LA COBERTURA</w:t>
            </w:r>
          </w:p>
        </w:tc>
        <w:tc>
          <w:tcPr>
            <w:tcW w:w="0" w:type="auto"/>
            <w:tcBorders>
              <w:top w:val="nil"/>
              <w:left w:val="nil"/>
              <w:bottom w:val="nil"/>
              <w:right w:val="nil"/>
            </w:tcBorders>
            <w:shd w:val="clear" w:color="auto" w:fill="auto"/>
            <w:vAlign w:val="center"/>
            <w:hideMark/>
          </w:tcPr>
          <w:p w14:paraId="5F0D1729"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143E6787" w14:textId="77777777" w:rsidR="00FE5742" w:rsidRPr="00FE5742" w:rsidRDefault="00FE5742" w:rsidP="00FE5742">
            <w:pPr>
              <w:rPr>
                <w:rFonts w:ascii="Tahoma" w:hAnsi="Tahoma" w:cs="Tahoma"/>
                <w:b/>
                <w:bCs/>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3916522D"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ESTADO PLURINACIONAL DE BOLIVIA</w:t>
            </w:r>
          </w:p>
        </w:tc>
      </w:tr>
      <w:tr w:rsidR="00FE5742" w:rsidRPr="00FE5742" w14:paraId="47E54719"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54BE7E04"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2AF52F54"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1B25751F" w14:textId="77777777" w:rsidR="00FE5742" w:rsidRPr="00FE5742" w:rsidRDefault="00FE5742" w:rsidP="00FE5742">
            <w:pPr>
              <w:rPr>
                <w:rFonts w:ascii="Tahoma" w:hAnsi="Tahoma" w:cs="Tahoma"/>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070AE44E"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174E50E2" w14:textId="77777777" w:rsidTr="00FE5742">
        <w:trPr>
          <w:trHeight w:val="285"/>
        </w:trPr>
        <w:tc>
          <w:tcPr>
            <w:tcW w:w="9786" w:type="dxa"/>
            <w:gridSpan w:val="8"/>
            <w:tcBorders>
              <w:top w:val="nil"/>
              <w:left w:val="single" w:sz="4" w:space="0" w:color="auto"/>
              <w:bottom w:val="single" w:sz="4" w:space="0" w:color="auto"/>
              <w:right w:val="single" w:sz="4" w:space="0" w:color="000000"/>
            </w:tcBorders>
            <w:shd w:val="clear" w:color="000000" w:fill="16365C"/>
            <w:vAlign w:val="center"/>
            <w:hideMark/>
          </w:tcPr>
          <w:p w14:paraId="41E55DDA"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UBICACIÓN DE RIESGO</w:t>
            </w:r>
          </w:p>
        </w:tc>
      </w:tr>
      <w:tr w:rsidR="00FE5742" w:rsidRPr="00FE5742" w14:paraId="36172EC9" w14:textId="77777777" w:rsidTr="00FE5742">
        <w:trPr>
          <w:trHeight w:val="750"/>
        </w:trPr>
        <w:tc>
          <w:tcPr>
            <w:tcW w:w="9786" w:type="dxa"/>
            <w:gridSpan w:val="8"/>
            <w:tcBorders>
              <w:top w:val="nil"/>
              <w:left w:val="single" w:sz="4" w:space="0" w:color="auto"/>
              <w:bottom w:val="single" w:sz="4" w:space="0" w:color="auto"/>
              <w:right w:val="single" w:sz="4" w:space="0" w:color="000000"/>
            </w:tcBorders>
            <w:shd w:val="clear" w:color="auto" w:fill="auto"/>
            <w:vAlign w:val="center"/>
            <w:hideMark/>
          </w:tcPr>
          <w:p w14:paraId="3281BC0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TODOS LOS LOCALES PROPIOS Y/O DE TERCEROS Y/O RENTADOS Y/U OCUPADOS Y/O EMPLEADOS POR EL ASEGURADO Y/O EN LOS CUALES EL ASEGURADO DESARROLLE SUS FUNCIONES DENTRO  DEL TERRITORIO NACIONAL.</w:t>
            </w:r>
          </w:p>
        </w:tc>
      </w:tr>
      <w:tr w:rsidR="00FE5742" w:rsidRPr="00FE5742" w14:paraId="42279B11" w14:textId="77777777" w:rsidTr="00FE5742">
        <w:trPr>
          <w:trHeight w:val="300"/>
        </w:trPr>
        <w:tc>
          <w:tcPr>
            <w:tcW w:w="9786" w:type="dxa"/>
            <w:gridSpan w:val="8"/>
            <w:tcBorders>
              <w:top w:val="nil"/>
              <w:left w:val="single" w:sz="4" w:space="0" w:color="auto"/>
              <w:bottom w:val="single" w:sz="4" w:space="0" w:color="auto"/>
              <w:right w:val="single" w:sz="4" w:space="0" w:color="000000"/>
            </w:tcBorders>
            <w:shd w:val="clear" w:color="000000" w:fill="16365C"/>
            <w:vAlign w:val="center"/>
            <w:hideMark/>
          </w:tcPr>
          <w:p w14:paraId="326AB17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MATERIA DEL SEGURO</w:t>
            </w:r>
          </w:p>
        </w:tc>
      </w:tr>
      <w:tr w:rsidR="00FE5742" w:rsidRPr="00FE5742" w14:paraId="0DA17CFF" w14:textId="77777777" w:rsidTr="00FE5742">
        <w:trPr>
          <w:trHeight w:val="177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0474BDC9"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TODA PROPIEDAD TANGIBLE Y REAL DEL ASEGURADO DE CUALQUIER NATURALEZA, TIPO Y/O DESCRIPCIÓN   TAL COMO EXISTEN AHORA O SE ADQUIERAN MÁS ADELANTE Y/O EN LA CUAL TENGA O PUDIERA TENER INTERÉS, EN CUALQUIER FORMA QUE EL ASEGURADO POSEA O POR LA CUAL EL ASEGURADO DEBA RESPONDER O RESPONSABILIZARSE O RESPECTO DE LA CUAL HAYA ACEPTADO EL COMPROMISO DE PROTEGER ADECUADAMENTE Y/O MANTENGA EN ALQUILER EN CONFORMIDAD CON ESTE CONTRATO, INCLUYENDO LA DE OTROS POR LAS CUALES SEA O PUDIESE SER RESPONSABLE MANTENGA EN CUSTODIA, ALQUILER, COMODATO, REMATE, EN PROCESO DE EMBARGO Y/O ADJUDICACIÓN Y POR LAS CUALES HAYA PAGADO LA PRIMA CORRESPONDIENTE SITUADAS INDISTINTAMENTE EN LAS DIFERENTES UBICACIONES DEL ASEGURADO Y/O DE TERCEROS INCLUYENDO PERO NO LIMITANDO A CUBRIR:</w:t>
            </w:r>
          </w:p>
        </w:tc>
      </w:tr>
      <w:tr w:rsidR="00FE5742" w:rsidRPr="00FE5742" w14:paraId="42732123" w14:textId="77777777" w:rsidTr="00FE5742">
        <w:trPr>
          <w:trHeight w:val="1665"/>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0745063A" w14:textId="77777777" w:rsidR="00FE5742" w:rsidRPr="00FE5742" w:rsidRDefault="00FE5742" w:rsidP="00FE5742">
            <w:pPr>
              <w:jc w:val="both"/>
              <w:rPr>
                <w:rFonts w:ascii="Tahoma" w:hAnsi="Tahoma" w:cs="Tahoma"/>
                <w:color w:val="FF0000"/>
                <w:sz w:val="18"/>
                <w:szCs w:val="18"/>
                <w:lang w:val="es-BO" w:eastAsia="es-BO"/>
              </w:rPr>
            </w:pPr>
            <w:r w:rsidRPr="00FE5742">
              <w:rPr>
                <w:rFonts w:ascii="Tahoma" w:hAnsi="Tahoma" w:cs="Tahoma"/>
                <w:sz w:val="18"/>
                <w:szCs w:val="18"/>
                <w:lang w:val="es-BO" w:eastAsia="es-BO"/>
              </w:rPr>
              <w:t>EDIFICIOS, INSTALACIONES E INFRAESTRUCTURAS (AGUA, ELECTRIFICACIÓN, GAS, ETC), CONSTRUCCIONES, OBRAS CIVILES EN GENERAL, INCLUYENDO MEJORAS, MUROS PERIMETRALES Y DE CONTENCIÓN  Y/O CERCOS Y CUALQUIER INSTALACIÓN FIJA O PERMANENTE, ELÉCTRICA Y/O MECÁNICA QUE FORMEN PARTE DE LAS INSTALACIONES Y/O SU FUNCIONAMIENTO, INCLUYENDO VIDRIOS Y/O CRISTALES Y/O ESPEJOS Y/O VITRALES Y/O CERÁMICAS Y/O  LETREROS Y/O CUALQUIER OTRO SEGÚN SE DESCRIBE EN LA COBERTURA CORRESPONDIENTE</w:t>
            </w:r>
            <w:r w:rsidRPr="00FE5742">
              <w:rPr>
                <w:rFonts w:ascii="Tahoma" w:hAnsi="Tahoma" w:cs="Tahoma"/>
                <w:color w:val="FF0000"/>
                <w:sz w:val="18"/>
                <w:szCs w:val="18"/>
                <w:lang w:val="es-BO" w:eastAsia="es-BO"/>
              </w:rPr>
              <w:t xml:space="preserve">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7E0C8C66" w14:textId="77777777" w:rsidR="00FE5742" w:rsidRPr="00FE5742" w:rsidRDefault="00FE5742" w:rsidP="00FE5742">
            <w:pPr>
              <w:jc w:val="both"/>
              <w:rPr>
                <w:rFonts w:ascii="Arial" w:hAnsi="Arial" w:cs="Arial"/>
                <w:sz w:val="18"/>
                <w:szCs w:val="18"/>
                <w:lang w:val="es-BO" w:eastAsia="es-BO"/>
              </w:rPr>
            </w:pPr>
            <w:r w:rsidRPr="00FE5742">
              <w:rPr>
                <w:rFonts w:ascii="Arial" w:hAnsi="Arial" w:cs="Arial"/>
                <w:sz w:val="18"/>
                <w:szCs w:val="18"/>
                <w:lang w:val="es-BO" w:eastAsia="es-BO"/>
              </w:rPr>
              <w:t xml:space="preserve">USD </w:t>
            </w:r>
            <w:r w:rsidRPr="00FE5742">
              <w:rPr>
                <w:rFonts w:ascii="Arial" w:hAnsi="Arial" w:cs="Arial"/>
                <w:sz w:val="18"/>
                <w:szCs w:val="18"/>
                <w:lang w:eastAsia="es-BO"/>
              </w:rPr>
              <w:t xml:space="preserve">224,100,742.91 </w:t>
            </w:r>
          </w:p>
        </w:tc>
      </w:tr>
      <w:tr w:rsidR="00FE5742" w:rsidRPr="00FE5742" w14:paraId="2F894ABD" w14:textId="77777777" w:rsidTr="00FE5742">
        <w:trPr>
          <w:trHeight w:val="54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5CB0DC3"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MUEBLES, ENSERES, ACCESORIOS, HERRAMIENTAS, SISTEMAS DE SEGURIDAD MAQUINARIA Y/O EQUIPOS, INCLUYENDO ASCENSORES Y CUALQUIER OTRO DE ESTA NATURALEZA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69DBC7B5" w14:textId="77777777" w:rsidR="00FE5742" w:rsidRPr="00FE5742" w:rsidRDefault="00FE5742" w:rsidP="00FE5742">
            <w:pPr>
              <w:jc w:val="both"/>
              <w:rPr>
                <w:rFonts w:ascii="Arial" w:hAnsi="Arial" w:cs="Arial"/>
                <w:sz w:val="18"/>
                <w:szCs w:val="18"/>
                <w:lang w:val="es-BO" w:eastAsia="es-BO"/>
              </w:rPr>
            </w:pPr>
            <w:r w:rsidRPr="00FE5742">
              <w:rPr>
                <w:rFonts w:ascii="Arial" w:hAnsi="Arial" w:cs="Arial"/>
                <w:sz w:val="18"/>
                <w:szCs w:val="18"/>
                <w:lang w:val="es-BO" w:eastAsia="es-BO"/>
              </w:rPr>
              <w:t xml:space="preserve">USD </w:t>
            </w:r>
            <w:r w:rsidRPr="00FE5742">
              <w:rPr>
                <w:rFonts w:ascii="Arial" w:hAnsi="Arial" w:cs="Arial"/>
                <w:sz w:val="18"/>
                <w:szCs w:val="18"/>
                <w:lang w:eastAsia="es-BO"/>
              </w:rPr>
              <w:t xml:space="preserve">24,265,357.09 </w:t>
            </w:r>
          </w:p>
        </w:tc>
      </w:tr>
      <w:tr w:rsidR="00FE5742" w:rsidRPr="00FE5742" w14:paraId="392C0332" w14:textId="77777777" w:rsidTr="00FE5742">
        <w:trPr>
          <w:trHeight w:val="54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41050249"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EQUIPO ELECTRÓNICO Y DE COMPUTACIÓN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78358B40" w14:textId="77777777" w:rsidR="00FE5742" w:rsidRPr="00FE5742" w:rsidRDefault="00FE5742" w:rsidP="00FE5742">
            <w:pPr>
              <w:jc w:val="both"/>
              <w:rPr>
                <w:rFonts w:ascii="Arial" w:hAnsi="Arial" w:cs="Arial"/>
                <w:sz w:val="18"/>
                <w:szCs w:val="18"/>
                <w:lang w:val="es-BO" w:eastAsia="es-BO"/>
              </w:rPr>
            </w:pPr>
            <w:r w:rsidRPr="00FE5742">
              <w:rPr>
                <w:rFonts w:ascii="Arial" w:hAnsi="Arial" w:cs="Arial"/>
                <w:sz w:val="18"/>
                <w:szCs w:val="18"/>
                <w:lang w:val="es-BO" w:eastAsia="es-BO"/>
              </w:rPr>
              <w:t xml:space="preserve">USD </w:t>
            </w:r>
            <w:r w:rsidRPr="00FE5742">
              <w:rPr>
                <w:rFonts w:ascii="Arial" w:hAnsi="Arial" w:cs="Arial"/>
                <w:sz w:val="18"/>
                <w:szCs w:val="18"/>
                <w:lang w:eastAsia="es-BO"/>
              </w:rPr>
              <w:t xml:space="preserve"> 21,407,028.99 </w:t>
            </w:r>
          </w:p>
        </w:tc>
      </w:tr>
      <w:tr w:rsidR="00FE5742" w:rsidRPr="00FE5742" w14:paraId="64209B89" w14:textId="77777777" w:rsidTr="00FE5742">
        <w:trPr>
          <w:trHeight w:val="675"/>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68837332" w14:textId="77777777" w:rsidR="00FE5742" w:rsidRPr="00FE5742" w:rsidRDefault="00FE5742" w:rsidP="00FE5742">
            <w:pPr>
              <w:jc w:val="both"/>
              <w:rPr>
                <w:rFonts w:ascii="Tahoma" w:hAnsi="Tahoma" w:cs="Tahoma"/>
                <w:color w:val="FF0000"/>
                <w:sz w:val="18"/>
                <w:szCs w:val="18"/>
                <w:lang w:val="es-BO" w:eastAsia="es-BO"/>
              </w:rPr>
            </w:pPr>
            <w:r w:rsidRPr="00FE5742">
              <w:rPr>
                <w:rFonts w:ascii="Tahoma" w:hAnsi="Tahoma" w:cs="Tahoma"/>
                <w:sz w:val="18"/>
                <w:szCs w:val="18"/>
                <w:lang w:val="es-BO" w:eastAsia="es-BO"/>
              </w:rPr>
              <w:t>EQUIPOS DE TELECOMUNICACIONES, EQUIPOS DE COMUNICACIÓN, EQUIPOS ELÉCTRICOS, ACCESORIOS Y CUALQUIER OTRO DE ESTA NATURALEZA</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15E743CC" w14:textId="77777777" w:rsidR="00FE5742" w:rsidRPr="00FE5742" w:rsidRDefault="00FE5742" w:rsidP="00FE5742">
            <w:pPr>
              <w:jc w:val="both"/>
              <w:rPr>
                <w:rFonts w:ascii="Arial" w:hAnsi="Arial" w:cs="Arial"/>
                <w:sz w:val="18"/>
                <w:szCs w:val="18"/>
                <w:lang w:val="es-BO" w:eastAsia="es-BO"/>
              </w:rPr>
            </w:pPr>
            <w:r w:rsidRPr="00FE5742">
              <w:rPr>
                <w:rFonts w:ascii="Arial" w:hAnsi="Arial" w:cs="Arial"/>
                <w:sz w:val="18"/>
                <w:szCs w:val="18"/>
                <w:lang w:val="es-BO" w:eastAsia="es-BO"/>
              </w:rPr>
              <w:t xml:space="preserve">USD </w:t>
            </w:r>
            <w:r w:rsidRPr="00FE5742">
              <w:rPr>
                <w:rFonts w:ascii="Arial" w:hAnsi="Arial" w:cs="Arial"/>
                <w:sz w:val="18"/>
                <w:szCs w:val="18"/>
                <w:lang w:eastAsia="es-BO"/>
              </w:rPr>
              <w:t xml:space="preserve"> 903,254,423.95 </w:t>
            </w:r>
          </w:p>
        </w:tc>
      </w:tr>
      <w:tr w:rsidR="00FE5742" w:rsidRPr="00FE5742" w14:paraId="2E9B17B1" w14:textId="77777777" w:rsidTr="00FE5742">
        <w:trPr>
          <w:trHeight w:val="39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1FBB9F9"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lastRenderedPageBreak/>
              <w:t xml:space="preserve">DINERO Y/O VALORES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411A722E" w14:textId="77777777" w:rsidR="00FE5742" w:rsidRPr="00FE5742" w:rsidRDefault="00FE5742" w:rsidP="00FE5742">
            <w:pPr>
              <w:jc w:val="both"/>
              <w:rPr>
                <w:rFonts w:ascii="Arial" w:hAnsi="Arial" w:cs="Arial"/>
                <w:sz w:val="18"/>
                <w:szCs w:val="18"/>
                <w:lang w:val="es-BO" w:eastAsia="es-BO"/>
              </w:rPr>
            </w:pPr>
            <w:r w:rsidRPr="00FE5742">
              <w:rPr>
                <w:rFonts w:ascii="Arial" w:hAnsi="Arial" w:cs="Arial"/>
                <w:sz w:val="18"/>
                <w:szCs w:val="18"/>
                <w:lang w:val="es-BO" w:eastAsia="es-BO"/>
              </w:rPr>
              <w:t>USD 200.000,00</w:t>
            </w:r>
          </w:p>
        </w:tc>
      </w:tr>
      <w:tr w:rsidR="00FE5742" w:rsidRPr="00FE5742" w14:paraId="1907B0BC" w14:textId="77777777" w:rsidTr="00FE5742">
        <w:trPr>
          <w:trHeight w:val="795"/>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0EE8B7FF" w14:textId="77777777" w:rsidR="00FE5742" w:rsidRPr="00FE5742" w:rsidRDefault="00FE5742" w:rsidP="00FE5742">
            <w:pPr>
              <w:rPr>
                <w:rFonts w:ascii="Tahoma" w:hAnsi="Tahoma" w:cs="Tahoma"/>
                <w:sz w:val="18"/>
                <w:szCs w:val="18"/>
                <w:highlight w:val="yellow"/>
                <w:lang w:val="es-BO" w:eastAsia="es-BO"/>
              </w:rPr>
            </w:pPr>
            <w:r w:rsidRPr="00FE5742">
              <w:rPr>
                <w:rFonts w:ascii="Tahoma" w:hAnsi="Tahoma" w:cs="Tahoma"/>
                <w:sz w:val="18"/>
                <w:szCs w:val="18"/>
                <w:lang w:val="es-BO" w:eastAsia="es-BO"/>
              </w:rPr>
              <w:t>Utilidad Bruta Anual Estimada</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10E76B2F" w14:textId="77777777" w:rsidR="00FE5742" w:rsidRPr="00FE5742" w:rsidRDefault="00FE5742" w:rsidP="00FE5742">
            <w:pPr>
              <w:jc w:val="both"/>
              <w:rPr>
                <w:rFonts w:ascii="Arial" w:hAnsi="Arial" w:cs="Arial"/>
                <w:sz w:val="18"/>
                <w:szCs w:val="18"/>
                <w:lang w:val="es-BO" w:eastAsia="es-BO"/>
              </w:rPr>
            </w:pPr>
            <w:r w:rsidRPr="00FE5742">
              <w:rPr>
                <w:rFonts w:ascii="Arial" w:hAnsi="Arial" w:cs="Arial"/>
                <w:sz w:val="18"/>
                <w:szCs w:val="18"/>
                <w:lang w:val="es-BO" w:eastAsia="es-BO"/>
              </w:rPr>
              <w:t>USD 43.000.000,00</w:t>
            </w:r>
          </w:p>
        </w:tc>
      </w:tr>
      <w:tr w:rsidR="00FE5742" w:rsidRPr="00FE5742" w14:paraId="09F0AB44" w14:textId="77777777" w:rsidTr="00FE5742">
        <w:trPr>
          <w:trHeight w:val="36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713DAC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DOCUMENTOS MANUSCRITOS, LIBROS DE NEGOCIOS, PLANOS EN GENERAL</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2FBD3D98" w14:textId="77777777" w:rsidR="00FE5742" w:rsidRPr="00FE5742" w:rsidRDefault="00FE5742" w:rsidP="00FE5742">
            <w:pPr>
              <w:jc w:val="both"/>
              <w:rPr>
                <w:rFonts w:ascii="Arial" w:hAnsi="Arial" w:cs="Arial"/>
                <w:sz w:val="18"/>
                <w:szCs w:val="18"/>
                <w:lang w:val="es-BO" w:eastAsia="es-BO"/>
              </w:rPr>
            </w:pPr>
            <w:r w:rsidRPr="00FE5742">
              <w:rPr>
                <w:rFonts w:ascii="Arial" w:hAnsi="Arial" w:cs="Arial"/>
                <w:sz w:val="18"/>
                <w:szCs w:val="18"/>
                <w:lang w:val="es-BO" w:eastAsia="es-BO"/>
              </w:rPr>
              <w:t>USD 100.000,00</w:t>
            </w:r>
          </w:p>
        </w:tc>
      </w:tr>
      <w:tr w:rsidR="00FE5742" w:rsidRPr="00FE5742" w14:paraId="6A354496" w14:textId="77777777" w:rsidTr="00FE5742">
        <w:trPr>
          <w:trHeight w:val="60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70845"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DENTRO DE LA DEFINICIÓN DE BIENES ASEGURADOS Y SOLO A TÍTULO INDICATIVO, TAMBIÉN SE CONSIDERAN COMPRENDIDOS LOS:</w:t>
            </w:r>
          </w:p>
        </w:tc>
      </w:tr>
      <w:tr w:rsidR="00FE5742" w:rsidRPr="00FE5742" w14:paraId="2C614908" w14:textId="77777777" w:rsidTr="00FE5742">
        <w:trPr>
          <w:trHeight w:val="39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189522B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BIENES PROPIEDAD DEL ASEGURADO QUE SE ENCUENTREN EN PROPIEDADES DE TERCEROS.</w:t>
            </w:r>
          </w:p>
        </w:tc>
      </w:tr>
      <w:tr w:rsidR="00FE5742" w:rsidRPr="00FE5742" w14:paraId="229614A3" w14:textId="77777777" w:rsidTr="00FE5742">
        <w:trPr>
          <w:trHeight w:val="39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2B3B722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BIENES DE TERCEROS EN DEPÓSITOS PROPIOS Y/O DE TERCEROS.</w:t>
            </w:r>
          </w:p>
        </w:tc>
      </w:tr>
      <w:tr w:rsidR="00FE5742" w:rsidRPr="00FE5742" w14:paraId="75D71F10" w14:textId="77777777" w:rsidTr="00FE5742">
        <w:trPr>
          <w:trHeight w:val="390"/>
        </w:trPr>
        <w:tc>
          <w:tcPr>
            <w:tcW w:w="0" w:type="auto"/>
            <w:gridSpan w:val="5"/>
            <w:tcBorders>
              <w:top w:val="single" w:sz="4" w:space="0" w:color="auto"/>
              <w:left w:val="single" w:sz="4" w:space="0" w:color="auto"/>
              <w:bottom w:val="single" w:sz="4" w:space="0" w:color="auto"/>
              <w:right w:val="single" w:sz="4" w:space="0" w:color="000000"/>
            </w:tcBorders>
            <w:shd w:val="clear" w:color="000000" w:fill="31869B"/>
            <w:vAlign w:val="center"/>
            <w:hideMark/>
          </w:tcPr>
          <w:p w14:paraId="72A270FA"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VALOR TOTAL ABSOLUTO A RIESGO</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5CD516C3" w14:textId="77777777" w:rsidR="00FE5742" w:rsidRPr="00FE5742" w:rsidRDefault="00FE5742" w:rsidP="00FE5742">
            <w:pPr>
              <w:jc w:val="right"/>
              <w:rPr>
                <w:rFonts w:ascii="Tahoma" w:hAnsi="Tahoma" w:cs="Tahoma"/>
                <w:b/>
                <w:bCs/>
                <w:sz w:val="22"/>
                <w:szCs w:val="22"/>
                <w:lang w:val="es-BO" w:eastAsia="es-BO"/>
              </w:rPr>
            </w:pPr>
            <w:r w:rsidRPr="00FE5742">
              <w:rPr>
                <w:rFonts w:ascii="Tahoma" w:hAnsi="Tahoma" w:cs="Tahoma"/>
                <w:b/>
                <w:bCs/>
                <w:sz w:val="22"/>
                <w:szCs w:val="22"/>
                <w:lang w:val="es-BO" w:eastAsia="es-BO"/>
              </w:rPr>
              <w:t>USD 1.216.327.553,00</w:t>
            </w:r>
          </w:p>
        </w:tc>
      </w:tr>
      <w:tr w:rsidR="00FE5742" w:rsidRPr="00FE5742" w14:paraId="091465AD" w14:textId="77777777" w:rsidTr="00FE5742">
        <w:trPr>
          <w:trHeight w:val="660"/>
        </w:trPr>
        <w:tc>
          <w:tcPr>
            <w:tcW w:w="0" w:type="auto"/>
            <w:gridSpan w:val="5"/>
            <w:tcBorders>
              <w:top w:val="single" w:sz="4" w:space="0" w:color="auto"/>
              <w:left w:val="single" w:sz="4" w:space="0" w:color="auto"/>
              <w:bottom w:val="single" w:sz="4" w:space="0" w:color="auto"/>
              <w:right w:val="single" w:sz="4" w:space="0" w:color="000000"/>
            </w:tcBorders>
            <w:shd w:val="clear" w:color="000000" w:fill="31869B"/>
            <w:vAlign w:val="center"/>
            <w:hideMark/>
          </w:tcPr>
          <w:p w14:paraId="58CF9C0D"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VALOR A PRIMERA PÉRDIDA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FA286A6" w14:textId="77777777" w:rsidR="00FE5742" w:rsidRPr="00FE5742" w:rsidRDefault="00FE5742" w:rsidP="00FE5742">
            <w:pPr>
              <w:jc w:val="right"/>
              <w:rPr>
                <w:rFonts w:ascii="Tahoma" w:hAnsi="Tahoma" w:cs="Tahoma"/>
                <w:b/>
                <w:bCs/>
                <w:sz w:val="22"/>
                <w:szCs w:val="22"/>
                <w:lang w:val="es-BO" w:eastAsia="es-BO"/>
              </w:rPr>
            </w:pPr>
            <w:r w:rsidRPr="00FE5742">
              <w:rPr>
                <w:rFonts w:ascii="Tahoma" w:hAnsi="Tahoma" w:cs="Tahoma"/>
                <w:b/>
                <w:bCs/>
                <w:sz w:val="22"/>
                <w:szCs w:val="22"/>
                <w:lang w:val="es-BO" w:eastAsia="es-BO"/>
              </w:rPr>
              <w:t>USD 63.000.000,00</w:t>
            </w:r>
          </w:p>
        </w:tc>
      </w:tr>
      <w:tr w:rsidR="00FE5742" w:rsidRPr="00FE5742" w14:paraId="3D44FC89" w14:textId="77777777" w:rsidTr="00FE5742">
        <w:trPr>
          <w:trHeight w:val="375"/>
        </w:trPr>
        <w:tc>
          <w:tcPr>
            <w:tcW w:w="9786"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6E8D4961"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COBERTURAS</w:t>
            </w:r>
          </w:p>
        </w:tc>
      </w:tr>
      <w:tr w:rsidR="00FE5742" w:rsidRPr="00FE5742" w14:paraId="744874BA" w14:textId="77777777" w:rsidTr="00FE5742">
        <w:trPr>
          <w:trHeight w:val="570"/>
        </w:trPr>
        <w:tc>
          <w:tcPr>
            <w:tcW w:w="9786"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1A98D5A2"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AMPARO I</w:t>
            </w:r>
            <w:r w:rsidRPr="00FE5742">
              <w:rPr>
                <w:rFonts w:ascii="Tahoma" w:hAnsi="Tahoma" w:cs="Tahoma"/>
                <w:b/>
                <w:bCs/>
                <w:color w:val="FFFFFF"/>
                <w:sz w:val="18"/>
                <w:szCs w:val="18"/>
                <w:lang w:val="es-BO" w:eastAsia="es-BO"/>
              </w:rPr>
              <w:br/>
              <w:t>A PRIMERA PERDIDA</w:t>
            </w:r>
          </w:p>
        </w:tc>
      </w:tr>
      <w:tr w:rsidR="00FE5742" w:rsidRPr="00FE5742" w14:paraId="5CFB7ED6" w14:textId="77777777" w:rsidTr="00FE5742">
        <w:trPr>
          <w:trHeight w:val="27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1AB2EB5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TODO RIESGO DE DAÑOS A LA PROPIEDAD INCLUYENDO PERO NO LIMITANDO A CUBRIR:</w:t>
            </w:r>
          </w:p>
        </w:tc>
      </w:tr>
      <w:tr w:rsidR="00FE5742" w:rsidRPr="00FE5742" w14:paraId="71391B41" w14:textId="77777777" w:rsidTr="00FE5742">
        <w:trPr>
          <w:trHeight w:val="390"/>
        </w:trPr>
        <w:tc>
          <w:tcPr>
            <w:tcW w:w="0" w:type="auto"/>
            <w:gridSpan w:val="5"/>
            <w:tcBorders>
              <w:top w:val="single" w:sz="4" w:space="0" w:color="auto"/>
              <w:left w:val="single" w:sz="4" w:space="0" w:color="auto"/>
              <w:bottom w:val="single" w:sz="4" w:space="0" w:color="auto"/>
              <w:right w:val="nil"/>
            </w:tcBorders>
            <w:shd w:val="clear" w:color="auto" w:fill="auto"/>
            <w:vAlign w:val="center"/>
            <w:hideMark/>
          </w:tcPr>
          <w:p w14:paraId="373DB8D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TERREMOTO, TEMBLOR, MOVIMIENTOS SÍSMICOS CUALQUIERA SEA EL GRADO</w:t>
            </w:r>
          </w:p>
        </w:tc>
        <w:tc>
          <w:tcPr>
            <w:tcW w:w="22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5E94641" w14:textId="77777777" w:rsidR="00FE5742" w:rsidRPr="00FE5742" w:rsidRDefault="00FE5742" w:rsidP="00FE5742">
            <w:pPr>
              <w:jc w:val="right"/>
              <w:rPr>
                <w:rFonts w:ascii="Tahoma" w:hAnsi="Tahoma" w:cs="Tahoma"/>
                <w:sz w:val="18"/>
                <w:szCs w:val="18"/>
                <w:lang w:val="es-BO" w:eastAsia="es-BO"/>
              </w:rPr>
            </w:pPr>
            <w:r w:rsidRPr="00FE5742">
              <w:rPr>
                <w:rFonts w:ascii="Tahoma" w:hAnsi="Tahoma" w:cs="Tahoma"/>
                <w:sz w:val="18"/>
                <w:szCs w:val="18"/>
                <w:lang w:val="es-BO" w:eastAsia="es-BO"/>
              </w:rPr>
              <w:t>VALOR A PRIMERA PÉRDIDA</w:t>
            </w:r>
          </w:p>
        </w:tc>
      </w:tr>
      <w:tr w:rsidR="00FE5742" w:rsidRPr="00FE5742" w14:paraId="46EB01BE" w14:textId="77777777" w:rsidTr="00FE5742">
        <w:trPr>
          <w:trHeight w:val="225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36D77F2E"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RIESGOS DE LA NATURALEZA EN GENERAL, CUALQUIERA SEA LA INTENSIDAD O FRECUENCIA, RAYO DIRECTO, DESLIZAMIENTOS, HUNDIMIENTOS, DERRUMBES,  AGRIETAMIENTOS, ASENTAMIENTOS Y/O CORRIMIENTOS DE SUELOS, ANEGACIÓN, LODOS, DESPRENDIMIENTO DE TIERRAS, DESPLAZAMIENTOS,  DESPLOME, ELEVACIONES, EXPANSIONES, COLAPSO Y/O DERRUMBE DE OBRAS CIVILES Y/O ESTRUCTURAS Y/O TECHOS, RAJADURAS DE TECHOS Y/O PAREDES, CORRIENTES SUBTERRÁNEAS, SIFONAMIENTOS, RIADAS, CAÍDA DE ÁRBOLES, ROCAS Y CUALQUIER OTRO DE ÉSTA NATURALEZA, DAÑOS POR GRANIZO, HELADA, NEVADA, Y/O TEMPESTAD, TORMENTA, LLUVIA E INUNDACIÓN DAÑOS POR VIENTOS, VENTARRONES Y/O VIENTOS HURACANADOS, CUALQUIERA SEA SU DENOMINACIÓN E INTENSIDAD Y DURACIÓN</w:t>
            </w:r>
            <w:r w:rsidRPr="00FE5742">
              <w:rPr>
                <w:rFonts w:ascii="Tahoma" w:hAnsi="Tahoma" w:cs="Tahoma"/>
                <w:sz w:val="18"/>
                <w:szCs w:val="18"/>
                <w:lang w:val="es-BO" w:eastAsia="es-BO"/>
              </w:rPr>
              <w:br/>
              <w:t>RAJADURAS DE TECHOS Y/O PAREDES</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436D737" w14:textId="77777777" w:rsidR="00FE5742" w:rsidRPr="00FE5742" w:rsidRDefault="00FE5742" w:rsidP="00FE5742">
            <w:pPr>
              <w:jc w:val="right"/>
              <w:rPr>
                <w:rFonts w:ascii="Tahoma" w:hAnsi="Tahoma" w:cs="Tahoma"/>
                <w:sz w:val="18"/>
                <w:szCs w:val="18"/>
                <w:lang w:val="es-BO" w:eastAsia="es-BO"/>
              </w:rPr>
            </w:pPr>
            <w:r w:rsidRPr="00FE5742">
              <w:rPr>
                <w:rFonts w:ascii="Tahoma" w:hAnsi="Tahoma" w:cs="Tahoma"/>
                <w:sz w:val="18"/>
                <w:szCs w:val="18"/>
                <w:lang w:val="es-BO" w:eastAsia="es-BO"/>
              </w:rPr>
              <w:t>VALOR A PRIMERA PÉRDIDA</w:t>
            </w:r>
          </w:p>
        </w:tc>
      </w:tr>
      <w:tr w:rsidR="00FE5742" w:rsidRPr="00FE5742" w14:paraId="434E14E4" w14:textId="77777777" w:rsidTr="00FE5742">
        <w:trPr>
          <w:trHeight w:val="15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40AEA8AB"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RIESGOS POLÍTICOS EN GENERAL INCLUYENDO PERO NO LIMITANDO A:  TERRORISMO, VANDALISMO, MOTINES, HUELGAS, CONMOCIÓN CIVIL, DAÑOS MALICIOSOS, SABOTAJE, SAQUEO, ASONADA,  TUMULTOS POPULARES, PILLAJE Y CUALQUIER OTRO TIPO DE DISTURBIO SOCIAL Y/O POLÍTICO INCLUYENDO ROBO Y/O ASALTO Y/O ATRACO, INCENDIO Y CUALQUIER OTRO TIPO DE SINIESTRO OCASIONADO POR ESTOS ACTOS DE MANERA DIRECTA Y/O INDIRECTA.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07898F60" w14:textId="77777777" w:rsidR="00FE5742" w:rsidRPr="00FE5742" w:rsidRDefault="00FE5742" w:rsidP="00FE5742">
            <w:pPr>
              <w:jc w:val="right"/>
              <w:rPr>
                <w:rFonts w:ascii="Tahoma" w:hAnsi="Tahoma" w:cs="Tahoma"/>
                <w:sz w:val="18"/>
                <w:szCs w:val="18"/>
                <w:lang w:val="es-BO" w:eastAsia="es-BO"/>
              </w:rPr>
            </w:pPr>
            <w:r w:rsidRPr="00FE5742">
              <w:rPr>
                <w:rFonts w:ascii="Tahoma" w:hAnsi="Tahoma" w:cs="Tahoma"/>
                <w:sz w:val="18"/>
                <w:szCs w:val="18"/>
                <w:lang w:val="es-BO" w:eastAsia="es-BO"/>
              </w:rPr>
              <w:t xml:space="preserve"> USD 15.000.000,00</w:t>
            </w:r>
          </w:p>
        </w:tc>
      </w:tr>
      <w:tr w:rsidR="00FE5742" w:rsidRPr="00FE5742" w14:paraId="0717F996" w14:textId="77777777" w:rsidTr="00FE5742">
        <w:trPr>
          <w:trHeight w:val="390"/>
        </w:trPr>
        <w:tc>
          <w:tcPr>
            <w:tcW w:w="0" w:type="auto"/>
            <w:gridSpan w:val="5"/>
            <w:tcBorders>
              <w:top w:val="single" w:sz="4" w:space="0" w:color="auto"/>
              <w:left w:val="single" w:sz="4" w:space="0" w:color="auto"/>
              <w:bottom w:val="single" w:sz="4" w:space="0" w:color="auto"/>
              <w:right w:val="nil"/>
            </w:tcBorders>
            <w:shd w:val="clear" w:color="auto" w:fill="auto"/>
            <w:vAlign w:val="center"/>
            <w:hideMark/>
          </w:tcPr>
          <w:p w14:paraId="25843F74"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IMPACTO DE AERONAVES, ARTEFACTOS AÉREOS U OBJETOS QUE CAIGAN DE ELLAS </w:t>
            </w:r>
          </w:p>
        </w:tc>
        <w:tc>
          <w:tcPr>
            <w:tcW w:w="22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D8309B3" w14:textId="77777777" w:rsidR="00FE5742" w:rsidRPr="00FE5742" w:rsidRDefault="00FE5742" w:rsidP="00FE5742">
            <w:pPr>
              <w:jc w:val="right"/>
              <w:rPr>
                <w:rFonts w:ascii="Tahoma" w:hAnsi="Tahoma" w:cs="Tahoma"/>
                <w:sz w:val="18"/>
                <w:szCs w:val="18"/>
                <w:lang w:val="es-BO" w:eastAsia="es-BO"/>
              </w:rPr>
            </w:pPr>
            <w:r w:rsidRPr="00FE5742">
              <w:rPr>
                <w:rFonts w:ascii="Tahoma" w:hAnsi="Tahoma" w:cs="Tahoma"/>
                <w:sz w:val="18"/>
                <w:szCs w:val="18"/>
                <w:lang w:val="es-BO" w:eastAsia="es-BO"/>
              </w:rPr>
              <w:t>VALOR A PRIMERA PÉRDIDA</w:t>
            </w:r>
          </w:p>
        </w:tc>
      </w:tr>
      <w:tr w:rsidR="00FE5742" w:rsidRPr="00FE5742" w14:paraId="4448A9D2" w14:textId="77777777" w:rsidTr="00FE5742">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DCEB60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IMPACTO DE VEHÍCULOS AJENOS, INCLUYENDO PROPIOS Y/O A CARGO DEL ASEGURADO</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3E28F4EB" w14:textId="77777777" w:rsidR="00FE5742" w:rsidRPr="00FE5742" w:rsidRDefault="00FE5742" w:rsidP="00FE5742">
            <w:pPr>
              <w:jc w:val="right"/>
              <w:rPr>
                <w:rFonts w:ascii="Tahoma" w:hAnsi="Tahoma" w:cs="Tahoma"/>
                <w:sz w:val="18"/>
                <w:szCs w:val="18"/>
                <w:lang w:val="es-BO" w:eastAsia="es-BO"/>
              </w:rPr>
            </w:pPr>
            <w:r w:rsidRPr="00FE5742">
              <w:rPr>
                <w:rFonts w:ascii="Tahoma" w:hAnsi="Tahoma" w:cs="Tahoma"/>
                <w:sz w:val="18"/>
                <w:szCs w:val="18"/>
                <w:lang w:val="es-BO" w:eastAsia="es-BO"/>
              </w:rPr>
              <w:t>USD 100.000,00</w:t>
            </w:r>
          </w:p>
        </w:tc>
      </w:tr>
      <w:tr w:rsidR="00FE5742" w:rsidRPr="00FE5742" w14:paraId="675D56D5" w14:textId="77777777" w:rsidTr="00FE5742">
        <w:trPr>
          <w:trHeight w:val="375"/>
        </w:trPr>
        <w:tc>
          <w:tcPr>
            <w:tcW w:w="0" w:type="auto"/>
            <w:gridSpan w:val="5"/>
            <w:tcBorders>
              <w:top w:val="single" w:sz="4" w:space="0" w:color="auto"/>
              <w:left w:val="single" w:sz="4" w:space="0" w:color="auto"/>
              <w:bottom w:val="single" w:sz="4" w:space="0" w:color="auto"/>
              <w:right w:val="nil"/>
            </w:tcBorders>
            <w:shd w:val="clear" w:color="auto" w:fill="auto"/>
            <w:vAlign w:val="center"/>
            <w:hideMark/>
          </w:tcPr>
          <w:p w14:paraId="32A7BDF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DAÑOS POR HUMO Y HOLLÍN</w:t>
            </w:r>
          </w:p>
        </w:tc>
        <w:tc>
          <w:tcPr>
            <w:tcW w:w="22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82ED2E4" w14:textId="77777777" w:rsidR="00FE5742" w:rsidRPr="00FE5742" w:rsidRDefault="00FE5742" w:rsidP="00FE5742">
            <w:pPr>
              <w:jc w:val="right"/>
              <w:rPr>
                <w:rFonts w:ascii="Tahoma" w:hAnsi="Tahoma" w:cs="Tahoma"/>
                <w:sz w:val="18"/>
                <w:szCs w:val="18"/>
                <w:lang w:val="es-BO" w:eastAsia="es-BO"/>
              </w:rPr>
            </w:pPr>
            <w:r w:rsidRPr="00FE5742">
              <w:rPr>
                <w:rFonts w:ascii="Tahoma" w:hAnsi="Tahoma" w:cs="Tahoma"/>
                <w:sz w:val="18"/>
                <w:szCs w:val="18"/>
                <w:lang w:val="es-BO" w:eastAsia="es-BO"/>
              </w:rPr>
              <w:t>USD 500.000,00</w:t>
            </w:r>
          </w:p>
        </w:tc>
      </w:tr>
      <w:tr w:rsidR="00FE5742" w:rsidRPr="00FE5742" w14:paraId="02E4830C" w14:textId="77777777" w:rsidTr="00FE5742">
        <w:trPr>
          <w:trHeight w:val="375"/>
        </w:trPr>
        <w:tc>
          <w:tcPr>
            <w:tcW w:w="0" w:type="auto"/>
            <w:gridSpan w:val="5"/>
            <w:tcBorders>
              <w:top w:val="single" w:sz="4" w:space="0" w:color="auto"/>
              <w:left w:val="single" w:sz="4" w:space="0" w:color="auto"/>
              <w:bottom w:val="single" w:sz="4" w:space="0" w:color="auto"/>
              <w:right w:val="nil"/>
            </w:tcBorders>
            <w:shd w:val="clear" w:color="auto" w:fill="auto"/>
            <w:vAlign w:val="center"/>
            <w:hideMark/>
          </w:tcPr>
          <w:p w14:paraId="02D919B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DAÑOS POR AGUA (INCLUYENDO GRIFERÍA Y TANQUES)</w:t>
            </w:r>
          </w:p>
        </w:tc>
        <w:tc>
          <w:tcPr>
            <w:tcW w:w="22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DBBA637" w14:textId="77777777" w:rsidR="00FE5742" w:rsidRPr="00FE5742" w:rsidRDefault="00FE5742" w:rsidP="00FE5742">
            <w:pPr>
              <w:jc w:val="right"/>
              <w:rPr>
                <w:rFonts w:ascii="Tahoma" w:hAnsi="Tahoma" w:cs="Tahoma"/>
                <w:sz w:val="18"/>
                <w:szCs w:val="18"/>
                <w:lang w:val="es-BO" w:eastAsia="es-BO"/>
              </w:rPr>
            </w:pPr>
            <w:r w:rsidRPr="00FE5742">
              <w:rPr>
                <w:rFonts w:ascii="Tahoma" w:hAnsi="Tahoma" w:cs="Tahoma"/>
                <w:sz w:val="18"/>
                <w:szCs w:val="18"/>
                <w:lang w:val="es-BO" w:eastAsia="es-BO"/>
              </w:rPr>
              <w:t>USD 500.000,00</w:t>
            </w:r>
          </w:p>
        </w:tc>
      </w:tr>
      <w:tr w:rsidR="00FE5742" w:rsidRPr="00FE5742" w14:paraId="5CF88B37" w14:textId="77777777" w:rsidTr="00FE5742">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3841F8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ROBO Y/O ASALTO Y/O ATRACO CON VIOLENCIA AL CONTENIDO</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4EBA526A" w14:textId="77777777" w:rsidR="00FE5742" w:rsidRPr="00FE5742" w:rsidRDefault="00FE5742" w:rsidP="00FE5742">
            <w:pPr>
              <w:jc w:val="right"/>
              <w:rPr>
                <w:rFonts w:ascii="Tahoma" w:hAnsi="Tahoma" w:cs="Tahoma"/>
                <w:sz w:val="18"/>
                <w:szCs w:val="18"/>
                <w:lang w:val="es-BO" w:eastAsia="es-BO"/>
              </w:rPr>
            </w:pPr>
            <w:r w:rsidRPr="00FE5742">
              <w:rPr>
                <w:rFonts w:ascii="Tahoma" w:hAnsi="Tahoma" w:cs="Tahoma"/>
                <w:sz w:val="18"/>
                <w:szCs w:val="18"/>
                <w:lang w:val="es-BO" w:eastAsia="es-BO"/>
              </w:rPr>
              <w:t>USD 200.000,00</w:t>
            </w:r>
          </w:p>
        </w:tc>
      </w:tr>
      <w:tr w:rsidR="00FE5742" w:rsidRPr="00FE5742" w14:paraId="0DB8C086" w14:textId="77777777" w:rsidTr="00FE5742">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601AD9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HURTO  Y/O RATERÍA (INCLUYENDO EQUIPOS MÓVILES Y PORTÁTILES)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496DA0A5" w14:textId="77777777" w:rsidR="00FE5742" w:rsidRPr="00FE5742" w:rsidRDefault="00FE5742" w:rsidP="00FE5742">
            <w:pPr>
              <w:jc w:val="right"/>
              <w:rPr>
                <w:rFonts w:ascii="Tahoma" w:hAnsi="Tahoma" w:cs="Tahoma"/>
                <w:sz w:val="18"/>
                <w:szCs w:val="18"/>
                <w:lang w:val="es-BO" w:eastAsia="es-BO"/>
              </w:rPr>
            </w:pPr>
            <w:r w:rsidRPr="00FE5742">
              <w:rPr>
                <w:rFonts w:ascii="Tahoma" w:hAnsi="Tahoma" w:cs="Tahoma"/>
                <w:sz w:val="18"/>
                <w:szCs w:val="18"/>
                <w:lang w:val="es-BO" w:eastAsia="es-BO"/>
              </w:rPr>
              <w:t>USD 100.000,00</w:t>
            </w:r>
          </w:p>
        </w:tc>
      </w:tr>
      <w:tr w:rsidR="00FE5742" w:rsidRPr="00FE5742" w14:paraId="25C240FB" w14:textId="77777777" w:rsidTr="00FE5742">
        <w:trPr>
          <w:trHeight w:val="91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3BE7B5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 xml:space="preserve">ROTURA DE VIDRIOS Y/O CRISTALES (INCLUYENDO VIDRIOS EXTERIORES E INTERIORES) DOMOS, TRAGALUCES, CLARABOYAS, ACRÍLICOS Y/O BLINDEX Y/O ADORNOS DE ILUMINACIÓN,  VIDRIOS DE ESCRITORIOS, PUERTAS, VENTANAS, MAMPARAS, ESPEJOS, INCLUYENDO ROTURAS DE  CUALQUIER NATURALEZA.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3D8EAE51" w14:textId="77777777" w:rsidR="00FE5742" w:rsidRPr="00FE5742" w:rsidRDefault="00FE5742" w:rsidP="00FE5742">
            <w:pPr>
              <w:jc w:val="right"/>
              <w:rPr>
                <w:rFonts w:ascii="Tahoma" w:hAnsi="Tahoma" w:cs="Tahoma"/>
                <w:sz w:val="18"/>
                <w:szCs w:val="18"/>
                <w:lang w:val="es-BO" w:eastAsia="es-BO"/>
              </w:rPr>
            </w:pPr>
            <w:r w:rsidRPr="00FE5742">
              <w:rPr>
                <w:rFonts w:ascii="Tahoma" w:hAnsi="Tahoma" w:cs="Tahoma"/>
                <w:sz w:val="18"/>
                <w:szCs w:val="18"/>
                <w:lang w:val="es-BO" w:eastAsia="es-BO"/>
              </w:rPr>
              <w:t>USD 100.000,00</w:t>
            </w:r>
          </w:p>
        </w:tc>
      </w:tr>
      <w:tr w:rsidR="00FE5742" w:rsidRPr="00FE5742" w14:paraId="179EB10A" w14:textId="77777777" w:rsidTr="00FE5742">
        <w:trPr>
          <w:trHeight w:val="67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84391B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ROTURA DE POSTES, LETREROS Y/O GIGANTOGRAFÍAS Y/O BANNERS Y SUS ESTRUCTURAS EN VÍA PÚBLICA Y/O EN INTERIOR DE LOS PREDIOS ASEGURADOS</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339B342" w14:textId="77777777" w:rsidR="00FE5742" w:rsidRPr="00FE5742" w:rsidRDefault="00FE5742" w:rsidP="00FE5742">
            <w:pPr>
              <w:jc w:val="right"/>
              <w:rPr>
                <w:rFonts w:ascii="Tahoma" w:hAnsi="Tahoma" w:cs="Tahoma"/>
                <w:sz w:val="18"/>
                <w:szCs w:val="18"/>
                <w:lang w:val="es-BO" w:eastAsia="es-BO"/>
              </w:rPr>
            </w:pPr>
            <w:r w:rsidRPr="00FE5742">
              <w:rPr>
                <w:rFonts w:ascii="Tahoma" w:hAnsi="Tahoma" w:cs="Tahoma"/>
                <w:sz w:val="18"/>
                <w:szCs w:val="18"/>
                <w:lang w:val="es-BO" w:eastAsia="es-BO"/>
              </w:rPr>
              <w:t>USD 100.000,00</w:t>
            </w:r>
          </w:p>
        </w:tc>
      </w:tr>
      <w:tr w:rsidR="00FE5742" w:rsidRPr="00FE5742" w14:paraId="739AA626" w14:textId="77777777" w:rsidTr="00FE5742">
        <w:trPr>
          <w:trHeight w:val="36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DFA79B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DAÑOS A CHAPAS Y CANDADOS Y/O SISTEMAS DE SEGURIDAD</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D1D2ED6" w14:textId="77777777" w:rsidR="00FE5742" w:rsidRPr="00FE5742" w:rsidRDefault="00FE5742" w:rsidP="00FE5742">
            <w:pPr>
              <w:jc w:val="right"/>
              <w:rPr>
                <w:rFonts w:ascii="Tahoma" w:hAnsi="Tahoma" w:cs="Tahoma"/>
                <w:sz w:val="18"/>
                <w:szCs w:val="18"/>
                <w:lang w:val="es-BO" w:eastAsia="es-BO"/>
              </w:rPr>
            </w:pPr>
            <w:r w:rsidRPr="00FE5742">
              <w:rPr>
                <w:rFonts w:ascii="Tahoma" w:hAnsi="Tahoma" w:cs="Tahoma"/>
                <w:sz w:val="18"/>
                <w:szCs w:val="18"/>
                <w:lang w:val="es-BO" w:eastAsia="es-BO"/>
              </w:rPr>
              <w:t>USD 50.000,00</w:t>
            </w:r>
          </w:p>
        </w:tc>
      </w:tr>
      <w:tr w:rsidR="00FE5742" w:rsidRPr="00FE5742" w14:paraId="596FC7C0" w14:textId="77777777" w:rsidTr="00FE5742">
        <w:trPr>
          <w:trHeight w:val="36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EE4FAE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EXPLOSIÓN Y/O IMPLOSIÓN (FÍSICA Y/O QUÍMICA) DE TANQUES DE COMBUSTIBLE GAS Y/O DIESEL</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17AA746" w14:textId="77777777" w:rsidR="00FE5742" w:rsidRPr="00FE5742" w:rsidRDefault="00FE5742" w:rsidP="00FE5742">
            <w:pPr>
              <w:jc w:val="right"/>
              <w:rPr>
                <w:rFonts w:ascii="Tahoma" w:hAnsi="Tahoma" w:cs="Tahoma"/>
                <w:sz w:val="18"/>
                <w:szCs w:val="18"/>
                <w:lang w:val="es-BO" w:eastAsia="es-BO"/>
              </w:rPr>
            </w:pPr>
            <w:r w:rsidRPr="00FE5742">
              <w:rPr>
                <w:rFonts w:ascii="Tahoma" w:hAnsi="Tahoma" w:cs="Tahoma"/>
                <w:sz w:val="18"/>
                <w:szCs w:val="18"/>
                <w:lang w:val="es-BO" w:eastAsia="es-BO"/>
              </w:rPr>
              <w:t>USD 5.000.000,00</w:t>
            </w:r>
          </w:p>
        </w:tc>
      </w:tr>
      <w:tr w:rsidR="00FE5742" w:rsidRPr="00FE5742" w14:paraId="48342A1E" w14:textId="77777777" w:rsidTr="00FE5742">
        <w:trPr>
          <w:trHeight w:val="36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tcPr>
          <w:p w14:paraId="304EE7B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DAÑOS Y/O PERDIDAS EN LAS LÍNEAS Y REDES EXTERNAS (FUERA DE LOS PREDIOS DEL ASEGURADO), COMO LÍMITE CONBINADO PARA DAÑOS MATERIALES Y PÉRDIDA DE BENEFICIOS.</w:t>
            </w:r>
          </w:p>
        </w:tc>
        <w:tc>
          <w:tcPr>
            <w:tcW w:w="2280" w:type="dxa"/>
            <w:gridSpan w:val="3"/>
            <w:tcBorders>
              <w:top w:val="single" w:sz="4" w:space="0" w:color="auto"/>
              <w:left w:val="nil"/>
              <w:bottom w:val="single" w:sz="4" w:space="0" w:color="auto"/>
              <w:right w:val="single" w:sz="4" w:space="0" w:color="auto"/>
            </w:tcBorders>
            <w:shd w:val="clear" w:color="auto" w:fill="auto"/>
            <w:vAlign w:val="center"/>
          </w:tcPr>
          <w:p w14:paraId="5E1D44E7" w14:textId="77777777" w:rsidR="00FE5742" w:rsidRPr="00FE5742" w:rsidRDefault="00FE5742" w:rsidP="00FE5742">
            <w:pPr>
              <w:jc w:val="right"/>
              <w:rPr>
                <w:rFonts w:ascii="Tahoma" w:hAnsi="Tahoma" w:cs="Tahoma"/>
                <w:sz w:val="18"/>
                <w:szCs w:val="18"/>
                <w:lang w:val="es-BO" w:eastAsia="es-BO"/>
              </w:rPr>
            </w:pPr>
            <w:r w:rsidRPr="00FE5742">
              <w:rPr>
                <w:rFonts w:ascii="Tahoma" w:hAnsi="Tahoma" w:cs="Tahoma"/>
                <w:sz w:val="18"/>
                <w:szCs w:val="18"/>
                <w:lang w:val="es-BO" w:eastAsia="es-BO"/>
              </w:rPr>
              <w:t>USD 2.000.000,00</w:t>
            </w:r>
          </w:p>
          <w:p w14:paraId="23E94CCD" w14:textId="77777777" w:rsidR="00FE5742" w:rsidRPr="00FE5742" w:rsidRDefault="00FE5742" w:rsidP="00FE5742">
            <w:pPr>
              <w:jc w:val="right"/>
              <w:rPr>
                <w:rFonts w:ascii="Tahoma" w:hAnsi="Tahoma" w:cs="Tahoma"/>
                <w:sz w:val="18"/>
                <w:szCs w:val="18"/>
                <w:lang w:val="es-BO" w:eastAsia="es-BO"/>
              </w:rPr>
            </w:pPr>
          </w:p>
        </w:tc>
      </w:tr>
      <w:tr w:rsidR="00FE5742" w:rsidRPr="00FE5742" w14:paraId="0B46CFD0" w14:textId="77777777" w:rsidTr="00FE5742">
        <w:trPr>
          <w:trHeight w:val="570"/>
        </w:trPr>
        <w:tc>
          <w:tcPr>
            <w:tcW w:w="9786"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14408BF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xml:space="preserve">AMPARO II </w:t>
            </w:r>
            <w:r w:rsidRPr="00FE5742">
              <w:rPr>
                <w:rFonts w:ascii="Tahoma" w:hAnsi="Tahoma" w:cs="Tahoma"/>
                <w:b/>
                <w:bCs/>
                <w:color w:val="FFFFFF"/>
                <w:sz w:val="18"/>
                <w:szCs w:val="18"/>
                <w:lang w:val="es-BO" w:eastAsia="es-BO"/>
              </w:rPr>
              <w:br/>
              <w:t>TODO RIESGO DE EQUIPO ELECTRÓNICO</w:t>
            </w:r>
          </w:p>
        </w:tc>
      </w:tr>
      <w:tr w:rsidR="00FE5742" w:rsidRPr="00FE5742" w14:paraId="1061315A" w14:textId="77777777" w:rsidTr="00FE5742">
        <w:trPr>
          <w:trHeight w:val="78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369F17C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TODO RIESGO DE EQUIPO ELECTRÓNICO, NO LIMITANDO A CUBRIR DAÑOS FÍSICOS A LOS EQUIPOS, SUS INSTALACIONES, PERIFÉRICOS, REINSERCIÓN DE DATOS Y EL ALQUILER DE EQUIPOS SIMILARES EN CASO QUE EL ALCANCE DE LOS DAÑOS ASÍ LO REQUIERA:</w:t>
            </w:r>
          </w:p>
        </w:tc>
      </w:tr>
      <w:tr w:rsidR="00FE5742" w:rsidRPr="00FE5742" w14:paraId="6D14D659" w14:textId="77777777" w:rsidTr="00FE5742">
        <w:trPr>
          <w:trHeight w:val="465"/>
        </w:trPr>
        <w:tc>
          <w:tcPr>
            <w:tcW w:w="0" w:type="auto"/>
            <w:gridSpan w:val="5"/>
            <w:tcBorders>
              <w:top w:val="single" w:sz="4" w:space="0" w:color="auto"/>
              <w:left w:val="single" w:sz="4" w:space="0" w:color="auto"/>
              <w:bottom w:val="nil"/>
              <w:right w:val="single" w:sz="4" w:space="0" w:color="auto"/>
            </w:tcBorders>
            <w:shd w:val="clear" w:color="auto" w:fill="auto"/>
            <w:vAlign w:val="center"/>
            <w:hideMark/>
          </w:tcPr>
          <w:p w14:paraId="7BAEF24E"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SECCIÓN I: DAÑOS MATERIALES, INCLUYENDO LOS DAÑOS A  INSTALACIONES Y PERIFÉRICOS INCLUYENDO:</w:t>
            </w:r>
          </w:p>
        </w:tc>
        <w:tc>
          <w:tcPr>
            <w:tcW w:w="2280" w:type="dxa"/>
            <w:gridSpan w:val="3"/>
            <w:tcBorders>
              <w:top w:val="single" w:sz="4" w:space="0" w:color="auto"/>
              <w:left w:val="nil"/>
              <w:bottom w:val="nil"/>
              <w:right w:val="single" w:sz="4" w:space="0" w:color="auto"/>
            </w:tcBorders>
            <w:shd w:val="clear" w:color="auto" w:fill="auto"/>
            <w:vAlign w:val="center"/>
            <w:hideMark/>
          </w:tcPr>
          <w:p w14:paraId="0192856A" w14:textId="77777777" w:rsidR="00FE5742" w:rsidRPr="00FE5742" w:rsidRDefault="00FE5742" w:rsidP="00FE5742">
            <w:pPr>
              <w:jc w:val="right"/>
              <w:rPr>
                <w:rFonts w:ascii="Tahoma" w:hAnsi="Tahoma" w:cs="Tahoma"/>
                <w:sz w:val="18"/>
                <w:szCs w:val="18"/>
                <w:lang w:val="es-BO" w:eastAsia="es-BO"/>
              </w:rPr>
            </w:pPr>
            <w:r w:rsidRPr="00FE5742">
              <w:rPr>
                <w:rFonts w:ascii="Tahoma" w:hAnsi="Tahoma" w:cs="Tahoma"/>
                <w:sz w:val="18"/>
                <w:szCs w:val="18"/>
                <w:lang w:val="es-BO" w:eastAsia="es-BO"/>
              </w:rPr>
              <w:t>USD 5.000.000,00</w:t>
            </w:r>
          </w:p>
        </w:tc>
      </w:tr>
      <w:tr w:rsidR="00FE5742" w:rsidRPr="00FE5742" w14:paraId="0ABA2C8C" w14:textId="77777777" w:rsidTr="00FE5742">
        <w:trPr>
          <w:trHeight w:val="69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36FFFE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MAL MANEJO, IGNORANCIA, DESCUIDO, IMPERIA, ACTOS MAL INTENCIONADOS, DOLO, NEGLIGENCIA O MALEVOLENCIA POR PARTE DE EMPLEADOS O DE TERCEROS Y/O MALEVOLENCIA POR PARTE DE EMPLEADOS O DE TERCEROS Y/O DE CONTRATISTAS</w:t>
            </w:r>
          </w:p>
        </w:tc>
      </w:tr>
      <w:tr w:rsidR="00FE5742" w:rsidRPr="00FE5742" w14:paraId="2BB535AE"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34BBD9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DEFECTOS O DESPERFECTOS EN DISEÑO O MATERIAL</w:t>
            </w:r>
          </w:p>
        </w:tc>
      </w:tr>
      <w:tr w:rsidR="00FE5742" w:rsidRPr="00FE5742" w14:paraId="60394364"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1D9164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CORTO CIRCUITO, EXCESO DE VOLTAJE, INDUCCIÓN </w:t>
            </w:r>
          </w:p>
        </w:tc>
      </w:tr>
      <w:tr w:rsidR="00FE5742" w:rsidRPr="00FE5742" w14:paraId="669CF993"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0FDB2EB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QUEMADURAS Y CARBONIZACIÓN</w:t>
            </w:r>
          </w:p>
        </w:tc>
      </w:tr>
      <w:tr w:rsidR="00FE5742" w:rsidRPr="00FE5742" w14:paraId="647249B2"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F1F725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CUALQUIER INFLUENCIA DE AGUA Y HUMEDAD, ASÍ COMO LA CORROSIÓN RESULTANTE </w:t>
            </w:r>
          </w:p>
        </w:tc>
      </w:tr>
      <w:tr w:rsidR="00FE5742" w:rsidRPr="00FE5742" w14:paraId="0F0DD6DA"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F82268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CAÍDA DE CABEZALES</w:t>
            </w:r>
          </w:p>
        </w:tc>
      </w:tr>
      <w:tr w:rsidR="00FE5742" w:rsidRPr="00FE5742" w14:paraId="6AA45651"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0F824B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DAÑOS POR LA PRESENCIA DE VIRUS INFORMÁTICO</w:t>
            </w:r>
          </w:p>
        </w:tc>
      </w:tr>
      <w:tr w:rsidR="00FE5742" w:rsidRPr="00FE5742" w14:paraId="6415B0A7" w14:textId="77777777" w:rsidTr="00FE5742">
        <w:trPr>
          <w:trHeight w:val="60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D904E3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CORTOCIRCUITO, SOBRE TENSIÓN, ARCOS VOLTAICOS, EXCESO DE VOLTAJE E INDUCCIÓN, CORRIENTE Y/O ENERGÍA ELÉCTRICA, PERTURBACIONES POR CAMPOS MAGNÉTICOS, AISLAMIENTOS INSUFICIENTES, SOBRE TENSIONES CAUSADAS POR RAYOS, TOSTACIÓN DE AISLAMIENTOS.</w:t>
            </w:r>
          </w:p>
        </w:tc>
      </w:tr>
      <w:tr w:rsidR="00FE5742" w:rsidRPr="00FE5742" w14:paraId="03C2C73B"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F26EF9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FALLAS Y/O DESPERFECTOS EN MEDIDAS DE PREVENCIÓN Y SEGURIDAD Y PREVENCIÓN</w:t>
            </w:r>
          </w:p>
        </w:tc>
      </w:tr>
      <w:tr w:rsidR="00FE5742" w:rsidRPr="00FE5742" w14:paraId="60B0E249"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261E59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TODO RIESGO DE MONTAJE Y DESMONTAJE, HASTA USD. 1.000.000,00</w:t>
            </w:r>
          </w:p>
        </w:tc>
      </w:tr>
      <w:tr w:rsidR="00FE5742" w:rsidRPr="00FE5742" w14:paraId="4234851E" w14:textId="77777777" w:rsidTr="00FE5742">
        <w:trPr>
          <w:trHeight w:val="1305"/>
        </w:trPr>
        <w:tc>
          <w:tcPr>
            <w:tcW w:w="0" w:type="auto"/>
            <w:gridSpan w:val="5"/>
            <w:tcBorders>
              <w:top w:val="nil"/>
              <w:left w:val="single" w:sz="4" w:space="0" w:color="auto"/>
              <w:bottom w:val="single" w:sz="4" w:space="0" w:color="auto"/>
              <w:right w:val="single" w:sz="4" w:space="0" w:color="auto"/>
            </w:tcBorders>
            <w:shd w:val="clear" w:color="auto" w:fill="auto"/>
            <w:vAlign w:val="center"/>
            <w:hideMark/>
          </w:tcPr>
          <w:p w14:paraId="7CE5F8F6"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 xml:space="preserve">SECCIÓN 2: DISPOSITIVOS DE ALMACENAMIENTOS DE DATOS </w:t>
            </w:r>
            <w:r w:rsidRPr="00FE5742">
              <w:rPr>
                <w:rFonts w:ascii="Tahoma" w:hAnsi="Tahoma" w:cs="Tahoma"/>
                <w:b/>
                <w:bCs/>
                <w:sz w:val="18"/>
                <w:szCs w:val="18"/>
                <w:lang w:val="es-BO" w:eastAsia="es-BO"/>
              </w:rPr>
              <w:br/>
              <w:t>EL COSTO DE REPRODUCCIÓN DE DATOS A PARTIR DEL ÚLTIMO BACK UP, ASÍ COMO EL VALOR FÍSICO, CINTAS Y CUALQUIER OTRO ELEMENTO DE ALMACENAMIENTO DE INFORMACIÓN, SIEMPRE Y CUANDO LOS DAÑOS SEAN A CONSECUENCIA DE UN EVENTO CUBIERTO POR LA SECCIÓN DE DAÑOS FÍSICOS</w:t>
            </w:r>
          </w:p>
        </w:tc>
        <w:tc>
          <w:tcPr>
            <w:tcW w:w="2280" w:type="dxa"/>
            <w:gridSpan w:val="3"/>
            <w:tcBorders>
              <w:top w:val="nil"/>
              <w:left w:val="nil"/>
              <w:bottom w:val="single" w:sz="4" w:space="0" w:color="auto"/>
              <w:right w:val="single" w:sz="4" w:space="0" w:color="auto"/>
            </w:tcBorders>
            <w:shd w:val="clear" w:color="auto" w:fill="auto"/>
            <w:vAlign w:val="center"/>
            <w:hideMark/>
          </w:tcPr>
          <w:p w14:paraId="1D8CEB88" w14:textId="77777777" w:rsidR="00FE5742" w:rsidRPr="00FE5742" w:rsidRDefault="00FE5742" w:rsidP="00FE5742">
            <w:pPr>
              <w:jc w:val="right"/>
              <w:rPr>
                <w:rFonts w:ascii="Tahoma" w:hAnsi="Tahoma" w:cs="Tahoma"/>
                <w:sz w:val="18"/>
                <w:szCs w:val="18"/>
                <w:lang w:val="es-BO" w:eastAsia="es-BO"/>
              </w:rPr>
            </w:pPr>
            <w:r w:rsidRPr="00FE5742">
              <w:rPr>
                <w:rFonts w:ascii="Tahoma" w:hAnsi="Tahoma" w:cs="Tahoma"/>
                <w:sz w:val="18"/>
                <w:szCs w:val="18"/>
                <w:lang w:val="es-BO" w:eastAsia="es-BO"/>
              </w:rPr>
              <w:t>USD 2.500.000,00</w:t>
            </w:r>
          </w:p>
        </w:tc>
      </w:tr>
      <w:tr w:rsidR="00FE5742" w:rsidRPr="00FE5742" w14:paraId="2D921DBA" w14:textId="77777777" w:rsidTr="00FE5742">
        <w:trPr>
          <w:trHeight w:val="12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3E39907"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SECCIÓN 3: INCREMENTO EN EL COSTO DE OPERACIÓN</w:t>
            </w:r>
            <w:r w:rsidRPr="00FE5742">
              <w:rPr>
                <w:rFonts w:ascii="Tahoma" w:hAnsi="Tahoma" w:cs="Tahoma"/>
                <w:b/>
                <w:bCs/>
                <w:sz w:val="18"/>
                <w:szCs w:val="18"/>
                <w:lang w:val="es-BO" w:eastAsia="es-BO"/>
              </w:rPr>
              <w:br w:type="page"/>
              <w:t xml:space="preserve">CUBRIRÁ LOS GASTOS ADICIONALES INEVITABLEMENTE INCURRIDOS PARA MANTENER LA CONTINUIDAD DEL PROCESO DE DATOS, SI TALES GASTOS SON UNA CONSECUENCIA DIRECTA DE UN SINIESTRO INDEMNIZABLE BAJO LA PRESENTE PÓLIZA. </w:t>
            </w:r>
          </w:p>
        </w:tc>
        <w:tc>
          <w:tcPr>
            <w:tcW w:w="2280" w:type="dxa"/>
            <w:gridSpan w:val="3"/>
            <w:tcBorders>
              <w:top w:val="nil"/>
              <w:left w:val="nil"/>
              <w:bottom w:val="single" w:sz="4" w:space="0" w:color="auto"/>
              <w:right w:val="single" w:sz="4" w:space="0" w:color="auto"/>
            </w:tcBorders>
            <w:shd w:val="clear" w:color="auto" w:fill="auto"/>
            <w:vAlign w:val="center"/>
            <w:hideMark/>
          </w:tcPr>
          <w:p w14:paraId="7D72862B" w14:textId="77777777" w:rsidR="00FE5742" w:rsidRPr="00FE5742" w:rsidRDefault="00FE5742" w:rsidP="00FE5742">
            <w:pPr>
              <w:jc w:val="right"/>
              <w:rPr>
                <w:rFonts w:ascii="Tahoma" w:hAnsi="Tahoma" w:cs="Tahoma"/>
                <w:sz w:val="18"/>
                <w:szCs w:val="18"/>
                <w:lang w:val="es-BO" w:eastAsia="es-BO"/>
              </w:rPr>
            </w:pPr>
            <w:r w:rsidRPr="00FE5742">
              <w:rPr>
                <w:rFonts w:ascii="Tahoma" w:hAnsi="Tahoma" w:cs="Tahoma"/>
                <w:sz w:val="18"/>
                <w:szCs w:val="18"/>
                <w:lang w:val="es-BO" w:eastAsia="es-BO"/>
              </w:rPr>
              <w:t>USD 2.500.000,00</w:t>
            </w:r>
          </w:p>
        </w:tc>
      </w:tr>
      <w:tr w:rsidR="00FE5742" w:rsidRPr="00FE5742" w14:paraId="4CCA9B79" w14:textId="77777777" w:rsidTr="00FE5742">
        <w:trPr>
          <w:trHeight w:val="660"/>
        </w:trPr>
        <w:tc>
          <w:tcPr>
            <w:tcW w:w="9786"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598B3705"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AMPARO III</w:t>
            </w:r>
            <w:r w:rsidRPr="00FE5742">
              <w:rPr>
                <w:rFonts w:ascii="Tahoma" w:hAnsi="Tahoma" w:cs="Tahoma"/>
                <w:b/>
                <w:bCs/>
                <w:color w:val="FFFFFF"/>
                <w:sz w:val="18"/>
                <w:szCs w:val="18"/>
                <w:lang w:val="es-BO" w:eastAsia="es-BO"/>
              </w:rPr>
              <w:br/>
              <w:t>ROTURA DE MAQUINARIA</w:t>
            </w:r>
          </w:p>
        </w:tc>
      </w:tr>
      <w:tr w:rsidR="00FE5742" w:rsidRPr="00FE5742" w14:paraId="2CDDE556" w14:textId="77777777" w:rsidTr="00FE5742">
        <w:trPr>
          <w:trHeight w:val="2880"/>
        </w:trPr>
        <w:tc>
          <w:tcPr>
            <w:tcW w:w="0" w:type="auto"/>
            <w:gridSpan w:val="5"/>
            <w:tcBorders>
              <w:top w:val="single" w:sz="4" w:space="0" w:color="auto"/>
              <w:left w:val="single" w:sz="4" w:space="0" w:color="auto"/>
              <w:bottom w:val="nil"/>
              <w:right w:val="single" w:sz="4" w:space="0" w:color="auto"/>
            </w:tcBorders>
            <w:shd w:val="clear" w:color="auto" w:fill="auto"/>
            <w:vAlign w:val="center"/>
            <w:hideMark/>
          </w:tcPr>
          <w:p w14:paraId="13BB56F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 xml:space="preserve">ROTURA DE MAQUINARIA, NO LIMITANDO A CUBRIR DAÑOS FÍSICOS A LA MAQUINARIA, SUS INSTALACIONES Y EQUIPOS AUXILIARES DE PROTECCIÓN, CONTROL Y DE SUMINISTRO DE SERVICIOS (AIRE, AGUA, VAPOR, ENERGÍA ELÉCTRICA, GAS NATURAL, ETC),   INCLUYENDO PARTES, PIEZAS Y COMPONENTES ELECTRÓNICOS Y/O ELECTROMECÁNICOS. </w:t>
            </w:r>
            <w:r w:rsidRPr="00FE5742">
              <w:rPr>
                <w:rFonts w:ascii="Tahoma" w:hAnsi="Tahoma" w:cs="Tahoma"/>
                <w:sz w:val="18"/>
                <w:szCs w:val="18"/>
                <w:lang w:val="es-BO" w:eastAsia="es-BO"/>
              </w:rPr>
              <w:br/>
              <w:t>ADEMÁS SE CUBRIRÁN: INCIDENTES DURANTE EL TRABAJO COMO MALOS AJUSTES, AFLOJAMIENTO DE PARTES Y PIEZAS, DEFECTOS DE ENGRASE Y/O LUBRICACIÓN, ESFUERZOS ANORMALES, FATIGA MOLECULAR, CUERPOS EXTRAÑOS QUE SE INTRODUZCAN EN LOS BIENES ASEGURADOS. ROTURA DEBIDO A FUERZA CENTRIFUGA A LAS MAQUINAS ASEGURADAS, FALLAS Y/O DESPERFECTOS EN MEDIDAS DE PREVENCIÓN Y SEGURIDAD Y/O EN LOS DISPOSITIVOS DE REGULACIÓN, EXPLOSIÓN E IMPLOSIÓN, INDUCCIÓN,  DEFECTOS Y/O DESPERFECTOS Y/O ERRORES DE DISEÑO O MONTAJE, MANO DE OBRA DEFECTUOSA, DEFECTOS DE CONSTRUCCIÓN, FUNDICIÓN, DAÑOS POR CAMBIOS DE TEMPERATURA.</w:t>
            </w:r>
          </w:p>
        </w:tc>
        <w:tc>
          <w:tcPr>
            <w:tcW w:w="2280" w:type="dxa"/>
            <w:gridSpan w:val="3"/>
            <w:tcBorders>
              <w:top w:val="single" w:sz="4" w:space="0" w:color="auto"/>
              <w:left w:val="nil"/>
              <w:bottom w:val="nil"/>
              <w:right w:val="single" w:sz="4" w:space="0" w:color="000000"/>
            </w:tcBorders>
            <w:shd w:val="clear" w:color="auto" w:fill="auto"/>
            <w:vAlign w:val="center"/>
            <w:hideMark/>
          </w:tcPr>
          <w:p w14:paraId="1502F0D5" w14:textId="77777777" w:rsidR="00FE5742" w:rsidRPr="00FE5742" w:rsidRDefault="00FE5742" w:rsidP="00FE5742">
            <w:pPr>
              <w:jc w:val="right"/>
              <w:rPr>
                <w:rFonts w:ascii="Tahoma" w:hAnsi="Tahoma" w:cs="Tahoma"/>
                <w:sz w:val="18"/>
                <w:szCs w:val="18"/>
                <w:lang w:val="es-BO" w:eastAsia="es-BO"/>
              </w:rPr>
            </w:pPr>
            <w:r w:rsidRPr="00FE5742">
              <w:rPr>
                <w:rFonts w:ascii="Tahoma" w:hAnsi="Tahoma" w:cs="Tahoma"/>
                <w:sz w:val="18"/>
                <w:szCs w:val="18"/>
                <w:lang w:val="es-BO" w:eastAsia="es-BO"/>
              </w:rPr>
              <w:t>USD 5.000.000,00</w:t>
            </w:r>
          </w:p>
        </w:tc>
      </w:tr>
      <w:tr w:rsidR="00FE5742" w:rsidRPr="00FE5742" w14:paraId="289CBD06" w14:textId="77777777" w:rsidTr="00FE5742">
        <w:trPr>
          <w:trHeight w:val="630"/>
        </w:trPr>
        <w:tc>
          <w:tcPr>
            <w:tcW w:w="9786" w:type="dxa"/>
            <w:gridSpan w:val="8"/>
            <w:tcBorders>
              <w:top w:val="nil"/>
              <w:left w:val="single" w:sz="4" w:space="0" w:color="auto"/>
              <w:bottom w:val="single" w:sz="4" w:space="0" w:color="auto"/>
              <w:right w:val="single" w:sz="4" w:space="0" w:color="000000"/>
            </w:tcBorders>
            <w:shd w:val="clear" w:color="000000" w:fill="16365C"/>
            <w:vAlign w:val="center"/>
            <w:hideMark/>
          </w:tcPr>
          <w:p w14:paraId="57B3D26E"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AMPARO IV</w:t>
            </w:r>
            <w:r w:rsidRPr="00FE5742">
              <w:rPr>
                <w:rFonts w:ascii="Tahoma" w:hAnsi="Tahoma" w:cs="Tahoma"/>
                <w:b/>
                <w:bCs/>
                <w:color w:val="FFFFFF"/>
                <w:sz w:val="18"/>
                <w:szCs w:val="18"/>
                <w:lang w:val="es-BO" w:eastAsia="es-BO"/>
              </w:rPr>
              <w:br/>
              <w:t>PÉRDIDA DE BENEFICIOS</w:t>
            </w:r>
          </w:p>
        </w:tc>
      </w:tr>
      <w:tr w:rsidR="00FE5742" w:rsidRPr="00FE5742" w14:paraId="564DB1AF" w14:textId="77777777" w:rsidTr="00FE5742">
        <w:trPr>
          <w:trHeight w:val="915"/>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200C5AB6" w14:textId="77777777" w:rsidR="00FE5742" w:rsidRPr="00FE5742" w:rsidRDefault="00FE5742" w:rsidP="00FE5742">
            <w:pPr>
              <w:rPr>
                <w:rFonts w:ascii="Tahoma" w:hAnsi="Tahoma" w:cs="Tahoma"/>
                <w:sz w:val="18"/>
                <w:szCs w:val="18"/>
                <w:highlight w:val="yellow"/>
                <w:lang w:val="es-BO" w:eastAsia="es-BO"/>
              </w:rPr>
            </w:pPr>
            <w:r w:rsidRPr="00FE5742">
              <w:rPr>
                <w:rFonts w:ascii="Tahoma" w:hAnsi="Tahoma" w:cs="Tahoma"/>
                <w:sz w:val="18"/>
                <w:szCs w:val="18"/>
                <w:lang w:val="es-BO" w:eastAsia="es-BO"/>
              </w:rPr>
              <w:t>A CONSECUENCIA DE CUALQUIER SINIESTRO AMPARADO POR LA PÓLIZA MULTIRIESGO, EN TODAS SUS SECCIONES, INCLUYENDO FALTA DE SUMINISTRO DE ENERGÍA ELÉCTRICA, GAS Y AGUA</w:t>
            </w:r>
            <w:r w:rsidRPr="00FE5742">
              <w:rPr>
                <w:rFonts w:ascii="Tahoma" w:hAnsi="Tahoma" w:cs="Tahoma"/>
                <w:sz w:val="18"/>
                <w:szCs w:val="18"/>
                <w:lang w:val="es-BO" w:eastAsia="es-BO"/>
              </w:rPr>
              <w:br/>
              <w:t>PERIODO DE INDEMNIZACIÓN: 4 MESES</w:t>
            </w:r>
            <w:r w:rsidRPr="00FE5742">
              <w:rPr>
                <w:rFonts w:ascii="Tahoma" w:hAnsi="Tahoma" w:cs="Tahoma"/>
                <w:b/>
                <w:bCs/>
                <w:sz w:val="18"/>
                <w:szCs w:val="18"/>
                <w:lang w:val="es-BO" w:eastAsia="es-BO"/>
              </w:rPr>
              <w:t xml:space="preserve">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1500AF31" w14:textId="1AE5425D" w:rsidR="00FE5742" w:rsidRPr="00FE5742" w:rsidRDefault="00FE5742" w:rsidP="00954D9F">
            <w:pPr>
              <w:jc w:val="right"/>
              <w:rPr>
                <w:rFonts w:ascii="Tahoma" w:hAnsi="Tahoma" w:cs="Tahoma"/>
                <w:sz w:val="18"/>
                <w:szCs w:val="18"/>
                <w:highlight w:val="yellow"/>
                <w:lang w:val="es-BO" w:eastAsia="es-BO"/>
              </w:rPr>
            </w:pPr>
            <w:r w:rsidRPr="00FE5742">
              <w:rPr>
                <w:rFonts w:ascii="Tahoma" w:hAnsi="Tahoma" w:cs="Tahoma"/>
                <w:sz w:val="18"/>
                <w:szCs w:val="18"/>
                <w:lang w:val="es-BO" w:eastAsia="es-BO"/>
              </w:rPr>
              <w:t xml:space="preserve">USD. </w:t>
            </w:r>
            <w:del w:id="36" w:author="Jose Roberto Alvarez Jerez" w:date="2017-05-25T11:22:00Z">
              <w:r w:rsidRPr="00FE5742" w:rsidDel="00954D9F">
                <w:rPr>
                  <w:rFonts w:ascii="Tahoma" w:hAnsi="Tahoma" w:cs="Tahoma"/>
                  <w:sz w:val="18"/>
                  <w:szCs w:val="18"/>
                  <w:lang w:val="es-BO" w:eastAsia="es-BO"/>
                </w:rPr>
                <w:delText>38</w:delText>
              </w:r>
            </w:del>
            <w:ins w:id="37" w:author="Jose Roberto Alvarez Jerez" w:date="2017-05-25T11:22:00Z">
              <w:r w:rsidR="00954D9F">
                <w:rPr>
                  <w:rFonts w:ascii="Tahoma" w:hAnsi="Tahoma" w:cs="Tahoma"/>
                  <w:sz w:val="18"/>
                  <w:szCs w:val="18"/>
                  <w:lang w:val="es-BO" w:eastAsia="es-BO"/>
                </w:rPr>
                <w:t>43</w:t>
              </w:r>
            </w:ins>
            <w:r w:rsidRPr="00FE5742">
              <w:rPr>
                <w:rFonts w:ascii="Tahoma" w:hAnsi="Tahoma" w:cs="Tahoma"/>
                <w:sz w:val="18"/>
                <w:szCs w:val="18"/>
                <w:lang w:val="es-BO" w:eastAsia="es-BO"/>
              </w:rPr>
              <w:t>.000.000,00</w:t>
            </w:r>
          </w:p>
        </w:tc>
      </w:tr>
      <w:tr w:rsidR="00FE5742" w:rsidRPr="00FE5742" w14:paraId="71D65F4D" w14:textId="77777777" w:rsidTr="00FE5742">
        <w:trPr>
          <w:trHeight w:val="420"/>
        </w:trPr>
        <w:tc>
          <w:tcPr>
            <w:tcW w:w="9786"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7DA659F7"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FRANQUICIA DEDUCIBLE: PARA TODOS Y CADA UNO DE LOS EVENTOS</w:t>
            </w:r>
          </w:p>
        </w:tc>
      </w:tr>
      <w:tr w:rsidR="00FE5742" w:rsidRPr="00FE5742" w14:paraId="197AFC4F" w14:textId="77777777" w:rsidTr="00FE5742">
        <w:trPr>
          <w:trHeight w:val="40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812EF81"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AMPARO I</w:t>
            </w:r>
          </w:p>
        </w:tc>
      </w:tr>
      <w:tr w:rsidR="00FE5742" w:rsidRPr="00FE5742" w14:paraId="58CE5584" w14:textId="77777777" w:rsidTr="00FE5742">
        <w:trPr>
          <w:trHeight w:val="855"/>
        </w:trPr>
        <w:tc>
          <w:tcPr>
            <w:tcW w:w="0" w:type="auto"/>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E2E316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TODO RIESGO</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D28FF12"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PARA SINIESTROS MAYORES A USD. 50.000,00 - USD. 5.000,00</w:t>
            </w:r>
          </w:p>
        </w:tc>
      </w:tr>
      <w:tr w:rsidR="00FE5742" w:rsidRPr="00FE5742" w14:paraId="4EE667DA" w14:textId="77777777" w:rsidTr="00FE5742">
        <w:trPr>
          <w:trHeight w:val="585"/>
        </w:trPr>
        <w:tc>
          <w:tcPr>
            <w:tcW w:w="0" w:type="auto"/>
            <w:gridSpan w:val="5"/>
            <w:vMerge/>
            <w:tcBorders>
              <w:top w:val="single" w:sz="4" w:space="0" w:color="auto"/>
              <w:left w:val="single" w:sz="4" w:space="0" w:color="auto"/>
              <w:bottom w:val="single" w:sz="4" w:space="0" w:color="000000"/>
              <w:right w:val="single" w:sz="4" w:space="0" w:color="000000"/>
            </w:tcBorders>
            <w:vAlign w:val="center"/>
            <w:hideMark/>
          </w:tcPr>
          <w:p w14:paraId="7EB38C14" w14:textId="77777777" w:rsidR="00FE5742" w:rsidRPr="00FE5742" w:rsidRDefault="00FE5742" w:rsidP="00FE5742">
            <w:pPr>
              <w:rPr>
                <w:rFonts w:ascii="Tahoma" w:hAnsi="Tahoma" w:cs="Tahoma"/>
                <w:sz w:val="18"/>
                <w:szCs w:val="18"/>
                <w:lang w:val="es-BO" w:eastAsia="es-BO"/>
              </w:rPr>
            </w:pP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911E762"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PARA SINIESTROS MENORES A USD. 50.000,00 - USD. 3.000,00</w:t>
            </w:r>
          </w:p>
        </w:tc>
      </w:tr>
      <w:tr w:rsidR="00FE5742" w:rsidRPr="00FE5742" w14:paraId="06B427D2" w14:textId="77777777" w:rsidTr="00FE5742">
        <w:trPr>
          <w:trHeight w:val="885"/>
        </w:trPr>
        <w:tc>
          <w:tcPr>
            <w:tcW w:w="0" w:type="auto"/>
            <w:gridSpan w:val="5"/>
            <w:vMerge/>
            <w:tcBorders>
              <w:top w:val="single" w:sz="4" w:space="0" w:color="auto"/>
              <w:left w:val="single" w:sz="4" w:space="0" w:color="auto"/>
              <w:bottom w:val="single" w:sz="4" w:space="0" w:color="000000"/>
              <w:right w:val="single" w:sz="4" w:space="0" w:color="000000"/>
            </w:tcBorders>
            <w:vAlign w:val="center"/>
            <w:hideMark/>
          </w:tcPr>
          <w:p w14:paraId="782AFA72" w14:textId="77777777" w:rsidR="00FE5742" w:rsidRPr="00FE5742" w:rsidRDefault="00FE5742" w:rsidP="00FE5742">
            <w:pPr>
              <w:rPr>
                <w:rFonts w:ascii="Tahoma" w:hAnsi="Tahoma" w:cs="Tahoma"/>
                <w:sz w:val="18"/>
                <w:szCs w:val="18"/>
                <w:lang w:val="es-BO" w:eastAsia="es-BO"/>
              </w:rPr>
            </w:pP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3D6E8F8"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PARA CONTENIDO DE UNIDADES MÓVILES HASTA USD. 250.000,00 - USD. 300.00 (CUALQUIER EVENTO)</w:t>
            </w:r>
          </w:p>
        </w:tc>
      </w:tr>
      <w:tr w:rsidR="00FE5742" w:rsidRPr="00FE5742" w14:paraId="67536D88" w14:textId="77777777" w:rsidTr="00FE5742">
        <w:trPr>
          <w:trHeight w:val="88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8685FD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TERREMOTO Y/O MOVIMIENTOS SÍSMICOS</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7313F39"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USD 5.000,00</w:t>
            </w:r>
          </w:p>
        </w:tc>
      </w:tr>
      <w:tr w:rsidR="00FE5742" w:rsidRPr="00FE5742" w14:paraId="7B39D822" w14:textId="77777777" w:rsidTr="00FE5742">
        <w:trPr>
          <w:trHeight w:val="73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69DF5F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TERRORISMO Y RIESGOS POLÍTICOS</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74F1CC5C"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br/>
              <w:t xml:space="preserve"> USD 50.000,00</w:t>
            </w:r>
          </w:p>
        </w:tc>
      </w:tr>
      <w:tr w:rsidR="00FE5742" w:rsidRPr="00FE5742" w14:paraId="59349D10" w14:textId="77777777" w:rsidTr="00FE5742">
        <w:trPr>
          <w:trHeight w:val="915"/>
        </w:trPr>
        <w:tc>
          <w:tcPr>
            <w:tcW w:w="0" w:type="auto"/>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525942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ROBO AL CONTENIDO                                                                  </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DB16320"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PARA SINIESTROS MAYORES A USD. 50.000,00 - USD. 2.000,00</w:t>
            </w:r>
          </w:p>
        </w:tc>
      </w:tr>
      <w:tr w:rsidR="00FE5742" w:rsidRPr="00FE5742" w14:paraId="52E8C38C" w14:textId="77777777" w:rsidTr="00FE5742">
        <w:trPr>
          <w:trHeight w:val="915"/>
        </w:trPr>
        <w:tc>
          <w:tcPr>
            <w:tcW w:w="0" w:type="auto"/>
            <w:gridSpan w:val="5"/>
            <w:vMerge/>
            <w:tcBorders>
              <w:top w:val="single" w:sz="4" w:space="0" w:color="auto"/>
              <w:left w:val="single" w:sz="4" w:space="0" w:color="auto"/>
              <w:bottom w:val="single" w:sz="4" w:space="0" w:color="000000"/>
              <w:right w:val="single" w:sz="4" w:space="0" w:color="000000"/>
            </w:tcBorders>
            <w:vAlign w:val="center"/>
            <w:hideMark/>
          </w:tcPr>
          <w:p w14:paraId="527A51DE" w14:textId="77777777" w:rsidR="00FE5742" w:rsidRPr="00FE5742" w:rsidRDefault="00FE5742" w:rsidP="00FE5742">
            <w:pPr>
              <w:rPr>
                <w:rFonts w:ascii="Tahoma" w:hAnsi="Tahoma" w:cs="Tahoma"/>
                <w:sz w:val="18"/>
                <w:szCs w:val="18"/>
                <w:lang w:val="es-BO" w:eastAsia="es-BO"/>
              </w:rPr>
            </w:pP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9A3906F"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PARA SINIESTROS MENORES A USD. 50.000,00 - USD. 1.000,00</w:t>
            </w:r>
          </w:p>
        </w:tc>
      </w:tr>
      <w:tr w:rsidR="00FE5742" w:rsidRPr="00FE5742" w14:paraId="1790011B" w14:textId="77777777" w:rsidTr="00FE5742">
        <w:trPr>
          <w:trHeight w:val="36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6A2A7C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HURTO, RATERÍA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90C4A6C"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USD 350,00</w:t>
            </w:r>
          </w:p>
        </w:tc>
      </w:tr>
      <w:tr w:rsidR="00FE5742" w:rsidRPr="00FE5742" w14:paraId="29F0C696" w14:textId="77777777" w:rsidTr="00FE5742">
        <w:trPr>
          <w:trHeight w:val="42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A87238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VIDRIOS, CHAPAS,  CANDADOS Y/O SISTEMAS DE SEGURIDAD</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7D6BC1A5"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USD 50,00</w:t>
            </w:r>
          </w:p>
        </w:tc>
      </w:tr>
      <w:tr w:rsidR="00FE5742" w:rsidRPr="00FE5742" w14:paraId="6320EE4A" w14:textId="77777777" w:rsidTr="00FE5742">
        <w:trPr>
          <w:trHeight w:val="31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4FF34D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ROTURA DE LETREROS</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D9B1FD5"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USD 100,00</w:t>
            </w:r>
          </w:p>
        </w:tc>
      </w:tr>
      <w:tr w:rsidR="00FE5742" w:rsidRPr="00FE5742" w14:paraId="3C723AAC" w14:textId="77777777" w:rsidTr="00FE5742">
        <w:trPr>
          <w:trHeight w:val="54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1628AC4"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AMPARO II:  EQUIPO ELECTRÓNICO</w:t>
            </w:r>
          </w:p>
        </w:tc>
      </w:tr>
      <w:tr w:rsidR="00FE5742" w:rsidRPr="00FE5742" w14:paraId="5A8B0F6F" w14:textId="77777777" w:rsidTr="00FE5742">
        <w:trPr>
          <w:trHeight w:val="172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541BE8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SECCIONES I Y II</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6378235"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br/>
              <w:t>EQUIPOS DE COMPUTACIÓN: USD 200,00</w:t>
            </w:r>
            <w:r w:rsidRPr="00FE5742">
              <w:rPr>
                <w:rFonts w:ascii="Tahoma" w:hAnsi="Tahoma" w:cs="Tahoma"/>
                <w:sz w:val="18"/>
                <w:szCs w:val="18"/>
                <w:lang w:val="es-BO" w:eastAsia="es-BO"/>
              </w:rPr>
              <w:br/>
              <w:t xml:space="preserve">EQUIPOS MÓVILES Y/O PORTÁTILES DE COMPUTACIÓN: </w:t>
            </w:r>
            <w:r w:rsidRPr="00FE5742">
              <w:rPr>
                <w:rFonts w:ascii="Tahoma" w:hAnsi="Tahoma" w:cs="Tahoma"/>
                <w:sz w:val="18"/>
                <w:szCs w:val="18"/>
                <w:lang w:val="es-BO" w:eastAsia="es-BO"/>
              </w:rPr>
              <w:br/>
              <w:t>USD 300,00</w:t>
            </w:r>
            <w:r w:rsidRPr="00FE5742">
              <w:rPr>
                <w:rFonts w:ascii="Tahoma" w:hAnsi="Tahoma" w:cs="Tahoma"/>
                <w:sz w:val="18"/>
                <w:szCs w:val="18"/>
                <w:lang w:val="es-BO" w:eastAsia="es-BO"/>
              </w:rPr>
              <w:br/>
              <w:t>OTROS EQUIPOS ELECTRÓNICOS: USD 5.000,00</w:t>
            </w:r>
          </w:p>
        </w:tc>
      </w:tr>
      <w:tr w:rsidR="00FE5742" w:rsidRPr="00FE5742" w14:paraId="50CA510D" w14:textId="77777777" w:rsidTr="00FE5742">
        <w:trPr>
          <w:trHeight w:val="22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3DBE98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SECCIÓN III </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69B59A1"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3 DÍAS</w:t>
            </w:r>
          </w:p>
        </w:tc>
      </w:tr>
      <w:tr w:rsidR="00FE5742" w:rsidRPr="00FE5742" w14:paraId="5D3D5D50" w14:textId="77777777" w:rsidTr="00FE5742">
        <w:trPr>
          <w:trHeight w:val="22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C943836"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xml:space="preserve">AMPARO III: ROTURA DE MAQUINARIA </w:t>
            </w:r>
          </w:p>
        </w:tc>
      </w:tr>
      <w:tr w:rsidR="00FE5742" w:rsidRPr="00FE5742" w14:paraId="7B31189D" w14:textId="77777777" w:rsidTr="00FE5742">
        <w:trPr>
          <w:trHeight w:val="1110"/>
        </w:trPr>
        <w:tc>
          <w:tcPr>
            <w:tcW w:w="0" w:type="auto"/>
            <w:gridSpan w:val="5"/>
            <w:tcBorders>
              <w:top w:val="single" w:sz="4" w:space="0" w:color="auto"/>
              <w:left w:val="single" w:sz="4" w:space="0" w:color="auto"/>
              <w:bottom w:val="nil"/>
              <w:right w:val="single" w:sz="4" w:space="0" w:color="000000"/>
            </w:tcBorders>
            <w:shd w:val="clear" w:color="auto" w:fill="auto"/>
            <w:vAlign w:val="center"/>
            <w:hideMark/>
          </w:tcPr>
          <w:p w14:paraId="16319CE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TODO RIESGO AVERÍA DE MAQUINARIA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85D37C4"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br/>
              <w:t>USD. 2.500,00</w:t>
            </w:r>
          </w:p>
        </w:tc>
      </w:tr>
      <w:tr w:rsidR="00FE5742" w:rsidRPr="00FE5742" w14:paraId="456C2487" w14:textId="77777777" w:rsidTr="00FE5742">
        <w:trPr>
          <w:trHeight w:val="27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58A4B01"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AMARO IV: PÉRDIDA DE BENEFICIOS</w:t>
            </w:r>
          </w:p>
        </w:tc>
      </w:tr>
      <w:tr w:rsidR="00FE5742" w:rsidRPr="00FE5742" w14:paraId="34678F6F" w14:textId="77777777" w:rsidTr="00FE5742">
        <w:trPr>
          <w:trHeight w:val="27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0C22D9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PERIODO DE ESPERA A CONTAR DEL DÍA DEL HECHO</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45C4FA1"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7 DÍAS</w:t>
            </w:r>
          </w:p>
        </w:tc>
      </w:tr>
      <w:tr w:rsidR="00FE5742" w:rsidRPr="00FE5742" w14:paraId="1C1F9D74" w14:textId="77777777" w:rsidTr="00FE5742">
        <w:trPr>
          <w:trHeight w:val="270"/>
        </w:trPr>
        <w:tc>
          <w:tcPr>
            <w:tcW w:w="9786"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03F654C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CLÁUSULAS Y COBERTURAS ADICIONALES</w:t>
            </w:r>
          </w:p>
        </w:tc>
      </w:tr>
      <w:tr w:rsidR="00FE5742" w:rsidRPr="00FE5742" w14:paraId="7F85F00B" w14:textId="77777777" w:rsidTr="00FE5742">
        <w:trPr>
          <w:trHeight w:val="27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3E83D5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LIBRE ELEGIBILIDAD DE AJUSTADORES SEAN O NO DE TERNA PROPORCIONADA POR LA ASEGURADORA</w:t>
            </w:r>
          </w:p>
        </w:tc>
      </w:tr>
      <w:tr w:rsidR="00FE5742" w:rsidRPr="00FE5742" w14:paraId="2E13B7E6" w14:textId="77777777" w:rsidTr="00FE5742">
        <w:trPr>
          <w:trHeight w:val="27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056D41A"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DE REHABILITACIÓN AUTOMÁTICA DE LA SUMA ASEGURADA </w:t>
            </w:r>
          </w:p>
        </w:tc>
      </w:tr>
      <w:tr w:rsidR="00FE5742" w:rsidRPr="00FE5742" w14:paraId="412DE6CF" w14:textId="77777777" w:rsidTr="00FE5742">
        <w:trPr>
          <w:trHeight w:val="27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582ACD9"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ADELANTO DEL 50% EN CASO DE SINIESTRO</w:t>
            </w:r>
          </w:p>
        </w:tc>
      </w:tr>
      <w:tr w:rsidR="00FE5742" w:rsidRPr="00FE5742" w14:paraId="28293C36" w14:textId="77777777" w:rsidTr="00FE5742">
        <w:trPr>
          <w:trHeight w:val="60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18FC7535"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AMPLIACIÓN  DE 15 DÍAS HÁBILES PARA EL AVISO DE SINIESTRO DESDE CONOCIDO EL MISMO POR EL ASEGURADO, SALVO CASO DE FUERZA MAYOR O IMPEDIMENTO JUSTIFICADO.</w:t>
            </w:r>
          </w:p>
        </w:tc>
      </w:tr>
      <w:tr w:rsidR="00FE5742" w:rsidRPr="00FE5742" w14:paraId="470752E6" w14:textId="77777777" w:rsidTr="00FE5742">
        <w:trPr>
          <w:trHeight w:val="57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0F7A1CF"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COBERTURA AUTOMÁTICA PARA NUEVAS ADQUISICIONES, INSTALACIONES Y/O MEJORAS Y/O CONSTRUCCIONES Y/O PROPIEDADES Y/U OBRAS EN CURSO HASTA EL 20% DEL VALOR ASEGURADO (AVISO HASTA 120 DÍAS) </w:t>
            </w:r>
          </w:p>
        </w:tc>
      </w:tr>
      <w:tr w:rsidR="00FE5742" w:rsidRPr="00FE5742" w14:paraId="5976BC10" w14:textId="77777777" w:rsidTr="00FE5742">
        <w:trPr>
          <w:trHeight w:val="34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7F040D14"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FALLAS Y/O ERRORES DE INVENTARIO. SIEMPRE Y CUANDO SE EVIDENCIE UNA PÉRDIDA FÍSICA DE BIENES (NO APLICA A ERRORES CONTABLES)</w:t>
            </w:r>
          </w:p>
        </w:tc>
      </w:tr>
      <w:tr w:rsidR="00FE5742" w:rsidRPr="00FE5742" w14:paraId="60FAB5B7" w14:textId="77777777" w:rsidTr="00FE5742">
        <w:trPr>
          <w:trHeight w:val="61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B199F22"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PROPIEDADES Y/O BIENES FUERA DEL CONTROL DEL ASEGURADO, NO LIMITADO A INMUEBLES Y BIENES ALQUILADOS, SEGÚN INFORMACIÓN A SER PRESENTADA POR EL ASEGURADO EN CASO DE SINIESTRO HASTA USD 500.000,00.</w:t>
            </w:r>
          </w:p>
        </w:tc>
      </w:tr>
      <w:tr w:rsidR="00FE5742" w:rsidRPr="00FE5742" w14:paraId="3AEDE295" w14:textId="77777777" w:rsidTr="00FE5742">
        <w:trPr>
          <w:trHeight w:val="72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D1A0992"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PROPIEDAD, BIENES DE TERCEROS BAJO CUSTODIA Y/O CONTROL DEL ASEGURADO, SIN LÍMITE DE TIEMPO NI NATURALEZA DEL BIEN ASEGURADO, SEGÚN INFORMACIÓN A SER PRESENTADA POR EL ASEGURADO EN CASO DE SINIESTRO</w:t>
            </w:r>
          </w:p>
        </w:tc>
      </w:tr>
      <w:tr w:rsidR="00FE5742" w:rsidRPr="00FE5742" w14:paraId="30EED649" w14:textId="77777777" w:rsidTr="00FE5742">
        <w:trPr>
          <w:trHeight w:val="91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31A3EFA"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TRASLADOS TEMPORALES DE TODA LA MATERIA ASEGURADA POR CUALQUIER MEDIO Y/O VÍA DE TRANSPORTE INCLUYENDO USO, EXPOSICIÓN, MANTENIMIENTO, REACONDICIONAMIENTO, REUBICACIÓN Y DAÑOS DURANTE EL TRANSPORTE, INCLUYENDO ROBO Y/O HURTO, HASTA USD 100,000,00 INCLUYENDO CARGA, DESCARGA Y/O MANIPULEO SIN NECESIDAD DE PREVIO AVISO A LA COMPAÑÍA</w:t>
            </w:r>
          </w:p>
        </w:tc>
      </w:tr>
      <w:tr w:rsidR="00FE5742" w:rsidRPr="00FE5742" w14:paraId="638CCB1C" w14:textId="77777777" w:rsidTr="00FE5742">
        <w:trPr>
          <w:trHeight w:val="147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59F83B6"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DE EQUIPOS MÓVILES Y/O PORTÁTILES DENTRO Y FUERA DE LOS PREDIOS ASEGURADOS INCLUYENDO DAÑOS Y ROBO DE EQUIPOS EN LAS UNIDADES MÓVILES CUANDO ESTÉN DENTRO DE LOS VEHÍCULOS DE PROPIEDAD DEL ASEGURADO, EN EL TRANSPORTE CUANDO LOS EQUIPOS SON TRASLADADOS DE UN PREDIO A OTRO DENTRO DEL RADIO URBANO Y/O RURAL VÍA TERRESTRE Y/O AÉREA, CUANDO SON TRANSPORTADOS DE UNA CIUDAD A OTRA COMO EQUIPAJE ACOMPAÑADO Y/O SE DAÑEN POR CAUSA DE ACCIDENTE DEL MEDIO TRANSPORTADOR Y/O CUALQUIER OTRO TIPO DE ACCIDENTE SÚBITO Y/O ACCIDENTAL INCLUYENDO ROBO, HURTO O RATERÍA </w:t>
            </w:r>
          </w:p>
        </w:tc>
      </w:tr>
      <w:tr w:rsidR="00FE5742" w:rsidRPr="00FE5742" w14:paraId="0C2B58D4"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B58E3E4"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FLETES AÉREOS Y/O CORIER (OVER NIGHT), SIN CARGO NI DEDUCIBLE PARA EL ASEGURADO</w:t>
            </w:r>
          </w:p>
        </w:tc>
      </w:tr>
      <w:tr w:rsidR="00FE5742" w:rsidRPr="00FE5742" w14:paraId="4BF48DFA" w14:textId="77777777" w:rsidTr="00FE5742">
        <w:trPr>
          <w:trHeight w:val="33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5FB7CED"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ERRORES U OMISIONES</w:t>
            </w:r>
          </w:p>
        </w:tc>
      </w:tr>
      <w:tr w:rsidR="00FE5742" w:rsidRPr="00FE5742" w14:paraId="574EDFB8" w14:textId="77777777" w:rsidTr="00FE5742">
        <w:trPr>
          <w:trHeight w:val="123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FF78FA6"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lastRenderedPageBreak/>
              <w:t>DE VALOR ADMITIDO Y/O ACORDADO PARA TODA LA MATERIA DEL SEGURO (DEJANDO CLARAMENTE ESTABLECIDO QUE LOS VALORES ASEGURADOS NO ESTÁN SUJETOS A INFRASEGURO, PROPORCIONALIDAD O DEPRECIACIONES POR TIEMPO DE USO. DE NO ENCONTRARSE EN EL MERCADO  BIENES SIMILARES PARA LA REPOSICIÓN O REEMPLAZO POR ASPECTOS TECNOLÓGICOS, LA REPOSICIÓN O REEMPLAZO POR ASPECTOS TECNOLÓGICOS, LA REPOSICIÓN DEL BIEN DEBE ESTAR EN FUNCIÓN A LA TECNOLOGÍA INMEDIATA SUPERIOR Y ACEPTABLE PARA EL ASEGURADO)</w:t>
            </w:r>
          </w:p>
        </w:tc>
      </w:tr>
      <w:tr w:rsidR="00FE5742" w:rsidRPr="00FE5742" w14:paraId="23B8C3DE" w14:textId="77777777" w:rsidTr="00FE5742">
        <w:trPr>
          <w:trHeight w:val="129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7E97EF9"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DE DAÑOS POR RAYO DIRECTO Y/O INDIRECTO Y/O DESCARGAS ATMOSFÉRICAS Y/U OTROS FENÓMENOS ELÉCTRICOS SOBRETENSIÓN EN GENERAL, EXCESO DE VOLTAJE E INDUCCIÓN, CORRIENTE Y/O ENERGÍA ELÉCTRICA, , AISLAMIENTOS INSUFICIENTES, QUEMADURAS Y O DAÑOS DE AISLAMIENTOS Y  DAÑOS EN APARATOS ELÉCTRICOS Y/O INSTALACIONES ELÉCTRICAS POR CORTOCIRCUITO Y/O AUTORECALENTAMIENTO Y/O DAÑOS EMERGENTES DE LA ELECTRICIDAD </w:t>
            </w:r>
          </w:p>
        </w:tc>
      </w:tr>
      <w:tr w:rsidR="00FE5742" w:rsidRPr="00FE5742" w14:paraId="3F0A0B62" w14:textId="77777777" w:rsidTr="00FE5742">
        <w:trPr>
          <w:trHeight w:val="70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23ED1FA"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DAÑOS POR ALTAS Y/O BAJAS Y/O FALTA DE APROVISIONAMIENTO DE ENERGÍA ELÉCTRICA </w:t>
            </w:r>
            <w:proofErr w:type="spellStart"/>
            <w:r w:rsidRPr="00FE5742">
              <w:rPr>
                <w:rFonts w:ascii="Tahoma" w:hAnsi="Tahoma" w:cs="Tahoma"/>
                <w:sz w:val="18"/>
                <w:szCs w:val="18"/>
                <w:lang w:val="es-BO" w:eastAsia="es-BO"/>
              </w:rPr>
              <w:t>ELÉCTRICA</w:t>
            </w:r>
            <w:proofErr w:type="spellEnd"/>
            <w:r w:rsidRPr="00FE5742">
              <w:rPr>
                <w:rFonts w:ascii="Tahoma" w:hAnsi="Tahoma" w:cs="Tahoma"/>
                <w:sz w:val="18"/>
                <w:szCs w:val="18"/>
                <w:lang w:val="es-BO" w:eastAsia="es-BO"/>
              </w:rPr>
              <w:t xml:space="preserve"> EN LA RED PUBLICA</w:t>
            </w:r>
          </w:p>
        </w:tc>
      </w:tr>
      <w:tr w:rsidR="00FE5742" w:rsidRPr="00FE5742" w14:paraId="27EC45EF" w14:textId="77777777" w:rsidTr="00FE5742">
        <w:trPr>
          <w:trHeight w:val="70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F6384D8"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ERRORES DE MANEJO, DESCUIDO IMPERICIA, IGNORANCIA, NEGLIGENCIA, MALEVOLENCIA, ASÍ COMO DAÑOS POR ACTOS MALINTENCIONADOS DEL PERSONAL DEL ASEGURADO (APLICABLE  EQUIPOS ELECTRÓNICOS Y AVERÍA DE MAQUINARIA)</w:t>
            </w:r>
          </w:p>
        </w:tc>
      </w:tr>
      <w:tr w:rsidR="00FE5742" w:rsidRPr="00FE5742" w14:paraId="76FF0060" w14:textId="77777777" w:rsidTr="00FE5742">
        <w:trPr>
          <w:trHeight w:val="37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E43B838"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BIENES A LA INTEMPERIE, INCLUSO CUANDO NO FUERAN DISEÑADOS CON ESTE PROPÓSITO</w:t>
            </w:r>
          </w:p>
        </w:tc>
      </w:tr>
      <w:tr w:rsidR="00FE5742" w:rsidRPr="00FE5742" w14:paraId="35844CAB" w14:textId="77777777" w:rsidTr="00FE5742">
        <w:trPr>
          <w:trHeight w:val="33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FBE6062"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PERMISOS, PARA REFACCIONES, REMODELACIONES Y CONSTRUCCIONES</w:t>
            </w:r>
          </w:p>
        </w:tc>
      </w:tr>
      <w:tr w:rsidR="00FE5742" w:rsidRPr="00FE5742" w14:paraId="1353ED96" w14:textId="77777777" w:rsidTr="00FE5742">
        <w:trPr>
          <w:trHeight w:val="28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F7E1763"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GASTOS OCASIONADOS POR EXTINCIÓN DE INCENDIO</w:t>
            </w:r>
          </w:p>
        </w:tc>
      </w:tr>
      <w:tr w:rsidR="00FE5742" w:rsidRPr="00FE5742" w14:paraId="2537CD42" w14:textId="77777777" w:rsidTr="00FE5742">
        <w:trPr>
          <w:trHeight w:val="54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5CE44F3"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COBERTURA AUTOMÁTICA PARA ACUMULACIÓN DE DINERO POR HUELGAS BANCARIAS, HUELGAS EN GENERAL Y DÍAS FERIADOS 100% DEL VALOR ASEGURADO</w:t>
            </w:r>
          </w:p>
        </w:tc>
      </w:tr>
      <w:tr w:rsidR="00FE5742" w:rsidRPr="00FE5742" w14:paraId="3001E8F8" w14:textId="77777777" w:rsidTr="00FE5742">
        <w:trPr>
          <w:trHeight w:val="33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8CA328B"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CLAUSULA DE GASTOS DE ACELERACIÓN DE RECLAMOS, INCLUYENDO REPARACIONES PROVISIONALES (Cobertura mediante Anexo 006 de Gastos Extraordinarios – formato </w:t>
            </w:r>
            <w:proofErr w:type="spellStart"/>
            <w:r w:rsidRPr="00FE5742">
              <w:rPr>
                <w:rFonts w:ascii="Tahoma" w:hAnsi="Tahoma" w:cs="Tahoma"/>
                <w:sz w:val="18"/>
                <w:szCs w:val="18"/>
                <w:lang w:val="es-BO" w:eastAsia="es-BO"/>
              </w:rPr>
              <w:t>Münchener</w:t>
            </w:r>
            <w:proofErr w:type="spellEnd"/>
            <w:r w:rsidRPr="00FE5742">
              <w:rPr>
                <w:rFonts w:ascii="Tahoma" w:hAnsi="Tahoma" w:cs="Tahoma"/>
                <w:sz w:val="18"/>
                <w:szCs w:val="18"/>
                <w:lang w:val="es-BO" w:eastAsia="es-BO"/>
              </w:rPr>
              <w:t xml:space="preserve"> o cualquier otro anexo registrado en la APS para otorgar esta cobertura).</w:t>
            </w:r>
          </w:p>
        </w:tc>
      </w:tr>
      <w:tr w:rsidR="00FE5742" w:rsidRPr="00FE5742" w14:paraId="1B38BA21" w14:textId="77777777" w:rsidTr="00FE5742">
        <w:trPr>
          <w:trHeight w:val="31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4535034"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GASTOS DE INVESTIGACIÓN Y SALVAMENTO</w:t>
            </w:r>
          </w:p>
        </w:tc>
      </w:tr>
      <w:tr w:rsidR="00FE5742" w:rsidRPr="00FE5742" w14:paraId="151B4AD4" w14:textId="77777777" w:rsidTr="00FE5742">
        <w:trPr>
          <w:trHeight w:val="90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A49324B"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GASTOS EXTRAORDINARIOS INCLUYENDO, TRABAJOS POR HORAS EXTRAS, TRABAJO NOCTURNO, TRABAJO EN DÍAS FERIADOS, FINES DE SEMANA, HONORARIOS DE AUDITORES, ARQUITECTOS, INGENIEROS Y TOPÓGRAFOS, A CONSECUENCIA DE UN SINIESTRO INCLUYENDO, REMOCIÓN DE ESCOMBROS Y ALQUILERES.</w:t>
            </w:r>
          </w:p>
        </w:tc>
      </w:tr>
      <w:tr w:rsidR="00FE5742" w:rsidRPr="00FE5742" w14:paraId="0473AAF0" w14:textId="77777777" w:rsidTr="00FE5742">
        <w:trPr>
          <w:trHeight w:val="85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31269DA"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PRESERVACIÓN DE BIENES Y/O ALQUILERES INCLUYENDO EL COSTO DE ALQUILER Y/O ARRENDAMIENTO DE EDIFICIOS Y/O INSTALACIONES, COMO CONSECUENCIA DE CUALQUIERA DE LOS RIESGOS CUBIERTOS POR LA PRESENTE PÓLIZA Y GASTOS POR LOS CUALES RESULTASEN INEVITABLES INCURRIR PARA CONTINUAR CON EL DESARROLLO DE LAS ACTIVIDADES DEL ASEGURADO. </w:t>
            </w:r>
          </w:p>
        </w:tc>
      </w:tr>
      <w:tr w:rsidR="00FE5742" w:rsidRPr="00FE5742" w14:paraId="6E31A9A0"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4716B63"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ALQUILER, ARRENDAMIENTO Y PRESTAMOS DE EQUIPOS POR PARTE DEL ASEGURADO POR CUESTION DE PRESTACION DE SERVICIOS A ORGANISMOS, INSTITUCIONES PÚBLICAS O PRIVADAS O COMUNIDADES PARA QUE DICHOS SITIOS PUEDAN CONTAR CON SERVICIOS</w:t>
            </w:r>
          </w:p>
        </w:tc>
      </w:tr>
      <w:tr w:rsidR="00FE5742" w:rsidRPr="00FE5742" w14:paraId="3955D779" w14:textId="77777777" w:rsidTr="00FE5742">
        <w:trPr>
          <w:trHeight w:val="33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2455837"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INCLUSIONES Y EXCLUSIONES A PRORRATA</w:t>
            </w:r>
          </w:p>
        </w:tc>
      </w:tr>
      <w:tr w:rsidR="00FE5742" w:rsidRPr="00FE5742" w14:paraId="5CEC0BFB" w14:textId="77777777" w:rsidTr="00FE5742">
        <w:trPr>
          <w:trHeight w:val="40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D381E38"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72 HORAS PARA DEFINICIÓN DE EVENTOS</w:t>
            </w:r>
          </w:p>
        </w:tc>
      </w:tr>
      <w:tr w:rsidR="00FE5742" w:rsidRPr="00FE5742" w14:paraId="692D0E17" w14:textId="77777777" w:rsidTr="00FE5742">
        <w:trPr>
          <w:trHeight w:val="30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6947A84"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GASTOS DE LIMPIEZA HASTA USD 500,000.00</w:t>
            </w:r>
          </w:p>
        </w:tc>
      </w:tr>
      <w:tr w:rsidR="00FE5742" w:rsidRPr="00FE5742" w14:paraId="281D05E3"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0827707"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AUTORIDADES PÚBLICAS, HASTA USD. 500.000,00</w:t>
            </w:r>
          </w:p>
        </w:tc>
      </w:tr>
      <w:tr w:rsidR="00FE5742" w:rsidRPr="00FE5742" w14:paraId="11855A73"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C778DBC"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DAÑOS CAUSADOS POR EXTINTORES, ESPUMAS Y/U OTROS ELEMENTOS QUÍMICOS</w:t>
            </w:r>
          </w:p>
        </w:tc>
      </w:tr>
      <w:tr w:rsidR="00FE5742" w:rsidRPr="00FE5742" w14:paraId="44702B70"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3EBB449"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DE DOCUMENTOS Y MODELOS HASTA UN LÍMITE DE USD 500,000.00 </w:t>
            </w:r>
          </w:p>
        </w:tc>
      </w:tr>
      <w:tr w:rsidR="00FE5742" w:rsidRPr="00FE5742" w14:paraId="7A0CBD5E"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E3F3624"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BIENES DEL PERSONAL, HASTA USD 500,00, MÁXIMO USD 100,00 POR PERSONA O 5 EVENTOS POR AÑO.</w:t>
            </w:r>
          </w:p>
        </w:tc>
      </w:tr>
      <w:tr w:rsidR="00FE5742" w:rsidRPr="00FE5742" w14:paraId="39905C7E" w14:textId="77777777" w:rsidTr="00FE5742">
        <w:trPr>
          <w:trHeight w:val="42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5C9CB7D"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PERÍODO DE GRACIA DE 30 DÍAS PARA EL PAGO DE PRIMAS SIN PÉRDIDA DE COBERTURA</w:t>
            </w:r>
          </w:p>
        </w:tc>
      </w:tr>
      <w:tr w:rsidR="00FE5742" w:rsidRPr="00FE5742" w14:paraId="145B731A" w14:textId="77777777" w:rsidTr="00FE5742">
        <w:trPr>
          <w:trHeight w:val="63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72391EB1"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ADHESIONES Y SUPRESIONES EXTENDIÉNDOSE A MODIFICACIONES EN LA REESTRUCTURACIÓN, INCLUSIÓN Y/O MODIFICACIÓN DE AMPAROS Y COBERTURAS SIN QUE ESTO REPRESENTE UNA AGRAVACIÓN DE RIESGO, NI VARIACIÓN DEL MISMO</w:t>
            </w:r>
          </w:p>
        </w:tc>
      </w:tr>
      <w:tr w:rsidR="00FE5742" w:rsidRPr="00FE5742" w14:paraId="322E4169" w14:textId="77777777" w:rsidTr="00FE5742">
        <w:trPr>
          <w:trHeight w:val="211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135B573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DE COMISIÓN DE BENEFICIOS:</w:t>
            </w:r>
            <w:r w:rsidRPr="00FE5742">
              <w:rPr>
                <w:rFonts w:ascii="Tahoma" w:hAnsi="Tahoma" w:cs="Tahoma"/>
                <w:sz w:val="18"/>
                <w:szCs w:val="18"/>
                <w:lang w:val="es-BO" w:eastAsia="es-BO"/>
              </w:rPr>
              <w:br/>
              <w:t xml:space="preserve">Primas  Netas pagadas (descontando impuestos) menos </w:t>
            </w:r>
            <w:r w:rsidRPr="00FE5742">
              <w:rPr>
                <w:rFonts w:ascii="Tahoma" w:hAnsi="Tahoma" w:cs="Tahoma"/>
                <w:sz w:val="18"/>
                <w:szCs w:val="18"/>
                <w:lang w:val="es-BO" w:eastAsia="es-BO"/>
              </w:rPr>
              <w:br/>
              <w:t>- 40% por concepto de gastos administrativos</w:t>
            </w:r>
            <w:r w:rsidRPr="00FE5742">
              <w:rPr>
                <w:rFonts w:ascii="Tahoma" w:hAnsi="Tahoma" w:cs="Tahoma"/>
                <w:sz w:val="18"/>
                <w:szCs w:val="18"/>
                <w:lang w:val="es-BO" w:eastAsia="es-BO"/>
              </w:rPr>
              <w:br/>
              <w:t>- Los siniestros pagados durante la vigencia del seguro</w:t>
            </w:r>
            <w:r w:rsidRPr="00FE5742">
              <w:rPr>
                <w:rFonts w:ascii="Tahoma" w:hAnsi="Tahoma" w:cs="Tahoma"/>
                <w:sz w:val="18"/>
                <w:szCs w:val="18"/>
                <w:lang w:val="es-BO" w:eastAsia="es-BO"/>
              </w:rPr>
              <w:br/>
              <w:t>- Las reservas para siniestros pendientes de pago</w:t>
            </w:r>
            <w:r w:rsidRPr="00FE5742">
              <w:rPr>
                <w:rFonts w:ascii="Tahoma" w:hAnsi="Tahoma" w:cs="Tahoma"/>
                <w:sz w:val="18"/>
                <w:szCs w:val="18"/>
                <w:lang w:val="es-BO" w:eastAsia="es-BO"/>
              </w:rPr>
              <w:br/>
              <w:t>En caso de que el resultado sea positivo, la compañía devolverá el 10% (diez por ciento) del resultado final.</w:t>
            </w:r>
            <w:r w:rsidRPr="00FE5742">
              <w:rPr>
                <w:rFonts w:ascii="Tahoma" w:hAnsi="Tahoma" w:cs="Tahoma"/>
                <w:sz w:val="18"/>
                <w:szCs w:val="18"/>
                <w:lang w:val="es-BO" w:eastAsia="es-BO"/>
              </w:rPr>
              <w:br/>
              <w:t xml:space="preserve">En caso de que el resultado sea negativo, no habrá obligación económica por parte de la compañía aseguradora.  </w:t>
            </w:r>
          </w:p>
        </w:tc>
      </w:tr>
      <w:tr w:rsidR="00FE5742" w:rsidRPr="00FE5742" w14:paraId="3AD623B0" w14:textId="77777777" w:rsidTr="00FE5742">
        <w:trPr>
          <w:trHeight w:val="39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3901DDB"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CLAUSULA DE AMPLIACIÓN DE VIGENCIA A PRORRATA TEMPORIS (90 DÍAS), BAJO LOS MISMOS TÉRMINOS, CONDICIONES Y TASAS DE LA SUSCRIPCIÓN ORIGINAL</w:t>
            </w:r>
          </w:p>
        </w:tc>
      </w:tr>
      <w:tr w:rsidR="00FE5742" w:rsidRPr="00FE5742" w14:paraId="3376C158"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423FB91"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RESCISIÓN DE CONTRATO A PRORRATA</w:t>
            </w:r>
          </w:p>
        </w:tc>
      </w:tr>
      <w:tr w:rsidR="00FE5742" w:rsidRPr="00FE5742" w14:paraId="61EE84AF" w14:textId="77777777" w:rsidTr="00FE5742">
        <w:trPr>
          <w:trHeight w:val="46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DE4145F"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ELIMINACIÓN DE LA EXCLUSIÓN PARA CONTENIDOS CUANDO LAS PUERTAS, VENTANAS, TRAGALUCES Y SIMILARES SE ENCUENTRAN ABIERTAS</w:t>
            </w:r>
          </w:p>
        </w:tc>
      </w:tr>
      <w:tr w:rsidR="00FE5742" w:rsidRPr="00FE5742" w14:paraId="3F3BA3C3" w14:textId="77777777" w:rsidTr="00FE5742">
        <w:trPr>
          <w:trHeight w:val="39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665174D"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CUT THROUGH ENDORSEMENT EN CASO DE QUE LA PROPUESTA SEA FACULTATIVA</w:t>
            </w:r>
          </w:p>
        </w:tc>
      </w:tr>
      <w:tr w:rsidR="00FE5742" w:rsidRPr="00FE5742" w14:paraId="03819BA9"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000000"/>
            </w:tcBorders>
            <w:shd w:val="clear" w:color="000000" w:fill="16365C"/>
            <w:vAlign w:val="center"/>
            <w:hideMark/>
          </w:tcPr>
          <w:p w14:paraId="6E0651E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NOTAS ACLARATORIAS:</w:t>
            </w:r>
          </w:p>
        </w:tc>
      </w:tr>
      <w:tr w:rsidR="00FE5742" w:rsidRPr="00FE5742" w14:paraId="3311124E" w14:textId="77777777" w:rsidTr="00FE5742">
        <w:trPr>
          <w:trHeight w:val="70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1E3D5C7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SE ACUERDA COBERTURA PARA BIENES DEL ASEGURADO, CUANDO ÉSTE PARTICIPE EN FERIAS Y/O EVENTOS SIMILARES, HASTA USD. 1.000.000,00 (INCLUYENDO EQUIPOS MÓVILES, PORTÁTILES)</w:t>
            </w:r>
          </w:p>
        </w:tc>
      </w:tr>
      <w:tr w:rsidR="00FE5742" w:rsidRPr="00FE5742" w14:paraId="357EB2CD" w14:textId="77777777" w:rsidTr="00FE5742">
        <w:trPr>
          <w:trHeight w:val="70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30F8025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LOS VALORES Y UBICACIONES SON ACTUALES, LA PÓLIZA NO ESTA SUJETA A PRESENTACIÓN DE INVENTARIOS, EN CASO DE SINIESTRO EL ASEGURADO DEBERÁ DEMOSTRAR LA PRE-EXISTENCIA DEL BIEN CON LOS CONTROLES CONTABLES QUE SE REALIZAN</w:t>
            </w:r>
          </w:p>
        </w:tc>
      </w:tr>
      <w:tr w:rsidR="00FE5742" w:rsidRPr="00FE5742" w14:paraId="46ED3838" w14:textId="77777777" w:rsidTr="00FE5742">
        <w:trPr>
          <w:trHeight w:val="61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589E2B3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LA INFORMACIÓN DE  UBICACIONES ES ENUNCIATIVA Y NO LIMITATIVA, EL CONTENIDO EN GENERAL PODRÁ PERMANECER INDISTINTAMENTE EN CUALQUIERA DE LAS UBICACIONES DEL ASEGURADO, DE ACUERDO A SU NECESIDAD</w:t>
            </w:r>
          </w:p>
        </w:tc>
      </w:tr>
      <w:tr w:rsidR="00FE5742" w:rsidRPr="00FE5742" w14:paraId="365B7AEF" w14:textId="77777777" w:rsidTr="00FE5742">
        <w:trPr>
          <w:trHeight w:val="82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1592A89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EN CASO DE SINIESTRO QUE AFECTE AL CONTENIDO DE ALMACENES, LA EXISTENCIA, CANTIDAD Y VALOR DEL MISMO, SERÁN DEMOSTRADOS POR EL ASEGURADO CON LA PRESENTACIÓN DE LA CORRESPONDIENTE DOCUMENTACIÓN OFICIAL DEL SISTEMA DE ADMINISTRACIÓN DE INVENTARIOS, QUE PERMITA VERIFICAR, EXISTENCIA, CANTIDAD Y VALOR</w:t>
            </w:r>
          </w:p>
        </w:tc>
      </w:tr>
      <w:tr w:rsidR="00FE5742" w:rsidRPr="00FE5742" w14:paraId="6F70F465" w14:textId="77777777" w:rsidTr="00FE5742">
        <w:trPr>
          <w:trHeight w:val="82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6E87EBE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ESTA PÓLIZA SE EXTIENDE A CUBRIR LOS COSTOS Y GASTOS EN QUE INCURRIERA EL ASEGURADO, CON EL FIN DE REMOVER, DESMANTELAR, DEMOLER, APUNTALAR Y REFORMAR PARTE O PARTES DE SUS PROPIEDADES QUE HAYAN SIDO AFECTADAS, DAÑADAS O DESTRUIDAS POR CUALQUIER EVENTO CUBIERTO POR LA PÓLIZA.</w:t>
            </w:r>
          </w:p>
        </w:tc>
      </w:tr>
      <w:tr w:rsidR="00FE5742" w:rsidRPr="00FE5742" w14:paraId="11978D52"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000000"/>
            </w:tcBorders>
            <w:shd w:val="clear" w:color="000000" w:fill="16365C"/>
            <w:vAlign w:val="center"/>
            <w:hideMark/>
          </w:tcPr>
          <w:p w14:paraId="5B5CC8FE"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VIGENCIA:</w:t>
            </w:r>
          </w:p>
        </w:tc>
      </w:tr>
      <w:tr w:rsidR="00FE5742" w:rsidRPr="00FE5742" w14:paraId="0F1CB145" w14:textId="77777777" w:rsidTr="00FE5742">
        <w:trPr>
          <w:trHeight w:val="31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0FBE35A5" w14:textId="493BFC69" w:rsidR="00FE5742" w:rsidRPr="00FE5742" w:rsidRDefault="00FE5742" w:rsidP="00FE5742">
            <w:pPr>
              <w:rPr>
                <w:rFonts w:ascii="Tahoma" w:hAnsi="Tahoma" w:cs="Tahoma"/>
                <w:sz w:val="18"/>
                <w:szCs w:val="18"/>
                <w:lang w:val="es-BO" w:eastAsia="es-BO"/>
              </w:rPr>
            </w:pPr>
            <w:r w:rsidRPr="00455297">
              <w:rPr>
                <w:rFonts w:ascii="Tahoma" w:hAnsi="Tahoma" w:cs="Tahoma"/>
                <w:sz w:val="18"/>
                <w:szCs w:val="18"/>
                <w:lang w:val="es-BO" w:eastAsia="es-BO"/>
              </w:rPr>
              <w:t>DOS AÑOS</w:t>
            </w:r>
            <w:r w:rsidR="00F37971">
              <w:rPr>
                <w:rFonts w:ascii="Tahoma" w:hAnsi="Tahoma" w:cs="Tahoma"/>
                <w:sz w:val="18"/>
                <w:szCs w:val="18"/>
                <w:lang w:val="es-BO" w:eastAsia="es-BO"/>
              </w:rPr>
              <w:t xml:space="preserve"> CON PAGO ANUAL</w:t>
            </w:r>
          </w:p>
        </w:tc>
      </w:tr>
      <w:tr w:rsidR="00FE5742" w:rsidRPr="00FE5742" w14:paraId="776735BA" w14:textId="77777777" w:rsidTr="00FE5742">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5AC94BA1"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PRIMA TOTAL:</w:t>
            </w:r>
          </w:p>
        </w:tc>
      </w:tr>
      <w:tr w:rsidR="00FE5742" w:rsidRPr="00FE5742" w14:paraId="07ABB93B" w14:textId="77777777" w:rsidTr="00FE5742">
        <w:trPr>
          <w:trHeight w:val="22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D85236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CONTADO POR GESTION</w:t>
            </w:r>
          </w:p>
        </w:tc>
      </w:tr>
    </w:tbl>
    <w:p w14:paraId="61EDB03F"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68F5A58"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489CCA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57D88C5"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BF4E6E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D49FC23"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A5A9F9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1A9F5CB"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0474995"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9DEB4FE"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2FD24246"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04554A4"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ECCEFEB"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71CEA2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B4ED339"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E5742" w:rsidRPr="00FE5742" w14:paraId="12B76F58" w14:textId="77777777" w:rsidTr="00FE5742">
        <w:trPr>
          <w:trHeight w:val="617"/>
        </w:trPr>
        <w:tc>
          <w:tcPr>
            <w:tcW w:w="2410" w:type="dxa"/>
            <w:shd w:val="clear" w:color="auto" w:fill="004990"/>
            <w:vAlign w:val="center"/>
          </w:tcPr>
          <w:p w14:paraId="5A0A0660" w14:textId="77777777" w:rsidR="00FE5742" w:rsidRPr="00FE5742" w:rsidRDefault="00FE5742" w:rsidP="00FE5742">
            <w:pPr>
              <w:jc w:val="center"/>
              <w:rPr>
                <w:rFonts w:ascii="Tahoma" w:hAnsi="Tahoma" w:cs="Tahoma"/>
                <w:b/>
                <w:color w:val="FFFFFF"/>
                <w:sz w:val="28"/>
                <w:szCs w:val="28"/>
                <w:lang w:val="pt-BR"/>
              </w:rPr>
            </w:pPr>
            <w:r w:rsidRPr="00FE5742">
              <w:rPr>
                <w:rFonts w:ascii="Tahoma" w:hAnsi="Tahoma" w:cs="Tahoma"/>
                <w:b/>
                <w:color w:val="FFFFFF"/>
                <w:sz w:val="28"/>
                <w:szCs w:val="28"/>
                <w:lang w:val="pt-BR"/>
              </w:rPr>
              <w:lastRenderedPageBreak/>
              <w:t>ANEXO No. 4</w:t>
            </w:r>
          </w:p>
        </w:tc>
        <w:tc>
          <w:tcPr>
            <w:tcW w:w="7365" w:type="dxa"/>
            <w:vAlign w:val="center"/>
          </w:tcPr>
          <w:p w14:paraId="4DA37474" w14:textId="77777777" w:rsidR="00FE5742" w:rsidRPr="00FE5742" w:rsidRDefault="00FE5742" w:rsidP="00FE5742">
            <w:pPr>
              <w:ind w:left="567"/>
              <w:jc w:val="center"/>
              <w:rPr>
                <w:rFonts w:ascii="Tahoma" w:hAnsi="Tahoma" w:cs="Tahoma"/>
                <w:b/>
                <w:color w:val="004990"/>
                <w:sz w:val="22"/>
                <w:szCs w:val="22"/>
                <w:lang w:val="pt-BR"/>
              </w:rPr>
            </w:pPr>
            <w:r w:rsidRPr="00FE5742">
              <w:rPr>
                <w:rFonts w:ascii="Tahoma" w:hAnsi="Tahoma" w:cs="Tahoma"/>
                <w:b/>
                <w:color w:val="004990"/>
                <w:sz w:val="22"/>
                <w:szCs w:val="22"/>
                <w:lang w:val="es-ES_tradnl"/>
              </w:rPr>
              <w:t>POLIZA COMPRENSIVA 3 D</w:t>
            </w:r>
          </w:p>
        </w:tc>
      </w:tr>
    </w:tbl>
    <w:p w14:paraId="22373759"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B530389"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W w:w="9644" w:type="dxa"/>
        <w:tblInd w:w="65" w:type="dxa"/>
        <w:tblCellMar>
          <w:left w:w="70" w:type="dxa"/>
          <w:right w:w="70" w:type="dxa"/>
        </w:tblCellMar>
        <w:tblLook w:val="04A0" w:firstRow="1" w:lastRow="0" w:firstColumn="1" w:lastColumn="0" w:noHBand="0" w:noVBand="1"/>
      </w:tblPr>
      <w:tblGrid>
        <w:gridCol w:w="2185"/>
        <w:gridCol w:w="206"/>
        <w:gridCol w:w="146"/>
        <w:gridCol w:w="7107"/>
      </w:tblGrid>
      <w:tr w:rsidR="00FE5742" w:rsidRPr="00FE5742" w14:paraId="03541E44" w14:textId="77777777" w:rsidTr="00FE5742">
        <w:trPr>
          <w:trHeight w:val="285"/>
        </w:trPr>
        <w:tc>
          <w:tcPr>
            <w:tcW w:w="9644" w:type="dxa"/>
            <w:gridSpan w:val="4"/>
            <w:tcBorders>
              <w:top w:val="single" w:sz="4" w:space="0" w:color="auto"/>
              <w:left w:val="single" w:sz="4" w:space="0" w:color="auto"/>
              <w:bottom w:val="single" w:sz="4" w:space="0" w:color="auto"/>
              <w:right w:val="single" w:sz="4" w:space="0" w:color="000000"/>
            </w:tcBorders>
            <w:shd w:val="clear" w:color="000000" w:fill="244062"/>
            <w:vAlign w:val="center"/>
            <w:hideMark/>
          </w:tcPr>
          <w:p w14:paraId="7ABB6D11" w14:textId="77777777" w:rsidR="00FE5742" w:rsidRPr="00FE5742" w:rsidRDefault="00FE5742" w:rsidP="00FE5742">
            <w:pPr>
              <w:jc w:val="center"/>
              <w:rPr>
                <w:rFonts w:ascii="Tahoma" w:hAnsi="Tahoma" w:cs="Tahoma"/>
                <w:b/>
                <w:bCs/>
                <w:color w:val="FFFFFF"/>
                <w:sz w:val="22"/>
                <w:szCs w:val="22"/>
                <w:lang w:val="es-BO" w:eastAsia="es-BO"/>
              </w:rPr>
            </w:pPr>
            <w:r w:rsidRPr="00FE5742">
              <w:rPr>
                <w:rFonts w:ascii="Tahoma" w:hAnsi="Tahoma" w:cs="Tahoma"/>
                <w:b/>
                <w:bCs/>
                <w:color w:val="FFFFFF"/>
                <w:sz w:val="22"/>
                <w:szCs w:val="22"/>
                <w:lang w:val="es-BO" w:eastAsia="es-BO"/>
              </w:rPr>
              <w:t>COMPRENSIVA 3-D</w:t>
            </w:r>
          </w:p>
        </w:tc>
      </w:tr>
      <w:tr w:rsidR="00FE5742" w:rsidRPr="00FE5742" w14:paraId="2721F421"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4D19B83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w:t>
            </w:r>
          </w:p>
        </w:tc>
        <w:tc>
          <w:tcPr>
            <w:tcW w:w="0" w:type="auto"/>
            <w:tcBorders>
              <w:top w:val="nil"/>
              <w:left w:val="nil"/>
              <w:bottom w:val="nil"/>
              <w:right w:val="nil"/>
            </w:tcBorders>
            <w:shd w:val="clear" w:color="auto" w:fill="auto"/>
            <w:vAlign w:val="center"/>
            <w:hideMark/>
          </w:tcPr>
          <w:p w14:paraId="6EBC376C" w14:textId="77777777" w:rsidR="00FE5742" w:rsidRPr="00FE5742" w:rsidRDefault="00FE5742" w:rsidP="00FE5742">
            <w:pPr>
              <w:rPr>
                <w:rFonts w:ascii="Tahoma" w:hAnsi="Tahoma" w:cs="Tahoma"/>
                <w:sz w:val="18"/>
                <w:szCs w:val="18"/>
                <w:lang w:val="es-BO" w:eastAsia="es-BO"/>
              </w:rPr>
            </w:pPr>
          </w:p>
        </w:tc>
        <w:tc>
          <w:tcPr>
            <w:tcW w:w="0" w:type="auto"/>
            <w:tcBorders>
              <w:top w:val="nil"/>
              <w:left w:val="nil"/>
              <w:bottom w:val="nil"/>
              <w:right w:val="nil"/>
            </w:tcBorders>
            <w:shd w:val="clear" w:color="auto" w:fill="auto"/>
            <w:vAlign w:val="center"/>
            <w:hideMark/>
          </w:tcPr>
          <w:p w14:paraId="45A7123C" w14:textId="77777777" w:rsidR="00FE5742" w:rsidRPr="00FE5742" w:rsidRDefault="00FE5742" w:rsidP="00FE5742">
            <w:pPr>
              <w:rPr>
                <w:rFonts w:ascii="Tahoma" w:hAnsi="Tahoma" w:cs="Tahoma"/>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35736622"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19F80A6F" w14:textId="77777777" w:rsidTr="00FE5742">
        <w:trPr>
          <w:trHeight w:val="645"/>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5C9F5E4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ASEGURADO</w:t>
            </w:r>
          </w:p>
        </w:tc>
        <w:tc>
          <w:tcPr>
            <w:tcW w:w="0" w:type="auto"/>
            <w:tcBorders>
              <w:top w:val="nil"/>
              <w:left w:val="nil"/>
              <w:bottom w:val="nil"/>
              <w:right w:val="nil"/>
            </w:tcBorders>
            <w:shd w:val="clear" w:color="auto" w:fill="auto"/>
            <w:vAlign w:val="center"/>
            <w:hideMark/>
          </w:tcPr>
          <w:p w14:paraId="68F147F3"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0B6213EA" w14:textId="77777777" w:rsidR="00FE5742" w:rsidRPr="00FE5742" w:rsidRDefault="00FE5742" w:rsidP="00FE5742">
            <w:pPr>
              <w:rPr>
                <w:rFonts w:ascii="Tahoma" w:hAnsi="Tahoma" w:cs="Tahoma"/>
                <w:b/>
                <w:bCs/>
                <w:sz w:val="18"/>
                <w:szCs w:val="18"/>
                <w:lang w:val="es-BO" w:eastAsia="es-BO"/>
              </w:rPr>
            </w:pPr>
          </w:p>
        </w:tc>
        <w:tc>
          <w:tcPr>
            <w:tcW w:w="7107" w:type="dxa"/>
            <w:tcBorders>
              <w:top w:val="nil"/>
              <w:left w:val="nil"/>
              <w:bottom w:val="nil"/>
              <w:right w:val="single" w:sz="4" w:space="0" w:color="000000"/>
            </w:tcBorders>
            <w:shd w:val="clear" w:color="auto" w:fill="auto"/>
            <w:vAlign w:val="center"/>
            <w:hideMark/>
          </w:tcPr>
          <w:p w14:paraId="4CA2BB4B"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EMPRESA NACIONAL DE TELECOMUNICACIONES “ENTEL S.A.” Y SUBSIDIARIA DATACOM S.R.L. Y SUBSIDIARIA ENTEL DINÁMICA S.R.L.</w:t>
            </w:r>
          </w:p>
        </w:tc>
      </w:tr>
      <w:tr w:rsidR="00FE5742" w:rsidRPr="00FE5742" w14:paraId="2C90E7F2"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5BB50429"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4A6D8FCE"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6832B5CA" w14:textId="77777777" w:rsidR="00FE5742" w:rsidRPr="00FE5742" w:rsidRDefault="00FE5742" w:rsidP="00FE5742">
            <w:pPr>
              <w:rPr>
                <w:rFonts w:ascii="Tahoma" w:hAnsi="Tahoma" w:cs="Tahoma"/>
                <w:b/>
                <w:bCs/>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7C74EC0F"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29D6D638" w14:textId="77777777" w:rsidTr="00FE5742">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4E1F095A"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RIESGO</w:t>
            </w:r>
          </w:p>
        </w:tc>
        <w:tc>
          <w:tcPr>
            <w:tcW w:w="0" w:type="auto"/>
            <w:tcBorders>
              <w:top w:val="nil"/>
              <w:left w:val="nil"/>
              <w:bottom w:val="nil"/>
              <w:right w:val="nil"/>
            </w:tcBorders>
            <w:shd w:val="clear" w:color="auto" w:fill="auto"/>
            <w:vAlign w:val="center"/>
            <w:hideMark/>
          </w:tcPr>
          <w:p w14:paraId="17B6A4C1"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54DB3889" w14:textId="77777777" w:rsidR="00FE5742" w:rsidRPr="00FE5742" w:rsidRDefault="00FE5742" w:rsidP="00FE5742">
            <w:pPr>
              <w:rPr>
                <w:rFonts w:ascii="Tahoma" w:hAnsi="Tahoma" w:cs="Tahoma"/>
                <w:b/>
                <w:bCs/>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7914B0FD"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COMPRENSIVA 3-D (DESHONESTIDAD, DESAPARICIÓN Y DESTRUCCIÓN)</w:t>
            </w:r>
          </w:p>
        </w:tc>
      </w:tr>
      <w:tr w:rsidR="00FE5742" w:rsidRPr="00FE5742" w14:paraId="50026E16"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31E4E302"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34E59433"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66734583" w14:textId="77777777" w:rsidR="00FE5742" w:rsidRPr="00FE5742" w:rsidRDefault="00FE5742" w:rsidP="00FE5742">
            <w:pPr>
              <w:rPr>
                <w:rFonts w:ascii="Tahoma" w:hAnsi="Tahoma" w:cs="Tahoma"/>
                <w:b/>
                <w:bCs/>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6F3E9C63"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6712D741" w14:textId="77777777" w:rsidTr="00FE5742">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0846200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DIRECCIÓN LEGAL</w:t>
            </w:r>
          </w:p>
        </w:tc>
        <w:tc>
          <w:tcPr>
            <w:tcW w:w="0" w:type="auto"/>
            <w:tcBorders>
              <w:top w:val="nil"/>
              <w:left w:val="nil"/>
              <w:bottom w:val="nil"/>
              <w:right w:val="nil"/>
            </w:tcBorders>
            <w:shd w:val="clear" w:color="auto" w:fill="auto"/>
            <w:vAlign w:val="center"/>
            <w:hideMark/>
          </w:tcPr>
          <w:p w14:paraId="054784D0"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23BED1FE" w14:textId="77777777" w:rsidR="00FE5742" w:rsidRPr="00FE5742" w:rsidRDefault="00FE5742" w:rsidP="00FE5742">
            <w:pPr>
              <w:rPr>
                <w:rFonts w:ascii="Tahoma" w:hAnsi="Tahoma" w:cs="Tahoma"/>
                <w:b/>
                <w:bCs/>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6A8ABA1D"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CALLE FEDERICO ZUAZO N. 1771</w:t>
            </w:r>
          </w:p>
        </w:tc>
      </w:tr>
      <w:tr w:rsidR="00FE5742" w:rsidRPr="00FE5742" w14:paraId="2FDC1E4E"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58D8C7F5"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0F7BD8B3"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1D350493" w14:textId="77777777" w:rsidR="00FE5742" w:rsidRPr="00FE5742" w:rsidRDefault="00FE5742" w:rsidP="00FE5742">
            <w:pPr>
              <w:rPr>
                <w:rFonts w:ascii="Tahoma" w:hAnsi="Tahoma" w:cs="Tahoma"/>
                <w:b/>
                <w:bCs/>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15FD4210"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434893E9" w14:textId="77777777" w:rsidTr="00FE5742">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2A835C8C"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ÁMBITO DE LA COBERTURA</w:t>
            </w:r>
          </w:p>
        </w:tc>
        <w:tc>
          <w:tcPr>
            <w:tcW w:w="0" w:type="auto"/>
            <w:tcBorders>
              <w:top w:val="nil"/>
              <w:left w:val="nil"/>
              <w:bottom w:val="nil"/>
              <w:right w:val="nil"/>
            </w:tcBorders>
            <w:shd w:val="clear" w:color="auto" w:fill="auto"/>
            <w:vAlign w:val="center"/>
            <w:hideMark/>
          </w:tcPr>
          <w:p w14:paraId="0C8221E8"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775B79D9" w14:textId="77777777" w:rsidR="00FE5742" w:rsidRPr="00FE5742" w:rsidRDefault="00FE5742" w:rsidP="00FE5742">
            <w:pPr>
              <w:rPr>
                <w:rFonts w:ascii="Tahoma" w:hAnsi="Tahoma" w:cs="Tahoma"/>
                <w:b/>
                <w:bCs/>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0B5E7F5C"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ESTADO PLURINACIONAL DE BOLIVIA</w:t>
            </w:r>
          </w:p>
        </w:tc>
      </w:tr>
      <w:tr w:rsidR="00FE5742" w:rsidRPr="00FE5742" w14:paraId="516F13E7"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525F20EB"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267EB7F5"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6663EAA6" w14:textId="77777777" w:rsidR="00FE5742" w:rsidRPr="00FE5742" w:rsidRDefault="00FE5742" w:rsidP="00FE5742">
            <w:pPr>
              <w:rPr>
                <w:rFonts w:ascii="Tahoma" w:hAnsi="Tahoma" w:cs="Tahoma"/>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222DC86F"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27713194"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2D5B6CFF"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OBJETO DEL SEGURO</w:t>
            </w:r>
          </w:p>
        </w:tc>
      </w:tr>
      <w:tr w:rsidR="00FE5742" w:rsidRPr="00FE5742" w14:paraId="3F872BEA" w14:textId="77777777" w:rsidTr="00FE5742">
        <w:trPr>
          <w:trHeight w:val="2820"/>
        </w:trPr>
        <w:tc>
          <w:tcPr>
            <w:tcW w:w="9644" w:type="dxa"/>
            <w:gridSpan w:val="4"/>
            <w:tcBorders>
              <w:top w:val="nil"/>
              <w:left w:val="single" w:sz="4" w:space="0" w:color="auto"/>
              <w:bottom w:val="single" w:sz="4" w:space="0" w:color="auto"/>
              <w:right w:val="single" w:sz="4" w:space="0" w:color="000000"/>
            </w:tcBorders>
            <w:shd w:val="clear" w:color="auto" w:fill="auto"/>
            <w:vAlign w:val="center"/>
            <w:hideMark/>
          </w:tcPr>
          <w:p w14:paraId="3C87C46C"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TODO DAÑO Y/O PÉRDIDA ECONÓMICA QUE AFECTE LOS INTERESES DE ENTEL S.A., COMO CONSECUENCIA DE DESAPARICIÓN MISTERIOSA, ASALTO, FALSIFICACIÓN, ABUSO DE CONFIANZA, APROPIACIÓN ILÍCITA O INDEBIDA, FRAUDE, MALVERSACIÓN, OCULTAMIENTO DE DINERO Y/O VALORES, ACTOS FRAUDULENTOS O DESHONESTOS, Y/O CUALQUIER HECHO DELICTIVO QUE OCASIONE UN  PERJUICIO ECONÓMICO AL ASEGURADO,  PÉRDIDA DE PROPIEDAD POR: ROBO, ASALTO, SUPLANTACIÓN, HURTO, RATERÍA Y FALSAS APARIENCIAS. PROPIEDAD MIENTRAS SE ENCUENTRE EN TRÁNSITO, FALSIFICACIÓN O ALTERACIÓN FRAUDULENTA DE CHEQUES, LETRAS DE CAMBIO, FALSIFICACIÓN Y/O ALTERACIÓN DE DINEROS Y PAPEL MONEDA. PÉRDIDA O DAÑO A LOS BIENES DE CUALQUIER TIPO O CLASE DE PROPIEDAD DEL ASEGURADO Y/O BAJO SU CUSTODIA Y/O BIENES EN POSESIÓN DE CUALQUIER CLIENTE, POR ROBO O INTENTO DEL MISMO, DESAPARICIÓN MISTERIOSA O DAÑO, DESTRUCCIÓN O EXTRAVÍO. </w:t>
            </w:r>
          </w:p>
        </w:tc>
      </w:tr>
      <w:tr w:rsidR="00FE5742" w:rsidRPr="00FE5742" w14:paraId="5A4ACED4"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3FAC9131"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EMPLEADOS</w:t>
            </w:r>
          </w:p>
        </w:tc>
      </w:tr>
      <w:tr w:rsidR="00FE5742" w:rsidRPr="00FE5742" w14:paraId="6D4F28B5" w14:textId="77777777" w:rsidTr="00FE5742">
        <w:trPr>
          <w:trHeight w:val="18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2ED868B"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TODOS Y CADA UNO DE LOS EJECUTIVOS Y/O ASESORES Y/O EMPLEADOS PERMANENTES Y/O EVENTUALES Y/O BAJO CONTRATO, Y/O VENDEDORES Y/O VENDEDORES COMISIONISTAS Y/O REMESEROS Y/O CHOFERES Y/O PERSONAL AL SERVICIO DEL ASEGURADO QUE MANTENGA O NO RELACIÓN DIRECTA, TALES COMO, PERO NO LIMITANDO A TERCEROS, PERSONAS QUE TRABAJAN PARA LAS EMPRESAS QUE PRESTAN SERVICIOS A ENTEL, PERSONAL CONTRATADO, PRACTICANTES Y/O PERSONAL QUE NO FORME PARTE DE LA PLANILLA DEL ASEGURADO NI TENGA NINGÚN TIPO DE RELACIÓN LABORAL CON ÉSTE Y PRESTE SUS SERVICIOS EN VIRTUD A RELACIONES CONTRACTUALES CIVILES, TALES COMO, PERO NO LIMITANDO A PERSONAL DE VIGILANCIA, PERSONAL DE LIMPIEZA Y/O PERSONAL DE SERVICIO</w:t>
            </w:r>
          </w:p>
        </w:tc>
      </w:tr>
      <w:tr w:rsidR="00FE5742" w:rsidRPr="00FE5742" w14:paraId="06F6A2BD"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10D99A06"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COBERTURAS</w:t>
            </w:r>
          </w:p>
        </w:tc>
      </w:tr>
      <w:tr w:rsidR="00FE5742" w:rsidRPr="00FE5742" w14:paraId="7992A21A" w14:textId="77777777" w:rsidTr="00FE5742">
        <w:trPr>
          <w:trHeight w:val="144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ECDD5DF" w14:textId="77777777" w:rsidR="00FE5742" w:rsidRPr="00FE5742" w:rsidRDefault="00FE5742" w:rsidP="00FE5742">
            <w:pPr>
              <w:jc w:val="both"/>
              <w:rPr>
                <w:rFonts w:ascii="Arial" w:hAnsi="Arial" w:cs="Arial"/>
                <w:sz w:val="18"/>
                <w:szCs w:val="18"/>
                <w:lang w:val="es-BO" w:eastAsia="es-BO"/>
              </w:rPr>
            </w:pPr>
            <w:r w:rsidRPr="00FE5742">
              <w:rPr>
                <w:rFonts w:ascii="Arial" w:hAnsi="Arial" w:cs="Arial"/>
                <w:b/>
                <w:bCs/>
                <w:sz w:val="18"/>
                <w:szCs w:val="18"/>
                <w:lang w:val="es-BO" w:eastAsia="es-BO"/>
              </w:rPr>
              <w:t xml:space="preserve">CONVENIO I </w:t>
            </w:r>
            <w:proofErr w:type="spellStart"/>
            <w:r w:rsidRPr="00FE5742">
              <w:rPr>
                <w:rFonts w:ascii="Arial" w:hAnsi="Arial" w:cs="Arial"/>
                <w:b/>
                <w:bCs/>
                <w:sz w:val="18"/>
                <w:szCs w:val="18"/>
                <w:lang w:val="es-BO" w:eastAsia="es-BO"/>
              </w:rPr>
              <w:t>I</w:t>
            </w:r>
            <w:proofErr w:type="spellEnd"/>
            <w:r w:rsidRPr="00FE5742">
              <w:rPr>
                <w:rFonts w:ascii="Arial" w:hAnsi="Arial" w:cs="Arial"/>
                <w:b/>
                <w:bCs/>
                <w:sz w:val="18"/>
                <w:szCs w:val="18"/>
                <w:lang w:val="es-BO" w:eastAsia="es-BO"/>
              </w:rPr>
              <w:t xml:space="preserve"> </w:t>
            </w:r>
            <w:r w:rsidRPr="00FE5742">
              <w:rPr>
                <w:rFonts w:ascii="Arial" w:hAnsi="Arial" w:cs="Arial"/>
                <w:b/>
                <w:bCs/>
                <w:sz w:val="18"/>
                <w:szCs w:val="18"/>
                <w:lang w:val="es-BO" w:eastAsia="es-BO"/>
              </w:rPr>
              <w:br/>
            </w:r>
            <w:r w:rsidRPr="00FE5742">
              <w:rPr>
                <w:rFonts w:ascii="Arial" w:hAnsi="Arial" w:cs="Arial"/>
                <w:sz w:val="18"/>
                <w:szCs w:val="18"/>
                <w:lang w:val="es-BO" w:eastAsia="es-BO"/>
              </w:rPr>
              <w:t xml:space="preserve">INFIDELIDAD DE EMPLEADOS, EXTENDIÉNDOSE A AMPARAR A DIRECTORES SÍNDICOS, EJECUTIVOS Y FUNCIONARIOS, CUBRIENDO PÉRDIDAS RESULTANTES DE ACTOS DESHONESTOS O FRAUDULENTOS DE ESTOS, COMETIDOS POR ELLOS MISMOS O EN COMPLICIDAD CON OTROS, CON LA INTENCIÓN MANIFIESTA DE QUE EL ASEGURADO SUFRA DICHA PÉRDIDA, </w:t>
            </w:r>
            <w:r w:rsidRPr="00FE5742">
              <w:rPr>
                <w:rFonts w:ascii="Arial" w:hAnsi="Arial" w:cs="Arial"/>
                <w:b/>
                <w:bCs/>
                <w:sz w:val="18"/>
                <w:szCs w:val="18"/>
                <w:lang w:val="es-BO" w:eastAsia="es-BO"/>
              </w:rPr>
              <w:t xml:space="preserve"> HASTA USD 750.000.00 POR EVENTO Y EN EL AGREGADO ANUAL.</w:t>
            </w:r>
          </w:p>
        </w:tc>
      </w:tr>
      <w:tr w:rsidR="00FE5742" w:rsidRPr="00FE5742" w14:paraId="04500882" w14:textId="77777777" w:rsidTr="00FE5742">
        <w:trPr>
          <w:trHeight w:val="12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961B456" w14:textId="77777777" w:rsidR="00FE5742" w:rsidRPr="00FE5742" w:rsidRDefault="00FE5742" w:rsidP="00FE5742">
            <w:pPr>
              <w:rPr>
                <w:rFonts w:ascii="Arial" w:hAnsi="Arial" w:cs="Arial"/>
                <w:sz w:val="18"/>
                <w:szCs w:val="18"/>
                <w:lang w:val="es-BO" w:eastAsia="es-BO"/>
              </w:rPr>
            </w:pPr>
            <w:r w:rsidRPr="00FE5742">
              <w:rPr>
                <w:rFonts w:ascii="Arial" w:hAnsi="Arial" w:cs="Arial"/>
                <w:b/>
                <w:bCs/>
                <w:sz w:val="18"/>
                <w:szCs w:val="18"/>
                <w:lang w:val="es-BO" w:eastAsia="es-BO"/>
              </w:rPr>
              <w:t>CONVENIO II</w:t>
            </w:r>
            <w:r w:rsidRPr="00FE5742">
              <w:rPr>
                <w:rFonts w:ascii="Arial" w:hAnsi="Arial" w:cs="Arial"/>
                <w:sz w:val="18"/>
                <w:szCs w:val="18"/>
                <w:lang w:val="es-BO" w:eastAsia="es-BO"/>
              </w:rPr>
              <w:t xml:space="preserve"> </w:t>
            </w:r>
            <w:r w:rsidRPr="00FE5742">
              <w:rPr>
                <w:rFonts w:ascii="Arial" w:hAnsi="Arial" w:cs="Arial"/>
                <w:sz w:val="18"/>
                <w:szCs w:val="18"/>
                <w:lang w:val="es-BO" w:eastAsia="es-BO"/>
              </w:rPr>
              <w:br/>
              <w:t xml:space="preserve">PÉRDIDAS DE DINERO Y/O VALORES DENTRO DE LOS PREDIOS DETALLADOS COMO LOCAL Y/O LOCALES,  (cubriendo dinero y/o valores y/o bienes del asegurado en ventanillas, caja registradora, mostradores y/o escritorios en horas de atención al público y las 24 horas en caja fuerte) </w:t>
            </w:r>
            <w:r w:rsidRPr="00FE5742">
              <w:rPr>
                <w:rFonts w:ascii="Arial" w:hAnsi="Arial" w:cs="Arial"/>
                <w:b/>
                <w:bCs/>
                <w:sz w:val="18"/>
                <w:szCs w:val="18"/>
                <w:lang w:val="es-BO" w:eastAsia="es-BO"/>
              </w:rPr>
              <w:t>HASTA USD 400.000.00 POR EVENTO Y EN EL AGREGADO ANUAL</w:t>
            </w:r>
          </w:p>
        </w:tc>
      </w:tr>
      <w:tr w:rsidR="00FE5742" w:rsidRPr="00FE5742" w14:paraId="2E9E5B3A" w14:textId="77777777" w:rsidTr="00FE5742">
        <w:trPr>
          <w:trHeight w:val="9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D631EB9" w14:textId="77777777" w:rsidR="00FE5742" w:rsidRPr="00FE5742" w:rsidRDefault="00FE5742" w:rsidP="00FE5742">
            <w:pPr>
              <w:rPr>
                <w:rFonts w:ascii="Arial" w:hAnsi="Arial" w:cs="Arial"/>
                <w:sz w:val="18"/>
                <w:szCs w:val="18"/>
                <w:lang w:val="es-BO" w:eastAsia="es-BO"/>
              </w:rPr>
            </w:pPr>
            <w:r w:rsidRPr="00FE5742">
              <w:rPr>
                <w:rFonts w:ascii="Arial" w:hAnsi="Arial" w:cs="Arial"/>
                <w:b/>
                <w:bCs/>
                <w:sz w:val="18"/>
                <w:szCs w:val="18"/>
                <w:lang w:val="es-BO" w:eastAsia="es-BO"/>
              </w:rPr>
              <w:lastRenderedPageBreak/>
              <w:t>CONVENIO III</w:t>
            </w:r>
            <w:r w:rsidRPr="00FE5742">
              <w:rPr>
                <w:rFonts w:ascii="Arial" w:hAnsi="Arial" w:cs="Arial"/>
                <w:sz w:val="18"/>
                <w:szCs w:val="18"/>
                <w:lang w:val="es-BO" w:eastAsia="es-BO"/>
              </w:rPr>
              <w:t xml:space="preserve"> </w:t>
            </w:r>
            <w:r w:rsidRPr="00FE5742">
              <w:rPr>
                <w:rFonts w:ascii="Arial" w:hAnsi="Arial" w:cs="Arial"/>
                <w:sz w:val="18"/>
                <w:szCs w:val="18"/>
                <w:lang w:val="es-BO" w:eastAsia="es-BO"/>
              </w:rPr>
              <w:br/>
              <w:t xml:space="preserve">PÉRDIDAS  DE DINERO Y/O VALORES FUERA DE SUS PREDIOS Y/O LOCALES, INCLUYENDO CAJAS MÓVILES QUE SE UTILIZAN PARA TRASLADO DE DINERO,  </w:t>
            </w:r>
            <w:r w:rsidRPr="00FE5742">
              <w:rPr>
                <w:rFonts w:ascii="Arial" w:hAnsi="Arial" w:cs="Arial"/>
                <w:b/>
                <w:bCs/>
                <w:sz w:val="18"/>
                <w:szCs w:val="18"/>
                <w:lang w:val="es-BO" w:eastAsia="es-BO"/>
              </w:rPr>
              <w:t xml:space="preserve">HASTA USD 400.000.00 POR EVENTO Y EN EL AGREGADO ANUAL </w:t>
            </w:r>
          </w:p>
        </w:tc>
      </w:tr>
      <w:tr w:rsidR="00FE5742" w:rsidRPr="00FE5742" w14:paraId="0A1AD2D1" w14:textId="77777777" w:rsidTr="00FE5742">
        <w:trPr>
          <w:trHeight w:val="79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C1E8682" w14:textId="77777777" w:rsidR="00FE5742" w:rsidRPr="00FE5742" w:rsidRDefault="00FE5742" w:rsidP="00FE5742">
            <w:pPr>
              <w:rPr>
                <w:rFonts w:ascii="Arial" w:hAnsi="Arial" w:cs="Arial"/>
                <w:sz w:val="18"/>
                <w:szCs w:val="18"/>
                <w:lang w:val="es-BO" w:eastAsia="es-BO"/>
              </w:rPr>
            </w:pPr>
            <w:r w:rsidRPr="00FE5742">
              <w:rPr>
                <w:rFonts w:ascii="Arial" w:hAnsi="Arial" w:cs="Arial"/>
                <w:b/>
                <w:bCs/>
                <w:sz w:val="18"/>
                <w:szCs w:val="18"/>
                <w:lang w:val="es-BO" w:eastAsia="es-BO"/>
              </w:rPr>
              <w:t>CONVENIO IV</w:t>
            </w:r>
            <w:r w:rsidRPr="00FE5742">
              <w:rPr>
                <w:rFonts w:ascii="Arial" w:hAnsi="Arial" w:cs="Arial"/>
                <w:b/>
                <w:bCs/>
                <w:sz w:val="18"/>
                <w:szCs w:val="18"/>
                <w:lang w:val="es-BO" w:eastAsia="es-BO"/>
              </w:rPr>
              <w:br/>
            </w:r>
            <w:r w:rsidRPr="00FE5742">
              <w:rPr>
                <w:rFonts w:ascii="Arial" w:hAnsi="Arial" w:cs="Arial"/>
                <w:sz w:val="18"/>
                <w:szCs w:val="18"/>
                <w:lang w:val="es-BO" w:eastAsia="es-BO"/>
              </w:rPr>
              <w:t xml:space="preserve">FALSIFICACIÓN DE GIROS POSTALES, LIBRANZA, PAPEL MONEDA, CHEQUES Y DOCUMENTOS BANCARIOS,  </w:t>
            </w:r>
            <w:r w:rsidRPr="00FE5742">
              <w:rPr>
                <w:rFonts w:ascii="Arial" w:hAnsi="Arial" w:cs="Arial"/>
                <w:b/>
                <w:bCs/>
                <w:sz w:val="18"/>
                <w:szCs w:val="18"/>
                <w:lang w:val="es-BO" w:eastAsia="es-BO"/>
              </w:rPr>
              <w:t xml:space="preserve">HASTA USD 200.000.00 POR EVENTO Y EN EL AGREGADO ANUAL </w:t>
            </w:r>
          </w:p>
        </w:tc>
      </w:tr>
      <w:tr w:rsidR="00FE5742" w:rsidRPr="00FE5742" w14:paraId="6BDA20A2" w14:textId="77777777" w:rsidTr="00FE5742">
        <w:trPr>
          <w:trHeight w:val="7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2164822" w14:textId="77777777" w:rsidR="00FE5742" w:rsidRPr="00FE5742" w:rsidRDefault="00FE5742" w:rsidP="00FE5742">
            <w:pPr>
              <w:rPr>
                <w:rFonts w:ascii="Arial" w:hAnsi="Arial" w:cs="Arial"/>
                <w:sz w:val="18"/>
                <w:szCs w:val="18"/>
                <w:lang w:val="es-BO" w:eastAsia="es-BO"/>
              </w:rPr>
            </w:pPr>
            <w:r w:rsidRPr="00FE5742">
              <w:rPr>
                <w:rFonts w:ascii="Arial" w:hAnsi="Arial" w:cs="Arial"/>
                <w:b/>
                <w:bCs/>
                <w:sz w:val="18"/>
                <w:szCs w:val="18"/>
                <w:lang w:val="es-BO" w:eastAsia="es-BO"/>
              </w:rPr>
              <w:t>CONVENIO V</w:t>
            </w:r>
            <w:r w:rsidRPr="00FE5742">
              <w:rPr>
                <w:rFonts w:ascii="Arial" w:hAnsi="Arial" w:cs="Arial"/>
                <w:sz w:val="18"/>
                <w:szCs w:val="18"/>
                <w:lang w:val="es-BO" w:eastAsia="es-BO"/>
              </w:rPr>
              <w:t xml:space="preserve"> </w:t>
            </w:r>
            <w:r w:rsidRPr="00FE5742">
              <w:rPr>
                <w:rFonts w:ascii="Arial" w:hAnsi="Arial" w:cs="Arial"/>
                <w:sz w:val="18"/>
                <w:szCs w:val="18"/>
                <w:lang w:val="es-BO" w:eastAsia="es-BO"/>
              </w:rPr>
              <w:br/>
              <w:t xml:space="preserve">FALSIFICACIÓN COMERCIAL, INCLUYENDO EL FRAUDE EN COLUSIÓN CON TERCEROS, </w:t>
            </w:r>
            <w:r w:rsidRPr="00FE5742">
              <w:rPr>
                <w:rFonts w:ascii="Arial" w:hAnsi="Arial" w:cs="Arial"/>
                <w:b/>
                <w:bCs/>
                <w:sz w:val="18"/>
                <w:szCs w:val="18"/>
                <w:lang w:val="es-BO" w:eastAsia="es-BO"/>
              </w:rPr>
              <w:t xml:space="preserve">HASTA USD 500.000.00 POR EVENTO Y EN EL AGREGADO ANUAL </w:t>
            </w:r>
          </w:p>
        </w:tc>
      </w:tr>
      <w:tr w:rsidR="00FE5742" w:rsidRPr="00FE5742" w14:paraId="149FDCF2" w14:textId="77777777" w:rsidTr="00FE5742">
        <w:trPr>
          <w:trHeight w:val="57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2A22D05A"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CONVENIO ESPECIAL</w:t>
            </w:r>
          </w:p>
        </w:tc>
      </w:tr>
      <w:tr w:rsidR="00FE5742" w:rsidRPr="00FE5742" w14:paraId="1E95C170" w14:textId="77777777" w:rsidTr="00FE5742">
        <w:trPr>
          <w:trHeight w:val="36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3EBF7F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FRAUDE COMPUTARIZADO Y TRANSFERENCIA DE FONDOS POR TERCEROS, HASTA USD. 1.000.000.00 POR EVENTO Y EN EL AGREGADO ANUAL</w:t>
            </w:r>
          </w:p>
        </w:tc>
      </w:tr>
      <w:tr w:rsidR="00FE5742" w:rsidRPr="00FE5742" w14:paraId="69D4F450" w14:textId="77777777" w:rsidTr="00FE5742">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722AAA52"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LÍMITE EN EL AGREGADO ANUAL</w:t>
            </w:r>
          </w:p>
        </w:tc>
      </w:tr>
      <w:tr w:rsidR="00FE5742" w:rsidRPr="00FE5742" w14:paraId="018FA7BB" w14:textId="77777777" w:rsidTr="00FE5742">
        <w:trPr>
          <w:trHeight w:val="43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9AD89E4"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USD. 750.000.00 </w:t>
            </w:r>
          </w:p>
        </w:tc>
      </w:tr>
      <w:tr w:rsidR="00FE5742" w:rsidRPr="00FE5742" w14:paraId="6298C2AA" w14:textId="77777777" w:rsidTr="00FE5742">
        <w:trPr>
          <w:trHeight w:val="51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7F225160"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DEDUCIBLE</w:t>
            </w:r>
          </w:p>
        </w:tc>
      </w:tr>
      <w:tr w:rsidR="00FE5742" w:rsidRPr="00FE5742" w14:paraId="1AD9523C" w14:textId="77777777" w:rsidTr="00FE5742">
        <w:trPr>
          <w:trHeight w:val="45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970E3A1" w14:textId="77777777" w:rsidR="00FE5742" w:rsidRPr="00FE5742" w:rsidRDefault="00FE5742" w:rsidP="00FE5742">
            <w:pPr>
              <w:rPr>
                <w:rFonts w:ascii="Arial" w:hAnsi="Arial" w:cs="Arial"/>
                <w:sz w:val="18"/>
                <w:szCs w:val="18"/>
                <w:lang w:val="es-BO" w:eastAsia="es-BO"/>
              </w:rPr>
            </w:pPr>
            <w:r w:rsidRPr="00FE5742">
              <w:rPr>
                <w:rFonts w:ascii="Arial" w:hAnsi="Arial" w:cs="Arial"/>
                <w:sz w:val="18"/>
                <w:szCs w:val="18"/>
                <w:lang w:val="es-BO" w:eastAsia="es-BO"/>
              </w:rPr>
              <w:t>USD 5,000.00 PARA EL CONVENIO I</w:t>
            </w:r>
          </w:p>
        </w:tc>
      </w:tr>
      <w:tr w:rsidR="00FE5742" w:rsidRPr="00FE5742" w14:paraId="60BFE333" w14:textId="77777777" w:rsidTr="00FE5742">
        <w:trPr>
          <w:trHeight w:val="52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1E348ADC"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xml:space="preserve">MEDIO DE TRANSPORTE </w:t>
            </w:r>
          </w:p>
        </w:tc>
      </w:tr>
      <w:tr w:rsidR="00FE5742" w:rsidRPr="00FE5742" w14:paraId="7E357E24" w14:textId="77777777" w:rsidTr="00FE5742">
        <w:trPr>
          <w:trHeight w:val="42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C7C0E18"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VEHÍCULOS PROPIOS, ALQUILADOS, PÚBLICOS Y/O A PIE PARA LAS REMESAS DEL CONVENIO III</w:t>
            </w:r>
          </w:p>
        </w:tc>
      </w:tr>
      <w:tr w:rsidR="00FE5742" w:rsidRPr="00FE5742" w14:paraId="4123D96D" w14:textId="77777777" w:rsidTr="00FE5742">
        <w:trPr>
          <w:trHeight w:val="52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6535199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CLAUSULAS Y COBERTURAS ADICIONALES</w:t>
            </w:r>
          </w:p>
        </w:tc>
      </w:tr>
      <w:tr w:rsidR="00FE5742" w:rsidRPr="00FE5742" w14:paraId="4A4BCE0B" w14:textId="77777777" w:rsidTr="00FE5742">
        <w:trPr>
          <w:trHeight w:val="49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758F215"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LIBRE ELEGIBILIDAD DE AJUSTADORES POR EL ASEGURADO SEAN DE TERNA PROPUESTA POR EL ASEGURADO O NO Y LOS HONORARIOS CUBIERTOS POR LA ASEGURADORA</w:t>
            </w:r>
          </w:p>
        </w:tc>
      </w:tr>
      <w:tr w:rsidR="00FE5742" w:rsidRPr="00FE5742" w14:paraId="16A9101D" w14:textId="77777777" w:rsidTr="00FE5742">
        <w:trPr>
          <w:trHeight w:val="78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92C6199"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REPOSICIÓN AUTOMÁTICA DE LA SUMA ASEGURADA, SIN PRIMA ADICIONAL, POR UNA SOLA VEZ, DURANTE LA VIGENCIA DEL SEGURO</w:t>
            </w:r>
          </w:p>
        </w:tc>
      </w:tr>
      <w:tr w:rsidR="00FE5742" w:rsidRPr="00FE5742" w14:paraId="0449489E" w14:textId="77777777" w:rsidTr="00FE5742">
        <w:trPr>
          <w:trHeight w:val="63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EDBE0BB"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AMPLIACIÓN  DE 15 DÍAS HÁBILES PARA EL AVISO DE SINIESTRO DESDE CONOCIDO EL MISMO POR EL ASEGURADO, SALVO CASO DE FUERZA MAYOR O IMPEDIMENTO JUSTIFICADO.</w:t>
            </w:r>
          </w:p>
        </w:tc>
      </w:tr>
      <w:tr w:rsidR="00FE5742" w:rsidRPr="00FE5742" w14:paraId="0E9E7C4F"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A73916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RETROACTIVIDAD A 24 MESES DE LA FECHA DE SUSCRIPCIÓN.</w:t>
            </w:r>
          </w:p>
        </w:tc>
      </w:tr>
      <w:tr w:rsidR="00FE5742" w:rsidRPr="00FE5742" w14:paraId="15F99F18" w14:textId="77777777" w:rsidTr="00FE5742">
        <w:trPr>
          <w:trHeight w:val="12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1138C48"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GASTOS DE DEFENSA, INVESTIGACIÓN, RECUPERO, GASTOS JUDICIALES, EXTRAJUDICIALES Y/U HONORARIOS DE PROFESIONALES, HONORARIOS PROFESIONALES DE AUDITORES, COSTOS Y GASTOS INCURRIDOS POR EL ASEGURADO PARA ESTABLECER O TRATAR DE ESTABLECER LA EXISTENCIA DE UNA PÉRDIDA O MONTO DE PÉRDIDA CUBIERTA POR LA PRESENTE PÓLIZA SIN AFECTAR EL LÍMITE DEL AGREGADO ANUAL HASTA USD 75.000,00.</w:t>
            </w:r>
          </w:p>
        </w:tc>
      </w:tr>
      <w:tr w:rsidR="00FE5742" w:rsidRPr="00FE5742" w14:paraId="08A5B775" w14:textId="77777777" w:rsidTr="00FE5742">
        <w:trPr>
          <w:trHeight w:val="36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45915CA"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TRANSACCIÓN SIN JUICIO HASTA USD 50.000,00</w:t>
            </w:r>
          </w:p>
        </w:tc>
      </w:tr>
      <w:tr w:rsidR="00FE5742" w:rsidRPr="00FE5742" w14:paraId="203B296C" w14:textId="77777777" w:rsidTr="00FE5742">
        <w:trPr>
          <w:trHeight w:val="40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87BCB82"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PRESENTACIÓN DE NOMINACIÓN DE EMPLEADOS ÚNICAMENTE EN CASO DE SINIESTRO</w:t>
            </w:r>
          </w:p>
        </w:tc>
      </w:tr>
      <w:tr w:rsidR="00FE5742" w:rsidRPr="00FE5742" w14:paraId="541ABE0F" w14:textId="77777777" w:rsidTr="00FE5742">
        <w:trPr>
          <w:trHeight w:val="93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8B0DCFE"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INDEMNIZACIÓN A PARTIR DE REALIZADA LA PRIMERA AUDIENCIA DE JUICIO ORAL O DE HABER ESTABLECIDO FEHACIENTEMENTE QUE EL(LOS) CAUSANTES(S) Y/O AUTOR(ES) DEL DAÑO ES(SON), EMPLEADO(S) DEL ASEGURADO, PERO QUE NO HA SIDO POSIBLE INDIVIDUALIZARLOS</w:t>
            </w:r>
          </w:p>
        </w:tc>
      </w:tr>
      <w:tr w:rsidR="00FE5742" w:rsidRPr="00FE5742" w14:paraId="39524BBE"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0FA31B9"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DE ANTICIPO DEL 50% EN CASO DE SINIESTRO </w:t>
            </w:r>
          </w:p>
        </w:tc>
      </w:tr>
      <w:tr w:rsidR="00FE5742" w:rsidRPr="00FE5742" w14:paraId="50D4B9ED" w14:textId="77777777" w:rsidTr="00FE5742">
        <w:trPr>
          <w:trHeight w:val="70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5308115"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lastRenderedPageBreak/>
              <w:t>DE COBERTURA AUTOMÁTICA PARA ACUMULACIÓN DE DINERO POR HUELGAS BANCARIAS, HUELGAS EN GENERAL Y DÍAS FERIADOS 100% DEL VALOR ASEGURADO</w:t>
            </w:r>
          </w:p>
        </w:tc>
      </w:tr>
      <w:tr w:rsidR="00FE5742" w:rsidRPr="00FE5742" w14:paraId="34758F7F"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BED94E3"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HANC 70</w:t>
            </w:r>
          </w:p>
        </w:tc>
      </w:tr>
      <w:tr w:rsidR="00FE5742" w:rsidRPr="00FE5742" w14:paraId="5E2CBF8F"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D0EDC79"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CLAUSULA DE CUSTODIA Y/O CONTROL DE BIENES, VALORES Y/O DOCUMENTOS DE TERCEROS</w:t>
            </w:r>
          </w:p>
        </w:tc>
      </w:tr>
      <w:tr w:rsidR="00FE5742" w:rsidRPr="00FE5742" w14:paraId="09B808C3"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14:paraId="75BDB43A"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CLAUSULA DE ELIMINACIÓN DE CONDICIONES PRECEDENTES</w:t>
            </w:r>
          </w:p>
        </w:tc>
      </w:tr>
      <w:tr w:rsidR="00FE5742" w:rsidRPr="00FE5742" w14:paraId="2C5CDB18"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434E5B2"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DE ERRORES U OMISIONES </w:t>
            </w:r>
          </w:p>
        </w:tc>
      </w:tr>
      <w:tr w:rsidR="00FE5742" w:rsidRPr="00FE5742" w14:paraId="290617F8"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14E0442"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DE COBERTURA AUTOMÁTICA PARA EMPLEADOS Y/O FUNCIONARIOS Y/O PERSONAL RECIÉN INCORPORADOS </w:t>
            </w:r>
          </w:p>
        </w:tc>
      </w:tr>
      <w:tr w:rsidR="00FE5742" w:rsidRPr="00FE5742" w14:paraId="41834E32"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9D23D37"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DE DESCUBRIMIENTO DE PÉRDIDAS A 12 MESES </w:t>
            </w:r>
          </w:p>
        </w:tc>
      </w:tr>
      <w:tr w:rsidR="00FE5742" w:rsidRPr="00FE5742" w14:paraId="0782E14F"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55BA2D6"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NO OBLIGATORIEDAD DE VACACIONES POR 15 DÍAS CONSECUTIVOS  NI ROTACIÓN DE CARGOS</w:t>
            </w:r>
          </w:p>
        </w:tc>
      </w:tr>
      <w:tr w:rsidR="00FE5742" w:rsidRPr="00FE5742" w14:paraId="7C50BB67" w14:textId="77777777" w:rsidTr="00FE5742">
        <w:trPr>
          <w:trHeight w:val="40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30A46F3"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DISCREPANCIAS EN LA PÓLIZA</w:t>
            </w:r>
          </w:p>
        </w:tc>
      </w:tr>
      <w:tr w:rsidR="00FE5742" w:rsidRPr="00FE5742" w14:paraId="692DD705"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0326A89"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30 DÍAS DE PERIODO DE GRACIA PARA EL PAGO PRIMAS SIN PERDIDA DE AMPAROS Y COBERTURAS</w:t>
            </w:r>
          </w:p>
        </w:tc>
      </w:tr>
      <w:tr w:rsidR="00FE5742" w:rsidRPr="00FE5742" w14:paraId="4B14F0BA" w14:textId="77777777" w:rsidTr="00FE5742">
        <w:trPr>
          <w:trHeight w:val="6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E9EBF13"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AMPLIACIÓN DE VIGENCIA A PRORRATA TEMPORIS HASTA 90 DÍAS, BAJO LOS MISMOS TÉRMINOS, CONDICIONES Y TASAS DE LA SUSCRIPCIÓN ORIGINAL</w:t>
            </w:r>
          </w:p>
        </w:tc>
      </w:tr>
      <w:tr w:rsidR="00FE5742" w:rsidRPr="00FE5742" w14:paraId="7D518F10" w14:textId="77777777" w:rsidTr="00FE5742">
        <w:trPr>
          <w:trHeight w:val="6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D63EB94"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ADHESIONES Y SUPRESIONES EXTENDIÉNDOSE A MODIFICACIONES EN LA REESTRUCTURACIÓN, INCLUSIÓN Y/O MODIFICACIÓN DE AMPAROS Y COBERTURAS SIN QUE ESTO REPRESENTE UNA AGRAVACIÓN DE RIESGO, NI VARIACIÓN DEL MISMO</w:t>
            </w:r>
          </w:p>
        </w:tc>
      </w:tr>
      <w:tr w:rsidR="00FE5742" w:rsidRPr="00FE5742" w14:paraId="04ADC87B"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CEA5438"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RESCISIÓN DE CONTRATO A PRORRATA</w:t>
            </w:r>
          </w:p>
        </w:tc>
      </w:tr>
      <w:tr w:rsidR="00FE5742" w:rsidRPr="00FE5742" w14:paraId="45CA7598" w14:textId="77777777" w:rsidTr="00FE5742">
        <w:trPr>
          <w:trHeight w:val="201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9F0CBE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COMISIÓN DE BENEFICIOS:</w:t>
            </w:r>
            <w:r w:rsidRPr="00FE5742">
              <w:rPr>
                <w:rFonts w:ascii="Tahoma" w:hAnsi="Tahoma" w:cs="Tahoma"/>
                <w:sz w:val="18"/>
                <w:szCs w:val="18"/>
                <w:lang w:val="es-BO" w:eastAsia="es-BO"/>
              </w:rPr>
              <w:br/>
              <w:t xml:space="preserve">Primas  Netas pagadas (descontando impuestos) menos </w:t>
            </w:r>
            <w:r w:rsidRPr="00FE5742">
              <w:rPr>
                <w:rFonts w:ascii="Tahoma" w:hAnsi="Tahoma" w:cs="Tahoma"/>
                <w:sz w:val="18"/>
                <w:szCs w:val="18"/>
                <w:lang w:val="es-BO" w:eastAsia="es-BO"/>
              </w:rPr>
              <w:br/>
              <w:t>- 30% por concepto de gastos administrativos</w:t>
            </w:r>
            <w:r w:rsidRPr="00FE5742">
              <w:rPr>
                <w:rFonts w:ascii="Tahoma" w:hAnsi="Tahoma" w:cs="Tahoma"/>
                <w:sz w:val="18"/>
                <w:szCs w:val="18"/>
                <w:lang w:val="es-BO" w:eastAsia="es-BO"/>
              </w:rPr>
              <w:br/>
              <w:t>- Los siniestros pagados durante la vigencia del seguro</w:t>
            </w:r>
            <w:r w:rsidRPr="00FE5742">
              <w:rPr>
                <w:rFonts w:ascii="Tahoma" w:hAnsi="Tahoma" w:cs="Tahoma"/>
                <w:sz w:val="18"/>
                <w:szCs w:val="18"/>
                <w:lang w:val="es-BO" w:eastAsia="es-BO"/>
              </w:rPr>
              <w:br/>
              <w:t>- Las reservas para siniestros pendientes de pago</w:t>
            </w:r>
            <w:r w:rsidRPr="00FE5742">
              <w:rPr>
                <w:rFonts w:ascii="Tahoma" w:hAnsi="Tahoma" w:cs="Tahoma"/>
                <w:sz w:val="18"/>
                <w:szCs w:val="18"/>
                <w:lang w:val="es-BO" w:eastAsia="es-BO"/>
              </w:rPr>
              <w:br/>
              <w:t>En caso de que el resultado sea positivo, la compañía devolverá el 10% (diez por ciento) del resultado final.</w:t>
            </w:r>
            <w:r w:rsidRPr="00FE5742">
              <w:rPr>
                <w:rFonts w:ascii="Tahoma" w:hAnsi="Tahoma" w:cs="Tahoma"/>
                <w:sz w:val="18"/>
                <w:szCs w:val="18"/>
                <w:lang w:val="es-BO" w:eastAsia="es-BO"/>
              </w:rPr>
              <w:br/>
              <w:t xml:space="preserve">En caso de que el resultado sea negativo, no habrá obligación económica por parte de la compañía aseguradora.    </w:t>
            </w:r>
          </w:p>
        </w:tc>
      </w:tr>
      <w:tr w:rsidR="00FE5742" w:rsidRPr="00FE5742" w14:paraId="4D776B10"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14:paraId="030E0F8E"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CUT THROUGH ENDORSEMENT EN CASO DE QUE LA PROPUESTA SEA FACULTATIVA</w:t>
            </w:r>
          </w:p>
        </w:tc>
      </w:tr>
      <w:tr w:rsidR="00FE5742" w:rsidRPr="00FE5742" w14:paraId="07CB52D1" w14:textId="77777777" w:rsidTr="00FE5742">
        <w:trPr>
          <w:trHeight w:val="57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795332A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ACLARACIONES ADICIONALES</w:t>
            </w:r>
          </w:p>
        </w:tc>
      </w:tr>
      <w:tr w:rsidR="00FE5742" w:rsidRPr="00FE5742" w14:paraId="6B6CEF6F" w14:textId="77777777" w:rsidTr="00FE5742">
        <w:trPr>
          <w:trHeight w:val="66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14:paraId="1E34D21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LA DEFINICIÓN DE EMPLEADOS ESTABLECIDA EN EL PRESENTE SLIP ES LA QUE APLICA PARA FINES DEL SEGURO CONTRATADO.</w:t>
            </w:r>
          </w:p>
        </w:tc>
      </w:tr>
      <w:tr w:rsidR="00FE5742" w:rsidRPr="00FE5742" w14:paraId="6BDE07FC" w14:textId="77777777" w:rsidTr="00FE5742">
        <w:trPr>
          <w:trHeight w:val="66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D2A53C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LA COMPROBACIÓN DE HECHOS SE AMPLIA A 12 MESES POSTERIORES A LA FECHA DE RETIRO DEL FUNCIONARIO CAUCIONADO Y/O VENCIMIENTO DE LA PÓLIZA</w:t>
            </w:r>
          </w:p>
        </w:tc>
      </w:tr>
      <w:tr w:rsidR="00FE5742" w:rsidRPr="00FE5742" w14:paraId="58396DE2" w14:textId="77777777" w:rsidTr="00FE5742">
        <w:trPr>
          <w:trHeight w:val="42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FE53BF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LAS COBERTURAS SE EXTENDERÁN A CUBRIR CUALQUIER BIEN, VALOR, CLASE Y TIPO DE MONEDA NACIONAL Y/O EXTRANJERA.</w:t>
            </w:r>
          </w:p>
        </w:tc>
      </w:tr>
      <w:tr w:rsidR="00FE5742" w:rsidRPr="00FE5742" w14:paraId="679B2274"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E394F1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SE DEBERÁ CUBRIR CUALQUIER MEDIO DE TRANSPORTE </w:t>
            </w:r>
          </w:p>
        </w:tc>
      </w:tr>
      <w:tr w:rsidR="00FE5742" w:rsidRPr="00FE5742" w14:paraId="34B7433D" w14:textId="77777777" w:rsidTr="00FE5742">
        <w:trPr>
          <w:trHeight w:val="63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585AFD4"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LAS TARJETAS PRE-PAGADAS (O PRE-PAGO) EN SUS DIFERENTES VARIEDADES PROPIAS DEL NEGOCIO SON CONSIDERADAS VALORES Y DEBEN SER INDEMNIZADAS EN SU VALOR DE VENTA.</w:t>
            </w:r>
          </w:p>
        </w:tc>
      </w:tr>
      <w:tr w:rsidR="00FE5742" w:rsidRPr="00FE5742" w14:paraId="62AE5775"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59B5239" w14:textId="77777777" w:rsidR="00FE5742" w:rsidRPr="00FE5742" w:rsidRDefault="00FE5742" w:rsidP="00FE5742">
            <w:pPr>
              <w:rPr>
                <w:rFonts w:ascii="Tahoma" w:hAnsi="Tahoma" w:cs="Tahoma"/>
                <w:sz w:val="18"/>
                <w:szCs w:val="18"/>
                <w:lang w:val="es-BO" w:eastAsia="es-BO"/>
              </w:rPr>
            </w:pPr>
          </w:p>
        </w:tc>
      </w:tr>
      <w:tr w:rsidR="00FE5742" w:rsidRPr="00FE5742" w14:paraId="11992CF9" w14:textId="77777777" w:rsidTr="00FE5742">
        <w:trPr>
          <w:trHeight w:val="88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55DFBF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SE ACLARA QUE LA PÓLIZA ES INNOMINADA, EN CASOS DE SINIESTRO EL ASEGURADO DEMOSTRARÁ LA RELACIÓN LABORAL Y/O CONTRACTUAL CIVIL ENTRE SUS FUNCIONARIOS PERMANENTES Y/O EVENTUALES BAJO CONTRATO ESCRITO Y/O PEDIDO DE COMPRA U OTRO DOCUMENTO QUE RESPALDE LA RELACIÓN.</w:t>
            </w:r>
          </w:p>
        </w:tc>
      </w:tr>
      <w:tr w:rsidR="00FE5742" w:rsidRPr="00FE5742" w14:paraId="231A4AAC" w14:textId="77777777" w:rsidTr="00FE5742">
        <w:trPr>
          <w:trHeight w:val="112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C5EFCF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PARA LA COBERTURA DE INFIDELIDAD DE EMPLEADOS:</w:t>
            </w:r>
            <w:r w:rsidRPr="00FE5742">
              <w:rPr>
                <w:rFonts w:ascii="Tahoma" w:hAnsi="Tahoma" w:cs="Tahoma"/>
                <w:sz w:val="18"/>
                <w:szCs w:val="18"/>
                <w:lang w:val="es-BO" w:eastAsia="es-BO"/>
              </w:rPr>
              <w:br/>
              <w:t>Queda establecido que esta cobertura será aplicable aunque no sea identificado el trabajador responsable de las pérdidas sufridas por el Asegurado, para lo cual el mismo debe demostrar mediante pruebas fehacientes, que tales pérdidas fueron cometidas con la participación necesaria de un trabajador y/o empleado a su servicio.</w:t>
            </w:r>
          </w:p>
        </w:tc>
      </w:tr>
      <w:tr w:rsidR="00FE5742" w:rsidRPr="00FE5742" w14:paraId="5E0B6B28" w14:textId="77777777" w:rsidTr="00FE5742">
        <w:trPr>
          <w:trHeight w:val="46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2AF66E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SE HACE NOTAR QUE EL ASEGURADO NO CUENTA CON LOS MANUALES DE FUNCIONES DE TODOS LOS CARGOS</w:t>
            </w:r>
            <w:r w:rsidRPr="00FE5742">
              <w:rPr>
                <w:rFonts w:ascii="Tahoma" w:hAnsi="Tahoma" w:cs="Tahoma"/>
                <w:sz w:val="18"/>
                <w:szCs w:val="18"/>
                <w:highlight w:val="yellow"/>
                <w:lang w:val="es-BO" w:eastAsia="es-BO"/>
              </w:rPr>
              <w:t>.</w:t>
            </w:r>
          </w:p>
        </w:tc>
      </w:tr>
      <w:tr w:rsidR="00FE5742" w:rsidRPr="00FE5742" w14:paraId="58B9F502"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771AC30E"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VIGENCIA:</w:t>
            </w:r>
          </w:p>
        </w:tc>
      </w:tr>
      <w:tr w:rsidR="00FE5742" w:rsidRPr="00FE5742" w14:paraId="06DB4DC1" w14:textId="77777777" w:rsidTr="00FE5742">
        <w:trPr>
          <w:trHeight w:val="40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2C8A7D5" w14:textId="4D04B9C4" w:rsidR="00FE5742" w:rsidRPr="00FE5742" w:rsidRDefault="00FE5742" w:rsidP="00FE5742">
            <w:pPr>
              <w:rPr>
                <w:rFonts w:ascii="Tahoma" w:hAnsi="Tahoma" w:cs="Tahoma"/>
                <w:sz w:val="18"/>
                <w:szCs w:val="18"/>
                <w:lang w:val="es-BO" w:eastAsia="es-BO"/>
              </w:rPr>
            </w:pPr>
            <w:r w:rsidRPr="00455297">
              <w:rPr>
                <w:rFonts w:ascii="Tahoma" w:hAnsi="Tahoma" w:cs="Tahoma"/>
                <w:sz w:val="18"/>
                <w:szCs w:val="18"/>
                <w:lang w:val="es-BO" w:eastAsia="es-BO"/>
              </w:rPr>
              <w:t>DOS AÑOS</w:t>
            </w:r>
            <w:r w:rsidR="00F37971">
              <w:rPr>
                <w:rFonts w:ascii="Tahoma" w:hAnsi="Tahoma" w:cs="Tahoma"/>
                <w:sz w:val="18"/>
                <w:szCs w:val="18"/>
                <w:lang w:val="es-BO" w:eastAsia="es-BO"/>
              </w:rPr>
              <w:t xml:space="preserve"> CON PAGO ANUAL</w:t>
            </w:r>
          </w:p>
        </w:tc>
      </w:tr>
      <w:tr w:rsidR="00FE5742" w:rsidRPr="00FE5742" w14:paraId="653ABB23"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000000" w:fill="244062"/>
            <w:vAlign w:val="center"/>
            <w:hideMark/>
          </w:tcPr>
          <w:p w14:paraId="2642A182"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PRIMA TOTAL:</w:t>
            </w:r>
          </w:p>
        </w:tc>
      </w:tr>
      <w:tr w:rsidR="00FE5742" w:rsidRPr="00FE5742" w14:paraId="7D9E76AD"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92A0F6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CONTADO POR GESTION</w:t>
            </w:r>
          </w:p>
        </w:tc>
      </w:tr>
    </w:tbl>
    <w:p w14:paraId="433BBFE3"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63D36D0"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56CB11D"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5D3806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DF295B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E6739B8"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91E1B5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30AB33D"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C8B0992"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CFAFAC9"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373B535"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8FB70F9"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129B535"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2819874D"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6684EA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A9ECAB8"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8D3AB2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B5A5E8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4E9F71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EB97CE7"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2CF9AFAB"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1D4EF7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0F27DFE"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1D85F1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4C55384"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121DE72"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B5FA00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E8B9DA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D2C4A2B"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7260B1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98374E7"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32880C9"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3E161B5"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86E298E"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53D0D65"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237A93E"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C64894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7F3A695"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94AA600"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FCF4237"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D2C074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D1F2932"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F7C4240"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D0657FC"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E5742" w:rsidRPr="00FE5742" w14:paraId="79E86757" w14:textId="77777777" w:rsidTr="00FE5742">
        <w:trPr>
          <w:trHeight w:val="617"/>
        </w:trPr>
        <w:tc>
          <w:tcPr>
            <w:tcW w:w="2410" w:type="dxa"/>
            <w:shd w:val="clear" w:color="auto" w:fill="004990"/>
            <w:vAlign w:val="center"/>
          </w:tcPr>
          <w:p w14:paraId="176A2402" w14:textId="77777777" w:rsidR="00FE5742" w:rsidRPr="00FE5742" w:rsidRDefault="00FE5742" w:rsidP="00FE5742">
            <w:pPr>
              <w:jc w:val="center"/>
              <w:rPr>
                <w:rFonts w:ascii="Tahoma" w:hAnsi="Tahoma" w:cs="Tahoma"/>
                <w:b/>
                <w:color w:val="FFFFFF"/>
                <w:sz w:val="28"/>
                <w:szCs w:val="28"/>
                <w:lang w:val="pt-BR"/>
              </w:rPr>
            </w:pPr>
            <w:r w:rsidRPr="00FE5742">
              <w:rPr>
                <w:rFonts w:ascii="Tahoma" w:hAnsi="Tahoma" w:cs="Tahoma"/>
                <w:b/>
                <w:color w:val="FFFFFF"/>
                <w:sz w:val="28"/>
                <w:szCs w:val="28"/>
                <w:lang w:val="pt-BR"/>
              </w:rPr>
              <w:lastRenderedPageBreak/>
              <w:t>ANEXO No. 5</w:t>
            </w:r>
          </w:p>
        </w:tc>
        <w:tc>
          <w:tcPr>
            <w:tcW w:w="7365" w:type="dxa"/>
            <w:vAlign w:val="center"/>
          </w:tcPr>
          <w:p w14:paraId="5DF422D0" w14:textId="77777777" w:rsidR="00FE5742" w:rsidRPr="00FE5742" w:rsidRDefault="00FE5742" w:rsidP="00FE5742">
            <w:pPr>
              <w:ind w:left="567"/>
              <w:jc w:val="center"/>
              <w:rPr>
                <w:rFonts w:ascii="Tahoma" w:hAnsi="Tahoma" w:cs="Tahoma"/>
                <w:b/>
                <w:color w:val="004990"/>
                <w:sz w:val="22"/>
                <w:szCs w:val="22"/>
                <w:lang w:val="pt-BR"/>
              </w:rPr>
            </w:pPr>
            <w:r w:rsidRPr="00FE5742">
              <w:rPr>
                <w:rFonts w:ascii="Tahoma" w:hAnsi="Tahoma" w:cs="Tahoma"/>
                <w:b/>
                <w:color w:val="004990"/>
                <w:sz w:val="22"/>
                <w:szCs w:val="22"/>
                <w:lang w:val="es-ES_tradnl"/>
              </w:rPr>
              <w:t>POLIZA DE RESPONSABILIDAD CIVIL D&amp;O</w:t>
            </w:r>
          </w:p>
        </w:tc>
      </w:tr>
    </w:tbl>
    <w:p w14:paraId="63D17661"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W w:w="9644" w:type="dxa"/>
        <w:tblInd w:w="65" w:type="dxa"/>
        <w:tblCellMar>
          <w:left w:w="70" w:type="dxa"/>
          <w:right w:w="70" w:type="dxa"/>
        </w:tblCellMar>
        <w:tblLook w:val="04A0" w:firstRow="1" w:lastRow="0" w:firstColumn="1" w:lastColumn="0" w:noHBand="0" w:noVBand="1"/>
      </w:tblPr>
      <w:tblGrid>
        <w:gridCol w:w="2347"/>
        <w:gridCol w:w="206"/>
        <w:gridCol w:w="146"/>
        <w:gridCol w:w="6945"/>
      </w:tblGrid>
      <w:tr w:rsidR="00FE5742" w:rsidRPr="00FE5742" w14:paraId="15BDC61C" w14:textId="77777777" w:rsidTr="00FE5742">
        <w:trPr>
          <w:trHeight w:val="46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75B75827" w14:textId="77777777" w:rsidR="00FE5742" w:rsidRPr="00FE5742" w:rsidRDefault="00FE5742" w:rsidP="00FE5742">
            <w:pPr>
              <w:jc w:val="center"/>
              <w:rPr>
                <w:rFonts w:ascii="Tahoma" w:hAnsi="Tahoma" w:cs="Tahoma"/>
                <w:b/>
                <w:bCs/>
                <w:color w:val="FFFFFF"/>
                <w:sz w:val="22"/>
                <w:szCs w:val="22"/>
                <w:lang w:val="es-BO" w:eastAsia="es-BO"/>
              </w:rPr>
            </w:pPr>
            <w:r w:rsidRPr="00FE5742">
              <w:rPr>
                <w:rFonts w:ascii="Tahoma" w:hAnsi="Tahoma" w:cs="Tahoma"/>
                <w:b/>
                <w:bCs/>
                <w:color w:val="FFFFFF"/>
                <w:sz w:val="22"/>
                <w:szCs w:val="22"/>
                <w:lang w:val="es-BO" w:eastAsia="es-BO"/>
              </w:rPr>
              <w:t>RESPONSABILIDAD CIVIL D&amp;O</w:t>
            </w:r>
          </w:p>
        </w:tc>
      </w:tr>
      <w:tr w:rsidR="00FE5742" w:rsidRPr="00FE5742" w14:paraId="71358182" w14:textId="77777777" w:rsidTr="00FE5742">
        <w:trPr>
          <w:trHeight w:val="270"/>
        </w:trPr>
        <w:tc>
          <w:tcPr>
            <w:tcW w:w="0" w:type="auto"/>
            <w:tcBorders>
              <w:top w:val="nil"/>
              <w:left w:val="single" w:sz="4" w:space="0" w:color="auto"/>
              <w:bottom w:val="nil"/>
              <w:right w:val="nil"/>
            </w:tcBorders>
            <w:shd w:val="clear" w:color="auto" w:fill="auto"/>
            <w:vAlign w:val="center"/>
            <w:hideMark/>
          </w:tcPr>
          <w:p w14:paraId="2C65D00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w:t>
            </w:r>
          </w:p>
        </w:tc>
        <w:tc>
          <w:tcPr>
            <w:tcW w:w="0" w:type="auto"/>
            <w:tcBorders>
              <w:top w:val="nil"/>
              <w:left w:val="nil"/>
              <w:bottom w:val="nil"/>
              <w:right w:val="nil"/>
            </w:tcBorders>
            <w:shd w:val="clear" w:color="auto" w:fill="auto"/>
            <w:vAlign w:val="center"/>
            <w:hideMark/>
          </w:tcPr>
          <w:p w14:paraId="58EB5F2F" w14:textId="77777777" w:rsidR="00FE5742" w:rsidRPr="00FE5742" w:rsidRDefault="00FE5742" w:rsidP="00FE5742">
            <w:pPr>
              <w:rPr>
                <w:rFonts w:ascii="Tahoma" w:hAnsi="Tahoma" w:cs="Tahoma"/>
                <w:sz w:val="18"/>
                <w:szCs w:val="18"/>
                <w:lang w:val="es-BO" w:eastAsia="es-BO"/>
              </w:rPr>
            </w:pPr>
          </w:p>
        </w:tc>
        <w:tc>
          <w:tcPr>
            <w:tcW w:w="0" w:type="auto"/>
            <w:tcBorders>
              <w:top w:val="nil"/>
              <w:left w:val="nil"/>
              <w:bottom w:val="nil"/>
              <w:right w:val="nil"/>
            </w:tcBorders>
            <w:shd w:val="clear" w:color="auto" w:fill="auto"/>
            <w:vAlign w:val="center"/>
            <w:hideMark/>
          </w:tcPr>
          <w:p w14:paraId="58AF6D75" w14:textId="77777777" w:rsidR="00FE5742" w:rsidRPr="00FE5742" w:rsidRDefault="00FE5742" w:rsidP="00FE5742">
            <w:pPr>
              <w:rPr>
                <w:rFonts w:ascii="Tahoma" w:hAnsi="Tahoma" w:cs="Tahoma"/>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5D07041C"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69858650" w14:textId="77777777" w:rsidTr="00FE5742">
        <w:trPr>
          <w:trHeight w:val="615"/>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2CB6422D"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ASEGURADO</w:t>
            </w:r>
          </w:p>
        </w:tc>
        <w:tc>
          <w:tcPr>
            <w:tcW w:w="0" w:type="auto"/>
            <w:tcBorders>
              <w:top w:val="nil"/>
              <w:left w:val="nil"/>
              <w:bottom w:val="nil"/>
              <w:right w:val="nil"/>
            </w:tcBorders>
            <w:shd w:val="clear" w:color="auto" w:fill="auto"/>
            <w:vAlign w:val="center"/>
            <w:hideMark/>
          </w:tcPr>
          <w:p w14:paraId="67158C31"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40B01775" w14:textId="77777777" w:rsidR="00FE5742" w:rsidRPr="00FE5742" w:rsidRDefault="00FE5742" w:rsidP="00FE5742">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3E80AD4F"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EMPRESA NACIONAL DE TELECOMUNICACIONES “ENTEL S.A.” Y SUBSIDIARIA DATACOM S.R.L. Y SUBSIDIARIA ENTEL DINÁMICA S.R.L.</w:t>
            </w:r>
          </w:p>
        </w:tc>
      </w:tr>
      <w:tr w:rsidR="00FE5742" w:rsidRPr="00FE5742" w14:paraId="7B9C64C9"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427EAA5E"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105AA2EE"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00294295" w14:textId="77777777" w:rsidR="00FE5742" w:rsidRPr="00FE5742" w:rsidRDefault="00FE5742" w:rsidP="00FE5742">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49EBF17F"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1F86A62C" w14:textId="77777777" w:rsidTr="00FE5742">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39D35E7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RIESGO</w:t>
            </w:r>
          </w:p>
        </w:tc>
        <w:tc>
          <w:tcPr>
            <w:tcW w:w="0" w:type="auto"/>
            <w:tcBorders>
              <w:top w:val="nil"/>
              <w:left w:val="nil"/>
              <w:bottom w:val="nil"/>
              <w:right w:val="nil"/>
            </w:tcBorders>
            <w:shd w:val="clear" w:color="auto" w:fill="auto"/>
            <w:vAlign w:val="center"/>
            <w:hideMark/>
          </w:tcPr>
          <w:p w14:paraId="7CDBE759"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1B4745A8" w14:textId="77777777" w:rsidR="00FE5742" w:rsidRPr="00FE5742" w:rsidRDefault="00FE5742" w:rsidP="00FE5742">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18480F7B"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RESPONSABILIDAD CIVIL DE DIRECTORES Y OFICIALES</w:t>
            </w:r>
          </w:p>
        </w:tc>
      </w:tr>
      <w:tr w:rsidR="00FE5742" w:rsidRPr="00FE5742" w14:paraId="60097BB9"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0BA19A37"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51A5D43F"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61CC4B6D" w14:textId="77777777" w:rsidR="00FE5742" w:rsidRPr="00FE5742" w:rsidRDefault="00FE5742" w:rsidP="00FE5742">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75768CEE"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32ED276B" w14:textId="77777777" w:rsidTr="00FE5742">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66DC4C62"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DIRECCIÓN LEGAL</w:t>
            </w:r>
          </w:p>
        </w:tc>
        <w:tc>
          <w:tcPr>
            <w:tcW w:w="0" w:type="auto"/>
            <w:tcBorders>
              <w:top w:val="nil"/>
              <w:left w:val="nil"/>
              <w:bottom w:val="nil"/>
              <w:right w:val="nil"/>
            </w:tcBorders>
            <w:shd w:val="clear" w:color="auto" w:fill="auto"/>
            <w:vAlign w:val="center"/>
            <w:hideMark/>
          </w:tcPr>
          <w:p w14:paraId="2C6B4630"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2A705935" w14:textId="77777777" w:rsidR="00FE5742" w:rsidRPr="00FE5742" w:rsidRDefault="00FE5742" w:rsidP="00FE5742">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331B21D1"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CALLE FEDERICO ZUAZO N. 1771</w:t>
            </w:r>
          </w:p>
        </w:tc>
      </w:tr>
      <w:tr w:rsidR="00FE5742" w:rsidRPr="00FE5742" w14:paraId="0EE1EE25"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4F0DFB34"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666AD0BB"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AD683C8" w14:textId="77777777" w:rsidR="00FE5742" w:rsidRPr="00FE5742" w:rsidRDefault="00FE5742" w:rsidP="00FE5742">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028A4E13"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60E2FB5D" w14:textId="77777777" w:rsidTr="00FE5742">
        <w:trPr>
          <w:trHeight w:val="405"/>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0C79C09D"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ACTIVIDAD</w:t>
            </w:r>
          </w:p>
        </w:tc>
        <w:tc>
          <w:tcPr>
            <w:tcW w:w="0" w:type="auto"/>
            <w:tcBorders>
              <w:top w:val="nil"/>
              <w:left w:val="nil"/>
              <w:bottom w:val="nil"/>
              <w:right w:val="nil"/>
            </w:tcBorders>
            <w:shd w:val="clear" w:color="auto" w:fill="auto"/>
            <w:vAlign w:val="center"/>
            <w:hideMark/>
          </w:tcPr>
          <w:p w14:paraId="35DEEFDF"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44A517A0" w14:textId="77777777" w:rsidR="00FE5742" w:rsidRPr="00FE5742" w:rsidRDefault="00FE5742" w:rsidP="00FE5742">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0C883842"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SERVICIO DE TELECOMUNICACIONES</w:t>
            </w:r>
          </w:p>
        </w:tc>
      </w:tr>
      <w:tr w:rsidR="00FE5742" w:rsidRPr="00FE5742" w14:paraId="63A86184"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7ED2123F"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5C12F791"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5EB0591B" w14:textId="77777777" w:rsidR="00FE5742" w:rsidRPr="00FE5742" w:rsidRDefault="00FE5742" w:rsidP="00FE5742">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2E573C13"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74C6E563" w14:textId="77777777" w:rsidTr="00FE5742">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4DB20322"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ÁMBITO DE LA COBERTURA</w:t>
            </w:r>
          </w:p>
        </w:tc>
        <w:tc>
          <w:tcPr>
            <w:tcW w:w="0" w:type="auto"/>
            <w:tcBorders>
              <w:top w:val="nil"/>
              <w:left w:val="nil"/>
              <w:bottom w:val="nil"/>
              <w:right w:val="nil"/>
            </w:tcBorders>
            <w:shd w:val="clear" w:color="auto" w:fill="auto"/>
            <w:vAlign w:val="center"/>
            <w:hideMark/>
          </w:tcPr>
          <w:p w14:paraId="412F04B2"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43D3F63B" w14:textId="77777777" w:rsidR="00FE5742" w:rsidRPr="00FE5742" w:rsidRDefault="00FE5742" w:rsidP="00FE5742">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359A1FE8"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MUNDIAL</w:t>
            </w:r>
          </w:p>
        </w:tc>
      </w:tr>
      <w:tr w:rsidR="00FE5742" w:rsidRPr="00FE5742" w14:paraId="0AF61852"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0D5B0C91"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78FDC50E"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3A7D94A2" w14:textId="77777777" w:rsidR="00FE5742" w:rsidRPr="00FE5742" w:rsidRDefault="00FE5742" w:rsidP="00FE5742">
            <w:pPr>
              <w:rPr>
                <w:rFonts w:ascii="Tahoma" w:hAnsi="Tahoma" w:cs="Tahoma"/>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7EBBF014"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3384F3BF" w14:textId="77777777" w:rsidTr="00FE5742">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1E0FA861"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JURISDICCIÓN</w:t>
            </w:r>
          </w:p>
        </w:tc>
        <w:tc>
          <w:tcPr>
            <w:tcW w:w="0" w:type="auto"/>
            <w:tcBorders>
              <w:top w:val="nil"/>
              <w:left w:val="nil"/>
              <w:bottom w:val="nil"/>
              <w:right w:val="nil"/>
            </w:tcBorders>
            <w:shd w:val="clear" w:color="auto" w:fill="auto"/>
            <w:vAlign w:val="center"/>
            <w:hideMark/>
          </w:tcPr>
          <w:p w14:paraId="59BB599E"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0369EE13" w14:textId="77777777" w:rsidR="00FE5742" w:rsidRPr="00FE5742" w:rsidRDefault="00FE5742" w:rsidP="00FE5742">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11DF030E"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ESTADO PLURINACIONAL DE BOLIVIA</w:t>
            </w:r>
          </w:p>
        </w:tc>
      </w:tr>
      <w:tr w:rsidR="00FE5742" w:rsidRPr="00FE5742" w14:paraId="78A8D51B"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0E87C10E"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0905E153"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1A1D936" w14:textId="77777777" w:rsidR="00FE5742" w:rsidRPr="00FE5742" w:rsidRDefault="00FE5742" w:rsidP="00FE5742">
            <w:pPr>
              <w:rPr>
                <w:rFonts w:ascii="Tahoma" w:hAnsi="Tahoma" w:cs="Tahoma"/>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7916BEF6"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434FEF6D" w14:textId="77777777" w:rsidTr="00FE5742">
        <w:trPr>
          <w:trHeight w:val="42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000462D3"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COBERTURAS:</w:t>
            </w:r>
          </w:p>
        </w:tc>
      </w:tr>
      <w:tr w:rsidR="00FE5742" w:rsidRPr="00FE5742" w14:paraId="76A290D5" w14:textId="77777777" w:rsidTr="00FE5742">
        <w:trPr>
          <w:trHeight w:val="27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CA0F9F8"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b/>
                <w:bCs/>
                <w:sz w:val="18"/>
                <w:szCs w:val="18"/>
                <w:lang w:val="es-BO" w:eastAsia="es-BO"/>
              </w:rPr>
              <w:t xml:space="preserve">COBERTURA A.  RESPONSABILIDAD DE DIRECTORES, SÍNDICOS, EJECUTIVOS Y ADMINISTRADORES. </w:t>
            </w:r>
            <w:r w:rsidRPr="00FE5742">
              <w:rPr>
                <w:rFonts w:ascii="Tahoma" w:hAnsi="Tahoma" w:cs="Tahoma"/>
                <w:b/>
                <w:bCs/>
                <w:sz w:val="18"/>
                <w:szCs w:val="18"/>
                <w:lang w:val="es-BO" w:eastAsia="es-BO"/>
              </w:rPr>
              <w:br/>
            </w:r>
            <w:r w:rsidRPr="00FE5742">
              <w:rPr>
                <w:rFonts w:ascii="Tahoma" w:hAnsi="Tahoma" w:cs="Tahoma"/>
                <w:sz w:val="18"/>
                <w:szCs w:val="18"/>
                <w:lang w:val="es-BO" w:eastAsia="es-BO"/>
              </w:rPr>
              <w:t>RESPONSABILIDAD DE DIRECTORES Y EJECUTIVOS, EL ASEGURADOR PAGARÁ POR CADA UNO DE LOS ASEGURADOS POR AQUELLAS PÉRDIDAS QUE SE DERIVEN PARA ÉSTOS POR CUALQUIER RECLAMACIÓN JUDICIAL O EXTRAJUDICIAL EN LAS QUE SE LES IMPUTE O ATRIBUYA LA COMISIÓN DE ACTOS CULPOSOS ENTENDIÉNDOSE ÉSTOS COMO CUALQUIER ACCIÓN U OMISIÓN, GENERADO EN EL INCUMPLIMIENTO DE UN DEBER, DESLEALTAD, NEGLIGENCIA, ERROR, FALSAS DECLARACIONES O DECLARACIONES ENGAÑOSAS, INCUMPLIMIENTO DE GARANTÍAS ANTE AUTORIDADES O CUALQUIER OTRO ACTO COMETIDO POR LOS DIRECTORES Y EJECUTIVOS, EN SUS RESPECTIVAS CAPACIDADES COMO TALES DENTRO DEL CONTRATANTE O EN CUALQUIER ENTIDAD EXTERNA.</w:t>
            </w:r>
            <w:r w:rsidRPr="00FE5742">
              <w:rPr>
                <w:rFonts w:ascii="Tahoma" w:hAnsi="Tahoma" w:cs="Tahoma"/>
                <w:sz w:val="18"/>
                <w:szCs w:val="18"/>
                <w:lang w:val="es-BO" w:eastAsia="es-BO"/>
              </w:rPr>
              <w:br/>
              <w:t xml:space="preserve">ASIMISMO, SE ENTIENDE POR ACTO CULPOSO CUALQUIER OTRO ASUNTO QUE SEA RECLAMADO CONTRA LAS PERSONAS ANTES MENCIONADAS, EXCLUSIVAMENTE COMO RESULTADO DE SU CONDICIÓN O ESTATUS COMO DIRECTORES O EJECUTIVOS DEL CONTRATANTE. EL TÉRMINO ACTO CULPOSO TAMBIÉN INCLUIRÁ CUALQUIER PRÁCTICA LABORAL INDEBIDA. EN ACTO CULPOSO   </w:t>
            </w:r>
          </w:p>
        </w:tc>
      </w:tr>
      <w:tr w:rsidR="00FE5742" w:rsidRPr="00FE5742" w14:paraId="3DC2A677" w14:textId="77777777" w:rsidTr="00FE5742">
        <w:trPr>
          <w:trHeight w:val="40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59B3164" w14:textId="77777777" w:rsidR="00FE5742" w:rsidRPr="00FE5742" w:rsidRDefault="00FE5742" w:rsidP="00FE5742">
            <w:pPr>
              <w:rPr>
                <w:rFonts w:ascii="Tahoma" w:hAnsi="Tahoma" w:cs="Tahoma"/>
                <w:b/>
                <w:bCs/>
                <w:color w:val="000000"/>
                <w:sz w:val="18"/>
                <w:szCs w:val="18"/>
                <w:lang w:val="es-BO" w:eastAsia="es-BO"/>
              </w:rPr>
            </w:pPr>
            <w:r w:rsidRPr="00FE5742">
              <w:rPr>
                <w:rFonts w:ascii="Tahoma" w:hAnsi="Tahoma" w:cs="Tahoma"/>
                <w:b/>
                <w:bCs/>
                <w:color w:val="000000"/>
                <w:sz w:val="18"/>
                <w:szCs w:val="18"/>
                <w:lang w:val="es-BO" w:eastAsia="es-BO"/>
              </w:rPr>
              <w:t>COBERTURA B. REEMBOLSO A LA COMPAÑÍA</w:t>
            </w:r>
          </w:p>
        </w:tc>
      </w:tr>
      <w:tr w:rsidR="00FE5742" w:rsidRPr="00FE5742" w14:paraId="0E4C9BD4" w14:textId="77777777" w:rsidTr="00FE5742">
        <w:trPr>
          <w:trHeight w:val="42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6F78F49A"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COBERTURAS ADICIONALES:</w:t>
            </w:r>
          </w:p>
        </w:tc>
      </w:tr>
      <w:tr w:rsidR="00FE5742" w:rsidRPr="00FE5742" w14:paraId="0269B5EA" w14:textId="77777777" w:rsidTr="00FE5742">
        <w:trPr>
          <w:trHeight w:val="42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C02CC7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CAUCIONES JUDICIALES (EXCEPTO QUE LAS FIANZAS CRIMINALES SUBLIMITADAS A USD 500.000).</w:t>
            </w:r>
          </w:p>
        </w:tc>
      </w:tr>
      <w:tr w:rsidR="00FE5742" w:rsidRPr="00FE5742" w14:paraId="0C9C3E73" w14:textId="77777777" w:rsidTr="00FE5742">
        <w:trPr>
          <w:trHeight w:val="42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C74819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GASTOS DE INVESTIGACIÓN HASTA USD 200.000,00</w:t>
            </w:r>
          </w:p>
        </w:tc>
      </w:tr>
      <w:tr w:rsidR="00FE5742" w:rsidRPr="00FE5742" w14:paraId="69E2E4C6" w14:textId="77777777" w:rsidTr="00FE5742">
        <w:trPr>
          <w:trHeight w:val="42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1147BE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RECLAMACIONES DE CARÁCTER LABORAL HASTA USD 200.000,00</w:t>
            </w:r>
          </w:p>
        </w:tc>
      </w:tr>
      <w:tr w:rsidR="00FE5742" w:rsidRPr="00FE5742" w14:paraId="0D492FEB" w14:textId="77777777" w:rsidTr="00FE5742">
        <w:trPr>
          <w:trHeight w:val="42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06F6A2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IMAGEN CORPORATIVA HASTA USD 500.000,00</w:t>
            </w:r>
          </w:p>
        </w:tc>
      </w:tr>
      <w:tr w:rsidR="00FE5742" w:rsidRPr="00FE5742" w14:paraId="222380DB" w14:textId="77777777" w:rsidTr="00FE5742">
        <w:trPr>
          <w:trHeight w:val="42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4BC00F9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VALOR ASEGURADO:</w:t>
            </w:r>
          </w:p>
        </w:tc>
      </w:tr>
      <w:tr w:rsidR="00FE5742" w:rsidRPr="00FE5742" w14:paraId="42BFF8E5"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13195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USD 10.000.000,00</w:t>
            </w:r>
          </w:p>
        </w:tc>
      </w:tr>
      <w:tr w:rsidR="00FE5742" w:rsidRPr="00FE5742" w14:paraId="25AF43BA" w14:textId="77777777" w:rsidTr="00FE5742">
        <w:trPr>
          <w:trHeight w:val="6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9BC3E4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(LIMITE ÚNICO COMBINADO DE RESPONSABILIDAD E INCLUYE TODOS LOS GASTOS DE DEFENSA, APLICABLE A CADA PÉRDIDA O SERIE DE PÉRDIDAS PROVENIENTES DE UN SOLO EVENTO O SERIE DE EVENTOS)</w:t>
            </w:r>
          </w:p>
        </w:tc>
      </w:tr>
      <w:tr w:rsidR="00FE5742" w:rsidRPr="00FE5742" w14:paraId="7B090DFB" w14:textId="77777777" w:rsidTr="00FE5742">
        <w:trPr>
          <w:trHeight w:val="48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4FC6070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CONDICIONES</w:t>
            </w:r>
          </w:p>
        </w:tc>
      </w:tr>
      <w:tr w:rsidR="00FE5742" w:rsidRPr="00FE5742" w14:paraId="78256C4D"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56A3FF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REHABILITACIÓN AUTOMÁTICA DE LA SUMA ASEGURADA SE APLICA UNA SOLA VEZ.</w:t>
            </w:r>
          </w:p>
        </w:tc>
      </w:tr>
      <w:tr w:rsidR="00FE5742" w:rsidRPr="00FE5742" w14:paraId="2235970F"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EB8CA4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CLAIMS MADE CON RETROACTIVIDAD AL 1RO DE MAYO DE 2008</w:t>
            </w:r>
          </w:p>
        </w:tc>
      </w:tr>
      <w:tr w:rsidR="00FE5742" w:rsidRPr="00FE5742" w14:paraId="3FA5516A"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CF0DEE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COBERTURA INNOMINADA (DURANTE EL PERIODO DE COBERTURA DE DIRECTORES, SÍNDICOS Y EJECUTIVOS PUEDEN SER REMOVIDOS O INCORPORADOS)</w:t>
            </w:r>
          </w:p>
        </w:tc>
      </w:tr>
      <w:tr w:rsidR="00FE5742" w:rsidRPr="00FE5742" w14:paraId="2AC76721"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4311A3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AMPLIACIÓN DE AVISO DE SINIESTRO A 30 DÍAS.</w:t>
            </w:r>
          </w:p>
        </w:tc>
      </w:tr>
      <w:tr w:rsidR="00FE5742" w:rsidRPr="00FE5742" w14:paraId="39944961" w14:textId="77777777" w:rsidTr="00FE5742">
        <w:trPr>
          <w:trHeight w:val="87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ECC2AD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PERIODO DE DESCUBRIMIENTO ADICIONAL: 12 MESES SIN COBRO DE EXTRAPRIMA.</w:t>
            </w:r>
            <w:r w:rsidRPr="00FE5742">
              <w:rPr>
                <w:rFonts w:ascii="Tahoma" w:hAnsi="Tahoma" w:cs="Tahoma"/>
                <w:sz w:val="18"/>
                <w:szCs w:val="18"/>
                <w:lang w:val="es-BO" w:eastAsia="es-BO"/>
              </w:rPr>
              <w:br/>
              <w:t>- 24 MESES / 75% DE LA PRIMA ADICIONAL</w:t>
            </w:r>
            <w:r w:rsidRPr="00FE5742">
              <w:rPr>
                <w:rFonts w:ascii="Tahoma" w:hAnsi="Tahoma" w:cs="Tahoma"/>
                <w:sz w:val="18"/>
                <w:szCs w:val="18"/>
                <w:lang w:val="es-BO" w:eastAsia="es-BO"/>
              </w:rPr>
              <w:br/>
              <w:t>- 72 MESES / 100% DE PRIMA ADICIONAL</w:t>
            </w:r>
          </w:p>
        </w:tc>
      </w:tr>
      <w:tr w:rsidR="00FE5742" w:rsidRPr="00FE5742" w14:paraId="2C09CD4D" w14:textId="77777777" w:rsidTr="00FE5742">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8CFEED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COBERTURA ADICIONAL DE COSTOS DE DEFENSA POR CONTAMINACIÓN, SUB LIMITE DE USD. 50.000 ADICIONALES AL LIMITE ASEGURADO</w:t>
            </w:r>
          </w:p>
        </w:tc>
      </w:tr>
      <w:tr w:rsidR="00FE5742" w:rsidRPr="00FE5742" w14:paraId="50DC963D" w14:textId="77777777" w:rsidTr="00FE5742">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F15C2B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COBERTURA PARA CÓNYUGES Y HEREDEROS LEGALES</w:t>
            </w:r>
          </w:p>
        </w:tc>
      </w:tr>
      <w:tr w:rsidR="00FE5742" w:rsidRPr="00FE5742" w14:paraId="79D00519" w14:textId="77777777" w:rsidTr="00FE5742">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97C8A3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COBERTURA PARA SÍNDICOS</w:t>
            </w:r>
          </w:p>
        </w:tc>
      </w:tr>
      <w:tr w:rsidR="00FE5742" w:rsidRPr="00FE5742" w14:paraId="5D1F2E33" w14:textId="77777777" w:rsidTr="00FE5742">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C60801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TRANSACCIÓN SIN JUICIO HASTA USD 100.000</w:t>
            </w:r>
          </w:p>
        </w:tc>
      </w:tr>
      <w:tr w:rsidR="00FE5742" w:rsidRPr="00FE5742" w14:paraId="72D6D31E" w14:textId="77777777" w:rsidTr="00FE5742">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03C42A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SE EXTIENDE AUTOMÁTICAMENTE A CUBRIR LAS COSTAS Y HONORARIOS DE ABOGADOS, PROTECCIÓN A HEREDEROS </w:t>
            </w:r>
          </w:p>
        </w:tc>
      </w:tr>
      <w:tr w:rsidR="00FE5742" w:rsidRPr="00FE5742" w14:paraId="37AD882A" w14:textId="77777777" w:rsidTr="00FE5742">
        <w:trPr>
          <w:trHeight w:val="6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66E11C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GASTOS DE DEFENSA Y REPRESENTACIÓN LEGAL EN CASO DE DEMANDAS Y/O INVESTIGACIONES A LA COMPAÑÍA, SUS DIRECTORES, GERENTES, EJECUTIVOS, ADMINISTRADORES O SÍNDICOS </w:t>
            </w:r>
          </w:p>
        </w:tc>
      </w:tr>
      <w:tr w:rsidR="00FE5742" w:rsidRPr="00FE5742" w14:paraId="15BD6329" w14:textId="77777777" w:rsidTr="00FE5742">
        <w:trPr>
          <w:trHeight w:val="75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74D90E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ADHESIONES Y SUPRESIONES EXTENDIÉNDOSE A MODIFICACIONES EN LA REESTRUCTURACIÓN, INCLUSIÓN Y/O MODIFICACIÓN DE AMPAROS Y COBERTURAS SIN QUE ESTO REPRESENTE UNA AGRAVACIÓN DE RIESGO, NI VARIACIÓN DEL MISMO</w:t>
            </w:r>
          </w:p>
        </w:tc>
      </w:tr>
      <w:tr w:rsidR="00FE5742" w:rsidRPr="00FE5742" w14:paraId="00BB7F6F" w14:textId="77777777" w:rsidTr="00FE5742">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D91E2E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AMPLIACIÓN DE VIGENCIA A PRORRATA TEMPORIS HASTA 90 DÍAS, BAJO LOS MISMOS TÉRMINOS, CONDICIONES Y TASAS DE LA SUSCRIPCIÓN ORIGINAL</w:t>
            </w:r>
          </w:p>
        </w:tc>
      </w:tr>
      <w:tr w:rsidR="00FE5742" w:rsidRPr="00FE5742" w14:paraId="10234562" w14:textId="77777777" w:rsidTr="00FE5742">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41476E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RESCISIÓN DE CONTRATO A PRORRATA</w:t>
            </w:r>
          </w:p>
        </w:tc>
      </w:tr>
      <w:tr w:rsidR="00FE5742" w:rsidRPr="00FE5742" w14:paraId="353026AF" w14:textId="77777777" w:rsidTr="00FE5742">
        <w:trPr>
          <w:trHeight w:val="1703"/>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429731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COMISIÓN DE BENEFICIOS:</w:t>
            </w:r>
            <w:r w:rsidRPr="00FE5742">
              <w:rPr>
                <w:rFonts w:ascii="Tahoma" w:hAnsi="Tahoma" w:cs="Tahoma"/>
                <w:sz w:val="18"/>
                <w:szCs w:val="18"/>
                <w:lang w:val="es-BO" w:eastAsia="es-BO"/>
              </w:rPr>
              <w:br w:type="page"/>
              <w:t xml:space="preserve">Primas  Netas pagadas (descontando impuestos) menos </w:t>
            </w:r>
            <w:r w:rsidRPr="00FE5742">
              <w:rPr>
                <w:rFonts w:ascii="Tahoma" w:hAnsi="Tahoma" w:cs="Tahoma"/>
                <w:sz w:val="18"/>
                <w:szCs w:val="18"/>
                <w:lang w:val="es-BO" w:eastAsia="es-BO"/>
              </w:rPr>
              <w:br w:type="page"/>
              <w:t>- 30% por concepto de gastos administrativos</w:t>
            </w:r>
            <w:r w:rsidRPr="00FE5742">
              <w:rPr>
                <w:rFonts w:ascii="Tahoma" w:hAnsi="Tahoma" w:cs="Tahoma"/>
                <w:sz w:val="18"/>
                <w:szCs w:val="18"/>
                <w:lang w:val="es-BO" w:eastAsia="es-BO"/>
              </w:rPr>
              <w:br w:type="page"/>
              <w:t>- Los siniestros pagados durante la vigencia del seguro</w:t>
            </w:r>
            <w:r w:rsidRPr="00FE5742">
              <w:rPr>
                <w:rFonts w:ascii="Tahoma" w:hAnsi="Tahoma" w:cs="Tahoma"/>
                <w:sz w:val="18"/>
                <w:szCs w:val="18"/>
                <w:lang w:val="es-BO" w:eastAsia="es-BO"/>
              </w:rPr>
              <w:br w:type="page"/>
              <w:t>- Las reservas para siniestros pendientes de pago</w:t>
            </w:r>
            <w:r w:rsidRPr="00FE5742">
              <w:rPr>
                <w:rFonts w:ascii="Tahoma" w:hAnsi="Tahoma" w:cs="Tahoma"/>
                <w:sz w:val="18"/>
                <w:szCs w:val="18"/>
                <w:lang w:val="es-BO" w:eastAsia="es-BO"/>
              </w:rPr>
              <w:br w:type="page"/>
              <w:t>En caso de que el resultado sea positivo, la compañía devolverá el 10% (diez por ciento) del resultado final.</w:t>
            </w:r>
            <w:r w:rsidRPr="00FE5742">
              <w:rPr>
                <w:rFonts w:ascii="Tahoma" w:hAnsi="Tahoma" w:cs="Tahoma"/>
                <w:sz w:val="18"/>
                <w:szCs w:val="18"/>
                <w:lang w:val="es-BO" w:eastAsia="es-BO"/>
              </w:rPr>
              <w:br w:type="page"/>
              <w:t xml:space="preserve">En caso de que el resultado sea negativo, no habrá obligación económica por parte de la compañía aseguradora.  </w:t>
            </w:r>
          </w:p>
        </w:tc>
      </w:tr>
      <w:tr w:rsidR="00FE5742" w:rsidRPr="00FE5742" w14:paraId="6DA1E540" w14:textId="77777777" w:rsidTr="00FE5742">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348DF0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LA DEFINICIÓN PARA INCLUIR LA DEFINICIÓN DE DIRECTOR O ADMINISTRADOR DE ACUERDO CON LA LEY BOLIVIANA</w:t>
            </w:r>
          </w:p>
        </w:tc>
      </w:tr>
      <w:tr w:rsidR="00FE5742" w:rsidRPr="00FE5742" w14:paraId="412E9452"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14:paraId="76E4C38B"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DE CUT THROUGH ENDORSEMENT EN CASO DE QUE LA PROPUESTA SEA FACULTATIVA</w:t>
            </w:r>
          </w:p>
        </w:tc>
      </w:tr>
      <w:tr w:rsidR="00FE5742" w:rsidRPr="00FE5742" w14:paraId="2BFB5567" w14:textId="77777777" w:rsidTr="00FE5742">
        <w:trPr>
          <w:trHeight w:val="495"/>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32FCEC20"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FRANQUICIA DEDUCIBLE POR EVENTO Y/O RECLAMO</w:t>
            </w:r>
          </w:p>
        </w:tc>
      </w:tr>
      <w:tr w:rsidR="00FE5742" w:rsidRPr="00FE5742" w14:paraId="25A955EA"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40818B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SIN DEDUCIBLE </w:t>
            </w:r>
          </w:p>
        </w:tc>
      </w:tr>
      <w:tr w:rsidR="00FE5742" w:rsidRPr="00FE5742" w14:paraId="13FE4F72"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6C51AA47"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VIGENCIA:</w:t>
            </w:r>
          </w:p>
        </w:tc>
      </w:tr>
      <w:tr w:rsidR="00FE5742" w:rsidRPr="00FE5742" w14:paraId="7AD3F853"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55C23BE" w14:textId="4B175814"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DOS AÑOS</w:t>
            </w:r>
            <w:r w:rsidR="00F37971">
              <w:rPr>
                <w:rFonts w:ascii="Tahoma" w:hAnsi="Tahoma" w:cs="Tahoma"/>
                <w:sz w:val="18"/>
                <w:szCs w:val="18"/>
                <w:lang w:val="es-BO" w:eastAsia="es-BO"/>
              </w:rPr>
              <w:t xml:space="preserve"> CON PAGO ANUAL</w:t>
            </w:r>
          </w:p>
        </w:tc>
      </w:tr>
      <w:tr w:rsidR="00FE5742" w:rsidRPr="00FE5742" w14:paraId="321EA9FB"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30EA933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PRIMA TOTAL:</w:t>
            </w:r>
          </w:p>
        </w:tc>
      </w:tr>
      <w:tr w:rsidR="00FE5742" w:rsidRPr="00FE5742" w14:paraId="0A836AC8"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D6BC57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CONTADO POR GESTION</w:t>
            </w:r>
          </w:p>
        </w:tc>
      </w:tr>
    </w:tbl>
    <w:p w14:paraId="2D64EAB0" w14:textId="19C7F190" w:rsidR="00FE5742" w:rsidRPr="00FE5742" w:rsidRDefault="00FE5742" w:rsidP="00FE5742">
      <w:pPr>
        <w:tabs>
          <w:tab w:val="left" w:pos="360"/>
          <w:tab w:val="left" w:pos="1080"/>
        </w:tabs>
        <w:jc w:val="both"/>
        <w:rPr>
          <w:rFonts w:cs="Arial"/>
          <w:b/>
          <w:i/>
          <w:color w:val="004990"/>
          <w:sz w:val="18"/>
          <w:szCs w:val="18"/>
          <w:lang w:val="es-BO" w:eastAsia="en-US"/>
        </w:rPr>
      </w:pPr>
      <w:r w:rsidRPr="00FE5742">
        <w:rPr>
          <w:rFonts w:cs="Arial"/>
          <w:b/>
          <w:i/>
          <w:color w:val="004990"/>
          <w:sz w:val="18"/>
          <w:szCs w:val="18"/>
          <w:lang w:val="es-BO" w:eastAsia="en-US"/>
        </w:rPr>
        <w:lastRenderedPageBreak/>
        <w:tab/>
      </w: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E5742" w:rsidRPr="00FE5742" w14:paraId="3C1EE03B" w14:textId="77777777" w:rsidTr="00FE5742">
        <w:trPr>
          <w:trHeight w:val="617"/>
        </w:trPr>
        <w:tc>
          <w:tcPr>
            <w:tcW w:w="2410" w:type="dxa"/>
            <w:shd w:val="clear" w:color="auto" w:fill="004990"/>
            <w:vAlign w:val="center"/>
          </w:tcPr>
          <w:p w14:paraId="138C1F9B" w14:textId="77777777" w:rsidR="00FE5742" w:rsidRPr="00FE5742" w:rsidRDefault="00FE5742" w:rsidP="00FE5742">
            <w:pPr>
              <w:jc w:val="center"/>
              <w:rPr>
                <w:rFonts w:ascii="Tahoma" w:hAnsi="Tahoma" w:cs="Tahoma"/>
                <w:b/>
                <w:color w:val="FFFFFF"/>
                <w:sz w:val="28"/>
                <w:szCs w:val="28"/>
                <w:lang w:val="pt-BR"/>
              </w:rPr>
            </w:pPr>
            <w:r w:rsidRPr="00FE5742">
              <w:rPr>
                <w:rFonts w:ascii="Tahoma" w:hAnsi="Tahoma" w:cs="Tahoma"/>
                <w:b/>
                <w:color w:val="FFFFFF"/>
                <w:sz w:val="28"/>
                <w:szCs w:val="28"/>
                <w:lang w:val="pt-BR"/>
              </w:rPr>
              <w:t>ANEXO No. 6</w:t>
            </w:r>
          </w:p>
        </w:tc>
        <w:tc>
          <w:tcPr>
            <w:tcW w:w="7365" w:type="dxa"/>
            <w:vAlign w:val="center"/>
          </w:tcPr>
          <w:p w14:paraId="01A54398" w14:textId="77777777" w:rsidR="00FE5742" w:rsidRPr="00FE5742" w:rsidRDefault="00FE5742" w:rsidP="00FE5742">
            <w:pPr>
              <w:ind w:left="567"/>
              <w:jc w:val="center"/>
              <w:rPr>
                <w:rFonts w:ascii="Tahoma" w:hAnsi="Tahoma" w:cs="Tahoma"/>
                <w:b/>
                <w:color w:val="004990"/>
                <w:sz w:val="22"/>
                <w:szCs w:val="22"/>
                <w:lang w:val="pt-BR"/>
              </w:rPr>
            </w:pPr>
            <w:r w:rsidRPr="00FE5742">
              <w:rPr>
                <w:rFonts w:ascii="Tahoma" w:hAnsi="Tahoma" w:cs="Tahoma"/>
                <w:b/>
                <w:color w:val="004990"/>
                <w:sz w:val="22"/>
                <w:szCs w:val="22"/>
                <w:lang w:val="es-ES_tradnl"/>
              </w:rPr>
              <w:t>POLIZA DE RESPONSABILIDAD CIVIL</w:t>
            </w:r>
          </w:p>
        </w:tc>
      </w:tr>
    </w:tbl>
    <w:p w14:paraId="078D1240"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W w:w="9644" w:type="dxa"/>
        <w:tblInd w:w="65" w:type="dxa"/>
        <w:tblCellMar>
          <w:left w:w="70" w:type="dxa"/>
          <w:right w:w="70" w:type="dxa"/>
        </w:tblCellMar>
        <w:tblLook w:val="04A0" w:firstRow="1" w:lastRow="0" w:firstColumn="1" w:lastColumn="0" w:noHBand="0" w:noVBand="1"/>
      </w:tblPr>
      <w:tblGrid>
        <w:gridCol w:w="2636"/>
        <w:gridCol w:w="206"/>
        <w:gridCol w:w="146"/>
        <w:gridCol w:w="6656"/>
      </w:tblGrid>
      <w:tr w:rsidR="00FE5742" w:rsidRPr="00FE5742" w14:paraId="45DCF7A0" w14:textId="77777777" w:rsidTr="00FE5742">
        <w:trPr>
          <w:trHeight w:val="495"/>
        </w:trPr>
        <w:tc>
          <w:tcPr>
            <w:tcW w:w="9644" w:type="dxa"/>
            <w:gridSpan w:val="4"/>
            <w:tcBorders>
              <w:top w:val="single" w:sz="4" w:space="0" w:color="auto"/>
              <w:left w:val="single" w:sz="4" w:space="0" w:color="auto"/>
              <w:bottom w:val="single" w:sz="4" w:space="0" w:color="auto"/>
              <w:right w:val="single" w:sz="4" w:space="0" w:color="000000"/>
            </w:tcBorders>
            <w:shd w:val="clear" w:color="000000" w:fill="244062"/>
            <w:vAlign w:val="center"/>
            <w:hideMark/>
          </w:tcPr>
          <w:p w14:paraId="4A01E5E2" w14:textId="77777777" w:rsidR="00FE5742" w:rsidRPr="00FE5742" w:rsidRDefault="00FE5742" w:rsidP="00FE5742">
            <w:pPr>
              <w:jc w:val="center"/>
              <w:rPr>
                <w:rFonts w:ascii="Tahoma" w:hAnsi="Tahoma" w:cs="Tahoma"/>
                <w:b/>
                <w:bCs/>
                <w:color w:val="FFFFFF"/>
                <w:sz w:val="22"/>
                <w:szCs w:val="22"/>
                <w:lang w:val="es-BO" w:eastAsia="es-BO"/>
              </w:rPr>
            </w:pPr>
            <w:r w:rsidRPr="00FE5742">
              <w:rPr>
                <w:rFonts w:ascii="Tahoma" w:hAnsi="Tahoma" w:cs="Tahoma"/>
                <w:b/>
                <w:bCs/>
                <w:color w:val="FFFFFF"/>
                <w:sz w:val="22"/>
                <w:szCs w:val="22"/>
                <w:lang w:val="es-BO" w:eastAsia="es-BO"/>
              </w:rPr>
              <w:t>RESPONSABILIDAD CIVIL</w:t>
            </w:r>
          </w:p>
        </w:tc>
      </w:tr>
      <w:tr w:rsidR="00FE5742" w:rsidRPr="00FE5742" w14:paraId="3909D1C8" w14:textId="77777777" w:rsidTr="00FE5742">
        <w:trPr>
          <w:trHeight w:val="270"/>
        </w:trPr>
        <w:tc>
          <w:tcPr>
            <w:tcW w:w="0" w:type="auto"/>
            <w:tcBorders>
              <w:top w:val="nil"/>
              <w:left w:val="single" w:sz="4" w:space="0" w:color="auto"/>
              <w:bottom w:val="nil"/>
              <w:right w:val="nil"/>
            </w:tcBorders>
            <w:shd w:val="clear" w:color="auto" w:fill="auto"/>
            <w:vAlign w:val="center"/>
            <w:hideMark/>
          </w:tcPr>
          <w:p w14:paraId="49149DE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w:t>
            </w:r>
          </w:p>
        </w:tc>
        <w:tc>
          <w:tcPr>
            <w:tcW w:w="0" w:type="auto"/>
            <w:tcBorders>
              <w:top w:val="nil"/>
              <w:left w:val="nil"/>
              <w:bottom w:val="nil"/>
              <w:right w:val="nil"/>
            </w:tcBorders>
            <w:shd w:val="clear" w:color="auto" w:fill="auto"/>
            <w:vAlign w:val="center"/>
            <w:hideMark/>
          </w:tcPr>
          <w:p w14:paraId="36F971AB" w14:textId="77777777" w:rsidR="00FE5742" w:rsidRPr="00FE5742" w:rsidRDefault="00FE5742" w:rsidP="00FE5742">
            <w:pPr>
              <w:rPr>
                <w:rFonts w:ascii="Tahoma" w:hAnsi="Tahoma" w:cs="Tahoma"/>
                <w:sz w:val="18"/>
                <w:szCs w:val="18"/>
                <w:lang w:val="es-BO" w:eastAsia="es-BO"/>
              </w:rPr>
            </w:pPr>
          </w:p>
        </w:tc>
        <w:tc>
          <w:tcPr>
            <w:tcW w:w="0" w:type="auto"/>
            <w:tcBorders>
              <w:top w:val="nil"/>
              <w:left w:val="nil"/>
              <w:bottom w:val="nil"/>
              <w:right w:val="nil"/>
            </w:tcBorders>
            <w:shd w:val="clear" w:color="auto" w:fill="auto"/>
            <w:vAlign w:val="center"/>
            <w:hideMark/>
          </w:tcPr>
          <w:p w14:paraId="1A8A780D" w14:textId="77777777" w:rsidR="00FE5742" w:rsidRPr="00FE5742" w:rsidRDefault="00FE5742" w:rsidP="00FE5742">
            <w:pPr>
              <w:rPr>
                <w:rFonts w:ascii="Tahoma" w:hAnsi="Tahoma" w:cs="Tahoma"/>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4D2C56C6"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4EC3BDE3" w14:textId="77777777" w:rsidTr="00FE5742">
        <w:trPr>
          <w:trHeight w:val="54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48C1B60E"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ASEGURADO</w:t>
            </w:r>
          </w:p>
        </w:tc>
        <w:tc>
          <w:tcPr>
            <w:tcW w:w="0" w:type="auto"/>
            <w:tcBorders>
              <w:top w:val="nil"/>
              <w:left w:val="nil"/>
              <w:bottom w:val="nil"/>
              <w:right w:val="nil"/>
            </w:tcBorders>
            <w:shd w:val="clear" w:color="auto" w:fill="auto"/>
            <w:vAlign w:val="center"/>
            <w:hideMark/>
          </w:tcPr>
          <w:p w14:paraId="4A720D1A"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146D8C5E" w14:textId="77777777" w:rsidR="00FE5742" w:rsidRPr="00FE5742" w:rsidRDefault="00FE5742" w:rsidP="00FE5742">
            <w:pPr>
              <w:rPr>
                <w:rFonts w:ascii="Tahoma" w:hAnsi="Tahoma" w:cs="Tahoma"/>
                <w:b/>
                <w:bCs/>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49AEB788"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 xml:space="preserve">EMPRESA NACIONAL DE TELECOMUNICACIONES “ENTEL S.A.” Y SUBSIDIARIA DATACOM S.R.L. Y SUBSIDIARIA ENTEL DINÁMICA S.R.L. </w:t>
            </w:r>
          </w:p>
        </w:tc>
      </w:tr>
      <w:tr w:rsidR="00FE5742" w:rsidRPr="00FE5742" w14:paraId="38F299C9"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4658935E"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4F1A5830"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0B5F783" w14:textId="77777777" w:rsidR="00FE5742" w:rsidRPr="00FE5742" w:rsidRDefault="00FE5742" w:rsidP="00FE5742">
            <w:pPr>
              <w:rPr>
                <w:rFonts w:ascii="Tahoma" w:hAnsi="Tahoma" w:cs="Tahoma"/>
                <w:b/>
                <w:bCs/>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1FE540C5"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4DC44E4D" w14:textId="77777777" w:rsidTr="00FE5742">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4E029427"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RIESGO</w:t>
            </w:r>
          </w:p>
        </w:tc>
        <w:tc>
          <w:tcPr>
            <w:tcW w:w="0" w:type="auto"/>
            <w:tcBorders>
              <w:top w:val="nil"/>
              <w:left w:val="nil"/>
              <w:bottom w:val="nil"/>
              <w:right w:val="nil"/>
            </w:tcBorders>
            <w:shd w:val="clear" w:color="auto" w:fill="auto"/>
            <w:vAlign w:val="center"/>
            <w:hideMark/>
          </w:tcPr>
          <w:p w14:paraId="53FA77BB"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4AD0196C" w14:textId="77777777" w:rsidR="00FE5742" w:rsidRPr="00FE5742" w:rsidRDefault="00FE5742" w:rsidP="00FE5742">
            <w:pPr>
              <w:rPr>
                <w:rFonts w:ascii="Tahoma" w:hAnsi="Tahoma" w:cs="Tahoma"/>
                <w:b/>
                <w:bCs/>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2C6C31EE"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 xml:space="preserve">RESPONSABILIDAD CIVIL </w:t>
            </w:r>
          </w:p>
        </w:tc>
      </w:tr>
      <w:tr w:rsidR="00FE5742" w:rsidRPr="00FE5742" w14:paraId="7571BAEB"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7EFCCDD0"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4370AFB4"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55117211" w14:textId="77777777" w:rsidR="00FE5742" w:rsidRPr="00FE5742" w:rsidRDefault="00FE5742" w:rsidP="00FE5742">
            <w:pPr>
              <w:rPr>
                <w:rFonts w:ascii="Tahoma" w:hAnsi="Tahoma" w:cs="Tahoma"/>
                <w:b/>
                <w:bCs/>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1951E2AD"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1DAF1F81" w14:textId="77777777" w:rsidTr="00FE5742">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271CD2C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DIRECCIÓN LEGAL</w:t>
            </w:r>
          </w:p>
        </w:tc>
        <w:tc>
          <w:tcPr>
            <w:tcW w:w="0" w:type="auto"/>
            <w:tcBorders>
              <w:top w:val="nil"/>
              <w:left w:val="nil"/>
              <w:bottom w:val="nil"/>
              <w:right w:val="nil"/>
            </w:tcBorders>
            <w:shd w:val="clear" w:color="auto" w:fill="auto"/>
            <w:vAlign w:val="center"/>
            <w:hideMark/>
          </w:tcPr>
          <w:p w14:paraId="17CF6E52"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0BC7F897" w14:textId="77777777" w:rsidR="00FE5742" w:rsidRPr="00FE5742" w:rsidRDefault="00FE5742" w:rsidP="00FE5742">
            <w:pPr>
              <w:rPr>
                <w:rFonts w:ascii="Tahoma" w:hAnsi="Tahoma" w:cs="Tahoma"/>
                <w:b/>
                <w:bCs/>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11986032"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CALLE FEDERICO ZUAZO N. 1771</w:t>
            </w:r>
          </w:p>
        </w:tc>
      </w:tr>
      <w:tr w:rsidR="00FE5742" w:rsidRPr="00FE5742" w14:paraId="5CC4F365"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62585A53"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728E0069"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CB2A951" w14:textId="77777777" w:rsidR="00FE5742" w:rsidRPr="00FE5742" w:rsidRDefault="00FE5742" w:rsidP="00FE5742">
            <w:pPr>
              <w:rPr>
                <w:rFonts w:ascii="Tahoma" w:hAnsi="Tahoma" w:cs="Tahoma"/>
                <w:b/>
                <w:bCs/>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7D1654ED"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3BC04565" w14:textId="77777777" w:rsidTr="00FE5742">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0ABA47B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ÁMBITO DE LA COBERTURA</w:t>
            </w:r>
          </w:p>
        </w:tc>
        <w:tc>
          <w:tcPr>
            <w:tcW w:w="0" w:type="auto"/>
            <w:tcBorders>
              <w:top w:val="nil"/>
              <w:left w:val="nil"/>
              <w:bottom w:val="nil"/>
              <w:right w:val="nil"/>
            </w:tcBorders>
            <w:shd w:val="clear" w:color="auto" w:fill="auto"/>
            <w:vAlign w:val="center"/>
            <w:hideMark/>
          </w:tcPr>
          <w:p w14:paraId="275E82D6"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6FCE2488" w14:textId="77777777" w:rsidR="00FE5742" w:rsidRPr="00FE5742" w:rsidRDefault="00FE5742" w:rsidP="00FE5742">
            <w:pPr>
              <w:rPr>
                <w:rFonts w:ascii="Tahoma" w:hAnsi="Tahoma" w:cs="Tahoma"/>
                <w:b/>
                <w:bCs/>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525C589C"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ESTADO PLURINACIONAL DE BOLIVIA</w:t>
            </w:r>
          </w:p>
        </w:tc>
      </w:tr>
      <w:tr w:rsidR="00FE5742" w:rsidRPr="00FE5742" w14:paraId="3016C8B5"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5A32FCAC"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7114292C"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D7C8342" w14:textId="77777777" w:rsidR="00FE5742" w:rsidRPr="00FE5742" w:rsidRDefault="00FE5742" w:rsidP="00FE5742">
            <w:pPr>
              <w:rPr>
                <w:rFonts w:ascii="Tahoma" w:hAnsi="Tahoma" w:cs="Tahoma"/>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1CC441A3"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3038F7C6" w14:textId="77777777" w:rsidTr="00FE5742">
        <w:trPr>
          <w:trHeight w:val="315"/>
        </w:trPr>
        <w:tc>
          <w:tcPr>
            <w:tcW w:w="9644" w:type="dxa"/>
            <w:gridSpan w:val="4"/>
            <w:tcBorders>
              <w:top w:val="nil"/>
              <w:left w:val="single" w:sz="4" w:space="0" w:color="auto"/>
              <w:bottom w:val="single" w:sz="4" w:space="0" w:color="auto"/>
              <w:right w:val="single" w:sz="4" w:space="0" w:color="000000"/>
            </w:tcBorders>
            <w:shd w:val="clear" w:color="000000" w:fill="16365C"/>
            <w:vAlign w:val="center"/>
            <w:hideMark/>
          </w:tcPr>
          <w:p w14:paraId="751E8DF5"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INTERÉS ASEGURADO</w:t>
            </w:r>
          </w:p>
        </w:tc>
      </w:tr>
      <w:tr w:rsidR="00FE5742" w:rsidRPr="00FE5742" w14:paraId="7E330E71" w14:textId="77777777" w:rsidTr="00FE5742">
        <w:trPr>
          <w:trHeight w:val="24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48645DE" w14:textId="77777777" w:rsidR="00FE5742" w:rsidRPr="00FE5742" w:rsidRDefault="00FE5742" w:rsidP="00FE5742">
            <w:pPr>
              <w:jc w:val="both"/>
              <w:rPr>
                <w:rFonts w:ascii="Tahoma" w:hAnsi="Tahoma" w:cs="Tahoma"/>
                <w:sz w:val="18"/>
                <w:szCs w:val="18"/>
                <w:lang w:val="es-BO" w:eastAsia="es-BO"/>
              </w:rPr>
            </w:pPr>
            <w:r w:rsidRPr="00FE5742">
              <w:rPr>
                <w:rFonts w:ascii="Tahoma" w:hAnsi="Tahoma" w:cs="Tahoma"/>
                <w:sz w:val="18"/>
                <w:szCs w:val="18"/>
                <w:lang w:val="es-BO" w:eastAsia="es-BO"/>
              </w:rPr>
              <w:t xml:space="preserve">RESPONSABILIDAD CIVIL POR LA CUAL EL ASEGURADO ESTE LEGALMENTE OBLIGADO A EFECTUAR PAGOS O INDEMNIZACIONES Y QUE RESULTASEN DE LA PÉRDIDA O DAÑOS MOTIVADOS POR CAUSAS ACCIDENTALES A TERCEROS Y/O A SUS PROPIEDADES, ACTOS INVOLUNTARIOS, SÚBITOS Y/O ERRORES U OMISIONES QUE PUDIERAN OCURRIR DURANTE EL NORMAL DESENVOLVIMIENTO DE LAS ACTIVIDADES DEL ASEGURADO Y/O DE SUS EMPLEADOS, FUNCIONARIOS Y/O DEPENDIENTES Y/O, QUE PUDIERAN OCURRIR DENTRO LOS PREDIOS, INSTALACIONES Y/O PROPIEDADES DE TERCEROS Y/O PROPIEDADES ADYACENTES INCLUYENDO CUALQUIER EVENTO OCASIONADO POR GUARDIAS DE SEGURIDAD EN EL USO DE ARMAS DE FUEGO Y/O ARMAS PUNZO CORTANTES, POR CAUSAS SÚBITAS, INCLUYENDO DAÑOS A LA VIDA, A LA SALUD O LA PROPIEDAD, INCLUYENDO BIENES DE TERCEROS EN CUSTODIA O USO. </w:t>
            </w:r>
            <w:r w:rsidRPr="00FE5742">
              <w:rPr>
                <w:rFonts w:ascii="Tahoma" w:hAnsi="Tahoma" w:cs="Tahoma"/>
                <w:sz w:val="18"/>
                <w:szCs w:val="18"/>
                <w:lang w:val="es-BO" w:eastAsia="es-BO"/>
              </w:rPr>
              <w:br/>
              <w:t>TODA DEMANDA POR ESTA COBERTURA PODRÁ GENERARSE EN CUALQUIERA DE LAS INSTALACIONES DE PROPIEDAD DEL ASEGURADO PRINCIPAL Y/O PROPIEDADES ADYACENTES Y/O DONDE DESARROLLEN SUS ACTIVIDADES, SIN EXCLUSIÓN DE PERSONAS, PROVEEDORES DE SERVICIOS, CONTRATISTAS, SUBCONTRATISTAS, CLIENTES U OTROS.</w:t>
            </w:r>
          </w:p>
        </w:tc>
      </w:tr>
      <w:tr w:rsidR="00FE5742" w:rsidRPr="00FE5742" w14:paraId="1E0AB550"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07BDF91E"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DEFINICIÓN DE TERCEROS</w:t>
            </w:r>
          </w:p>
        </w:tc>
      </w:tr>
      <w:tr w:rsidR="00FE5742" w:rsidRPr="00FE5742" w14:paraId="298CC6EA" w14:textId="77777777" w:rsidTr="00FE5742">
        <w:trPr>
          <w:trHeight w:val="66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BDA877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SE CONSIDERARÁN COMO TERCEROS Y SIN EXCLUSIÓN ADEMÁS DE LOS AMPARADOS POR LA PÓLIZA A: VISITANTES EN GENERAL, FAMILIARES, PROVEEDORES, CONTRATISTAS Y/O SUBCONTRATISTAS.</w:t>
            </w:r>
          </w:p>
        </w:tc>
      </w:tr>
      <w:tr w:rsidR="00FE5742" w:rsidRPr="00FE5742" w14:paraId="5D3B0EB4"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18B7C631"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LÍMITE POR INDEMNIZACIÓN POR EVENTO Y EN EL AGREGADO ANUAL</w:t>
            </w:r>
          </w:p>
        </w:tc>
      </w:tr>
      <w:tr w:rsidR="00FE5742" w:rsidRPr="00FE5742" w14:paraId="24CEFD5A"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DB0057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USD 1.000,000.00</w:t>
            </w:r>
          </w:p>
        </w:tc>
      </w:tr>
      <w:tr w:rsidR="00FE5742" w:rsidRPr="00FE5742" w14:paraId="53D5FE32"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33DA2BF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COBERTURAS ADICIONALES</w:t>
            </w:r>
          </w:p>
        </w:tc>
      </w:tr>
      <w:tr w:rsidR="00FE5742" w:rsidRPr="00FE5742" w14:paraId="4830BC5B"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3859EF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RESPONSABILIDAD CIVIL GENERAL Y/O EXTRACONTRACTUAL</w:t>
            </w:r>
          </w:p>
        </w:tc>
      </w:tr>
      <w:tr w:rsidR="00FE5742" w:rsidRPr="00FE5742" w14:paraId="4CED2C41"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0B6B93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RESPONSABILIDAD CIVIL CONTRACTUAL (SUJETA A PRESENTACIÓN DE CONTRATOS ÚNICAMENTE EN CASO DE SINIESTRO)</w:t>
            </w:r>
          </w:p>
        </w:tc>
      </w:tr>
      <w:tr w:rsidR="00FE5742" w:rsidRPr="00FE5742" w14:paraId="22F75DB7" w14:textId="77777777" w:rsidTr="00FE5742">
        <w:trPr>
          <w:trHeight w:val="6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1C7A45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CLAUSULA DE RESPONSABILIDAD CIVIL DE CONTRATISTAS Y/O SUBCONTRATISTAS, QUE SEAN NATURALES Y/O JURÍDICOS , SUJETO A PRESENTACIÓN DE CONTRATOS ÚNICAMENTE EN CASO DE SINIESTRO </w:t>
            </w:r>
          </w:p>
        </w:tc>
      </w:tr>
      <w:tr w:rsidR="00FE5742" w:rsidRPr="00FE5742" w14:paraId="68F43A7C"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6D3085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RESPONSABILIDAD CIVIL A TERCEROS BAJO CONTRATO TEMPORAL</w:t>
            </w:r>
          </w:p>
        </w:tc>
      </w:tr>
      <w:tr w:rsidR="00FE5742" w:rsidRPr="00FE5742" w14:paraId="22217559"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C74A66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CLAUSULA DE RESPONSABILIDAD CIVIL CRUZADA</w:t>
            </w:r>
          </w:p>
        </w:tc>
      </w:tr>
      <w:tr w:rsidR="00FE5742" w:rsidRPr="00FE5742" w14:paraId="1C99ED7E"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89F916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CLAUSULA DE RESPONSABILIDAD CIVIL OPERACIONAL, INCLUYENDO EL USO DE ELECTRICIDAD, GAS, AGUA Y COMBUSTIBLE</w:t>
            </w:r>
          </w:p>
        </w:tc>
      </w:tr>
      <w:tr w:rsidR="00FE5742" w:rsidRPr="00FE5742" w14:paraId="149AFB3B" w14:textId="77777777" w:rsidTr="00FE5742">
        <w:trPr>
          <w:trHeight w:val="6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838C2E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CLAUSULA DE RESPONSABILIDAD CIVIL PATRONAL, CUBRIENDO A EMPLEADOS EN PLANILLA Y/O EVENTUALES Y/O A CONTRATO, EN EXCESO DE LA SEGURIDAD SOCIAL</w:t>
            </w:r>
          </w:p>
        </w:tc>
      </w:tr>
      <w:tr w:rsidR="00FE5742" w:rsidRPr="00FE5742" w14:paraId="04711AD1" w14:textId="77777777" w:rsidTr="00FE5742">
        <w:trPr>
          <w:trHeight w:val="13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8A4C6F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RESPONSABILIDAD CIVIL DE PREDIOS E INSTALACIONES Y/U OPERACIÓN DE  EQUIPOS , EQUIPO MÓVIL Y/O MAQUINARIA PESADA, MONTACARGAS Y OTROS,  INCLUYENDO DAÑOS POR USO Y/O ADMINISTRACIÓN DE EQUIPOS CON LOS QUE OPERA EL ASEGURADO YA SEAN PROPIOS Y/O AJENOS, ALQUILADOS Y/O ARRENDADOS Y/O BAJO CUALQUIER MODALIDAD DE CONTRATO Y/O CONVENIO BAJO LA CUAL EL EQUIPO Y/O MAQUINARIA ESTE BAJO RESPONSABILIDAD Y/O CUSTODIA DE LOS ASEGURADOS, INCLUSO CUANDO SON TRANSPORTADOS O SE ENCUENTRAN INSTALADOS EN VEHÍCULOS QUE EL ASEGURADO DESIGNE PARA INSTALACIONES O PROVISIÓN DE SERVICIO Y MANTENIMIENTO EN PREDIOS DE CLIENTES</w:t>
            </w:r>
          </w:p>
        </w:tc>
      </w:tr>
      <w:tr w:rsidR="00FE5742" w:rsidRPr="00FE5742" w14:paraId="678C686E"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21E82C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CLAUSULA DE RESPONSABILIDAD CIVIL DE ASCENSORES Y/O ESCALERAS.</w:t>
            </w:r>
          </w:p>
        </w:tc>
      </w:tr>
      <w:tr w:rsidR="00FE5742" w:rsidRPr="00FE5742" w14:paraId="6142BE6F" w14:textId="77777777" w:rsidTr="00FE5742">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08F372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CLAUSULA DE RESPONSABILIDAD CIVIL POR RIESGOS CUBIERTOS POR LA PÓLIZA TODO RIESGO DAÑOS A LA PROPIEDAD</w:t>
            </w:r>
          </w:p>
        </w:tc>
      </w:tr>
      <w:tr w:rsidR="00FE5742" w:rsidRPr="00FE5742" w14:paraId="3D6AD993" w14:textId="77777777" w:rsidTr="00FE5742">
        <w:trPr>
          <w:trHeight w:val="12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890932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RESPONSABILIDAD CIVIL DE  AUTOMOTORES  PROPIOS Y/O AJENOS Y/O ARRENDADOS Y/O BAJO RESPONSABILIDAD DEL ASEGURADO  Y/O A SU SERVICIO, INCLUSO AQUELLOS QUE SEAN DE PROPIEDAD DE EMPLEADOS PERO ÚNICAMENTE EN FUNCIONES DE TRABAJO, TENGAN UN SINIESTRO AMPARADO POR ESTA PÓLIZA,  EN EXCESO DE LA PÓLIZA PRIMARIA SI LA TUVIERA,  INCLUYE RESPONSABILIDAD CIVIL CONSECUENCIAL Y RESPONSABILIDAD CIVIL LEGAL DE PASAJEROS</w:t>
            </w:r>
          </w:p>
        </w:tc>
      </w:tr>
      <w:tr w:rsidR="00FE5742" w:rsidRPr="00FE5742" w14:paraId="23F9B473" w14:textId="77777777" w:rsidTr="00FE5742">
        <w:trPr>
          <w:trHeight w:val="55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29A708" w14:textId="77777777" w:rsidR="00FE5742" w:rsidRPr="00FE5742" w:rsidRDefault="00FE5742" w:rsidP="00FE5742">
            <w:pPr>
              <w:rPr>
                <w:rFonts w:ascii="Tahoma" w:hAnsi="Tahoma" w:cs="Tahoma"/>
                <w:sz w:val="18"/>
                <w:szCs w:val="18"/>
                <w:lang w:val="es-BO" w:eastAsia="es-BO"/>
              </w:rPr>
            </w:pPr>
          </w:p>
        </w:tc>
      </w:tr>
      <w:tr w:rsidR="00FE5742" w:rsidRPr="00FE5742" w14:paraId="4FF4A1A6"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D8C71C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RESPONSABILIDAD CIVIL DE CARGA</w:t>
            </w:r>
          </w:p>
        </w:tc>
      </w:tr>
      <w:tr w:rsidR="00FE5742" w:rsidRPr="00FE5742" w14:paraId="13DC2666"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6EA416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EXTENSIÓN DE COBERTURA POR RESPONSABILIDAD CIVIL DURANTE EVENTOS SOCIALES, CULTURALES Y DEPORTIVOS </w:t>
            </w:r>
          </w:p>
        </w:tc>
      </w:tr>
      <w:tr w:rsidR="00FE5742" w:rsidRPr="00FE5742" w14:paraId="172E02FA"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FB9D504"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CLAUSULA DE RESPONSABILIDAD CIVIL POR POLUCIÓN O CONTAMINACIÓN SÚBITA E IMPREVISTA</w:t>
            </w:r>
          </w:p>
        </w:tc>
      </w:tr>
      <w:tr w:rsidR="00FE5742" w:rsidRPr="00FE5742" w14:paraId="16E20C63" w14:textId="77777777" w:rsidTr="00FE5742">
        <w:trPr>
          <w:trHeight w:val="6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B34E27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CLAUSULA DE RESPONSABILIDAD CIVIL POR INCENDIO Y/O EXPLOSIÓN Y/O HUMO Y/U HOLLÍN Y/O AGUA, SE EXTIENDE A CUBRIR RESPONSABILIDAD CIVIL POR EXPLOSIÓN DE TANQUES Y CALDEROS.</w:t>
            </w:r>
          </w:p>
        </w:tc>
      </w:tr>
      <w:tr w:rsidR="00FE5742" w:rsidRPr="00FE5742" w14:paraId="5C0D8C37"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901FB2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RESPONSABILIDAD CIVIL POR USO DE ARMAS DE FUEGO (SOLO PERSONAL AUTORIZADO)</w:t>
            </w:r>
          </w:p>
        </w:tc>
      </w:tr>
      <w:tr w:rsidR="00FE5742" w:rsidRPr="00FE5742" w14:paraId="530CD99C"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0EC913E4"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FRANQUICIA DEDUCIBLE:</w:t>
            </w:r>
          </w:p>
        </w:tc>
      </w:tr>
      <w:tr w:rsidR="00FE5742" w:rsidRPr="00FE5742" w14:paraId="7042257C"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F050FF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USD 500,00 POR EVENTO Y/U OCURRENCIA (ÚNICAMENTE DAÑOS MATERIALES)</w:t>
            </w:r>
          </w:p>
        </w:tc>
      </w:tr>
      <w:tr w:rsidR="00FE5742" w:rsidRPr="00FE5742" w14:paraId="3627C274"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34A4ED13"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CLÁUSULAS ADICIONALES:</w:t>
            </w:r>
          </w:p>
        </w:tc>
      </w:tr>
      <w:tr w:rsidR="00FE5742" w:rsidRPr="00FE5742" w14:paraId="0B25809D"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E5B99B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LIBRE ELEGIBILIDAD DE AJUSTADORES.</w:t>
            </w:r>
          </w:p>
        </w:tc>
      </w:tr>
      <w:tr w:rsidR="00FE5742" w:rsidRPr="00FE5742" w14:paraId="4AA2C50F"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8C3CD2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REHABILITACIÓN AUTOMÁTICA DE LA SUMA ASEGURADA DESDE EL MOMENTO DEL SINIESTRO</w:t>
            </w:r>
          </w:p>
        </w:tc>
      </w:tr>
      <w:tr w:rsidR="00FE5742" w:rsidRPr="00FE5742" w14:paraId="6EE93AA5" w14:textId="77777777" w:rsidTr="00FE5742">
        <w:trPr>
          <w:trHeight w:val="51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16EB38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CLAUSULA DE AMPLIACIÓN DE AVISO DE SINIESTRO A 15 DÍAS HÁBILES, DESDE CONOCIDO EL MISMO POR EL ASEGURADO, SALVO CASO DE FUERZA MAYOR O IMPEDIMENTO JUSTIFICADO.</w:t>
            </w:r>
          </w:p>
        </w:tc>
      </w:tr>
      <w:tr w:rsidR="00FE5742" w:rsidRPr="00FE5742" w14:paraId="1B08E7FD"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47BC38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AVISO DE INCIDENTE ENMENDADO</w:t>
            </w:r>
          </w:p>
        </w:tc>
      </w:tr>
      <w:tr w:rsidR="00FE5742" w:rsidRPr="00FE5742" w14:paraId="274C1902"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FB8958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ASALTO Y AGRESIÓN</w:t>
            </w:r>
          </w:p>
        </w:tc>
      </w:tr>
      <w:tr w:rsidR="00FE5742" w:rsidRPr="00FE5742" w14:paraId="0E191105"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D681C7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LESIÓN PERSONAL Y/O CORPORAL</w:t>
            </w:r>
          </w:p>
        </w:tc>
      </w:tr>
      <w:tr w:rsidR="00FE5742" w:rsidRPr="00FE5742" w14:paraId="338CA949"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2AEB61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AUSENCIA DE CONTROL PARA LA COBERTURA DE RESPONSABILIDAD CIVIL DE AUTOMOTORES, EN EXCESO DE LA PÓLIZA PRIMARIA</w:t>
            </w:r>
          </w:p>
        </w:tc>
      </w:tr>
      <w:tr w:rsidR="00FE5742" w:rsidRPr="00FE5742" w14:paraId="6263FFF0"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647250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CLAUSULA DE COBERTURA AUTOMÁTICA PARA NUEVOS PREDIOS Y LOCALES </w:t>
            </w:r>
          </w:p>
        </w:tc>
      </w:tr>
      <w:tr w:rsidR="00FE5742" w:rsidRPr="00FE5742" w14:paraId="1441CC6B"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15E933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CLAUSULA DE DAÑOS MATERIALES AMPLIADOS PARA INCLUIR PÉRDIDA DE USO </w:t>
            </w:r>
          </w:p>
        </w:tc>
      </w:tr>
      <w:tr w:rsidR="00FE5742" w:rsidRPr="00FE5742" w14:paraId="69724C16"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B4BE3E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AGASAJOS OCASIONALES, DENTRO Y FUERA DE LOS PREDIOS ASEGURADOS</w:t>
            </w:r>
          </w:p>
        </w:tc>
      </w:tr>
      <w:tr w:rsidR="00FE5742" w:rsidRPr="00FE5742" w14:paraId="38F13C91"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0DDD2E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CLAUSULA DE RENUNCIA O RELEVACIÓN DE SUBROGACIÓN </w:t>
            </w:r>
          </w:p>
        </w:tc>
      </w:tr>
      <w:tr w:rsidR="00FE5742" w:rsidRPr="00FE5742" w14:paraId="2876DAFE"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9AD4D3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GASTOS DE DEFENSA HASTA USD 100.000,00 FUERA DEL AGREGADO ANUAL </w:t>
            </w:r>
          </w:p>
        </w:tc>
      </w:tr>
      <w:tr w:rsidR="00FE5742" w:rsidRPr="00FE5742" w14:paraId="33DA69DE"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2BC10B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DE TRANSACCIÓN  SIN JUICIO HASTA USD 100.000</w:t>
            </w:r>
          </w:p>
        </w:tc>
      </w:tr>
      <w:tr w:rsidR="00FE5742" w:rsidRPr="00FE5742" w14:paraId="1C6D9117"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D1C296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72 HORAS DE OCURRENCIA</w:t>
            </w:r>
          </w:p>
        </w:tc>
      </w:tr>
      <w:tr w:rsidR="00FE5742" w:rsidRPr="00FE5742" w14:paraId="3CBE2E7B"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263E11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CUT THROUGH ENDORSEMENT EN CASO DE QUE LA PROPUESTA SEA FACULTATIVA</w:t>
            </w:r>
          </w:p>
        </w:tc>
      </w:tr>
      <w:tr w:rsidR="00FE5742" w:rsidRPr="00FE5742" w14:paraId="0309484A"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709EE5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BASE OCURRENCE MADE</w:t>
            </w:r>
          </w:p>
        </w:tc>
      </w:tr>
      <w:tr w:rsidR="00FE5742" w:rsidRPr="00FE5742" w14:paraId="7046386B"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626F9B4"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CLAUSULA DE CONTROL DE BIENES DE TERCEROS BAJO CONTROL Y/O CUSTODIA DEL ASEGURADO </w:t>
            </w:r>
          </w:p>
        </w:tc>
      </w:tr>
      <w:tr w:rsidR="00FE5742" w:rsidRPr="00FE5742" w14:paraId="0AC503B8" w14:textId="77777777" w:rsidTr="00FE5742">
        <w:trPr>
          <w:trHeight w:val="64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0EF636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ADHESIONES Y SUPRESIONES EXTENDIÉNDOSE A MODIFICACIONES EN LA REESTRUCTURACIÓN, INCLUSIÓN Y/O MODIFICACIÓN DE AMPAROS Y COBERTURAS SIN QUE ESTO REPRESENTE UNA AGRAVACIÓN DE RIESGO, NI VARIACIÓN DEL MISMO</w:t>
            </w:r>
          </w:p>
        </w:tc>
      </w:tr>
      <w:tr w:rsidR="00FE5742" w:rsidRPr="00FE5742" w14:paraId="1824830B"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32C5E2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PERÍODO DE GRACIA 30 DÍAS PARA EL PAGO DE PRIMAS, SIN PÉRDIDA DE AMPAROS NI COBERTURA</w:t>
            </w:r>
          </w:p>
        </w:tc>
      </w:tr>
      <w:tr w:rsidR="00FE5742" w:rsidRPr="00FE5742" w14:paraId="647906F3" w14:textId="77777777" w:rsidTr="00FE5742">
        <w:trPr>
          <w:trHeight w:val="435"/>
        </w:trPr>
        <w:tc>
          <w:tcPr>
            <w:tcW w:w="9644" w:type="dxa"/>
            <w:gridSpan w:val="4"/>
            <w:tcBorders>
              <w:top w:val="nil"/>
              <w:left w:val="nil"/>
              <w:bottom w:val="nil"/>
              <w:right w:val="nil"/>
            </w:tcBorders>
            <w:shd w:val="clear" w:color="auto" w:fill="auto"/>
            <w:noWrap/>
            <w:vAlign w:val="bottom"/>
            <w:hideMark/>
          </w:tcPr>
          <w:p w14:paraId="4BC3E90E" w14:textId="77777777" w:rsidR="00FE5742" w:rsidRPr="00FE5742" w:rsidRDefault="00FE5742" w:rsidP="00FE5742">
            <w:pPr>
              <w:rPr>
                <w:rFonts w:ascii="Arial" w:hAnsi="Arial" w:cs="Arial"/>
                <w:sz w:val="20"/>
                <w:szCs w:val="20"/>
                <w:lang w:val="es-BO" w:eastAsia="es-BO"/>
              </w:rPr>
            </w:pPr>
            <w:r w:rsidRPr="00FE5742">
              <w:rPr>
                <w:rFonts w:ascii="Arial" w:hAnsi="Arial" w:cs="Arial"/>
                <w:noProof/>
                <w:sz w:val="20"/>
                <w:szCs w:val="20"/>
                <w:lang w:val="es-BO" w:eastAsia="es-BO"/>
              </w:rPr>
              <mc:AlternateContent>
                <mc:Choice Requires="wps">
                  <w:drawing>
                    <wp:anchor distT="0" distB="0" distL="114300" distR="114300" simplePos="0" relativeHeight="251665408" behindDoc="0" locked="0" layoutInCell="1" allowOverlap="1" wp14:anchorId="33BE0511" wp14:editId="1BD519F2">
                      <wp:simplePos x="0" y="0"/>
                      <wp:positionH relativeFrom="column">
                        <wp:posOffset>5276850</wp:posOffset>
                      </wp:positionH>
                      <wp:positionV relativeFrom="paragraph">
                        <wp:posOffset>0</wp:posOffset>
                      </wp:positionV>
                      <wp:extent cx="19050" cy="9525"/>
                      <wp:effectExtent l="0" t="0" r="19050" b="28575"/>
                      <wp:wrapNone/>
                      <wp:docPr id="9" name="Cerrar llav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prstGeom prst="rightBrace">
                                <a:avLst>
                                  <a:gd name="adj1" fmla="val -21474836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A6DC6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Cerrar llave 3" o:spid="_x0000_s1026" type="#_x0000_t88" style="position:absolute;margin-left:415.5pt;margin-top:0;width:1.5pt;height:.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kCHNAIAAJcEAAAOAAAAZHJzL2Uyb0RvYy54bWysVE2P2jAQvVfqf7B8h3wQWIgIq5ZAL9sW&#10;adsfYGyHuHXsyDaEVdX/vmOTIOheqqo+mLE9eTPv+Znl47mR6MSNFVoVOBnHGHFFNRPqUODv37aj&#10;OUbWEcWI1IoX+IVb/Lh6/27ZtTlPda0l4wYBiLJ51xa4dq7No8jSmjfEjnXLFRxW2jTEwdIcImZI&#10;B+iNjNI4nkWdNqw1mnJrYbe8HOJVwK8qTt3XqrLcIVlg6M2F2YR57+dotST5wZC2FrRvg/xDFw0R&#10;CopeoUriCDoa8QaqEdRoqys3prqJdFUJygMHYJPEf7B5rknLAxcQx7ZXmez/g6VfTjuDBCvwAiNF&#10;GriiNTeGGCQlOXE08Qp1rc0h8bndGc/Rtk+a/rRwEN2d+IWFHLTvPmsGSOTodFDlXJnGfwl80TmI&#10;/3IVn58dopdNOuxGJB8+aY11n7hukA8KbMShdh8NoV4XkpPTk3VBd9Z3T9iPBKOqkXCNJyLRKE2y&#10;h2w+mWXz/rJvMtPbzGkMw+dA9R4XoqG+L6L0VkgZLCMV6kCzaToNfVgtBfOHPs2aw34tDYLywDKM&#10;HvYuzeijYgGs5oRt+tgRIS8xFJfK44FCPUuvVXDVr0W82Mw382yUpbPNKIvLcvRhu85Gs23yMC0n&#10;5XpdJr99a0mW14Ixrnx3g8OT7O8c1L+1izevHr9jcUd2G8ZbstF9G0Fi4DL8BnbBS94+F7/tNXvZ&#10;mcFj4P6Q3L9U/7xu1xDf/p+sXgEAAP//AwBQSwMEFAAGAAgAAAAhAASDpvXdAAAABgEAAA8AAABk&#10;cnMvZG93bnJldi54bWxMj0FLw0AQhe9C/8MyBW92U2s1xmxKETyISDEWz5vsmKTNzobston59U5P&#10;ehlmeI8330s3o23FGXvfOFKwXEQgkEpnGqoU7D9fbmIQPmgyunWECn7QwyabXaU6MW6gDzznoRIc&#10;Qj7RCuoQukRKX9ZotV+4Dom1b9dbHfjsK2l6PXC4beVtFN1LqxviD7Xu8LnG8pifrILtrhge3P6w&#10;y9+m1+59PdHj10RKXc/H7ROIgGP4M8MFn9EhY6bCnch40SqIV0vuEhTwZDle3fFSsG8NMkvlf/zs&#10;FwAA//8DAFBLAQItABQABgAIAAAAIQC2gziS/gAAAOEBAAATAAAAAAAAAAAAAAAAAAAAAABbQ29u&#10;dGVudF9UeXBlc10ueG1sUEsBAi0AFAAGAAgAAAAhADj9If/WAAAAlAEAAAsAAAAAAAAAAAAAAAAA&#10;LwEAAF9yZWxzLy5yZWxzUEsBAi0AFAAGAAgAAAAhAAFyQIc0AgAAlwQAAA4AAAAAAAAAAAAAAAAA&#10;LgIAAGRycy9lMm9Eb2MueG1sUEsBAi0AFAAGAAgAAAAhAASDpvXdAAAABgEAAA8AAAAAAAAAAAAA&#10;AAAAjgQAAGRycy9kb3ducmV2LnhtbFBLBQYAAAAABAAEAPMAAACYBQAAAAA=&#10;" adj="-2147483648"/>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9494"/>
            </w:tblGrid>
            <w:tr w:rsidR="00FE5742" w:rsidRPr="00FE5742" w14:paraId="1D41BDB4" w14:textId="77777777" w:rsidTr="00FE5742">
              <w:trPr>
                <w:trHeight w:val="435"/>
                <w:tblCellSpacing w:w="0" w:type="dxa"/>
              </w:trPr>
              <w:tc>
                <w:tcPr>
                  <w:tcW w:w="13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0906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AMPLIACIÓN DE VIGENCIA A PRORRATA TEMPORIS HASTA 90 DÍAS, BAJO LOS MISMOS TÉRMINOS, CONDICIONES Y TASAS DE LA SUSCRIPCIÓN ORIGINAL</w:t>
                  </w:r>
                </w:p>
              </w:tc>
            </w:tr>
          </w:tbl>
          <w:p w14:paraId="7E1771E3" w14:textId="77777777" w:rsidR="00FE5742" w:rsidRPr="00FE5742" w:rsidRDefault="00FE5742" w:rsidP="00FE5742">
            <w:pPr>
              <w:rPr>
                <w:rFonts w:ascii="Arial" w:hAnsi="Arial" w:cs="Arial"/>
                <w:sz w:val="20"/>
                <w:szCs w:val="20"/>
                <w:lang w:val="es-BO" w:eastAsia="es-BO"/>
              </w:rPr>
            </w:pPr>
          </w:p>
        </w:tc>
      </w:tr>
      <w:tr w:rsidR="00FE5742" w:rsidRPr="00FE5742" w14:paraId="072E84C6"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20C914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RESCISIÓN DEL CONTRATO A PRORRATA</w:t>
            </w:r>
          </w:p>
        </w:tc>
      </w:tr>
      <w:tr w:rsidR="00FE5742" w:rsidRPr="00FE5742" w14:paraId="3C4F3A8A"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EA85EF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CONCILIACIÓN Y ARBITRAJE </w:t>
            </w:r>
          </w:p>
        </w:tc>
      </w:tr>
      <w:tr w:rsidR="00FE5742" w:rsidRPr="00FE5742" w14:paraId="0B405BDC" w14:textId="77777777" w:rsidTr="00FE5742">
        <w:trPr>
          <w:trHeight w:val="205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68584B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COMISIÓN DE BENEFICIOS:</w:t>
            </w:r>
            <w:r w:rsidRPr="00FE5742">
              <w:rPr>
                <w:rFonts w:ascii="Tahoma" w:hAnsi="Tahoma" w:cs="Tahoma"/>
                <w:sz w:val="18"/>
                <w:szCs w:val="18"/>
                <w:lang w:val="es-BO" w:eastAsia="es-BO"/>
              </w:rPr>
              <w:br/>
              <w:t xml:space="preserve">Primas  Netas pagadas (descontando impuestos) menos </w:t>
            </w:r>
            <w:r w:rsidRPr="00FE5742">
              <w:rPr>
                <w:rFonts w:ascii="Tahoma" w:hAnsi="Tahoma" w:cs="Tahoma"/>
                <w:sz w:val="18"/>
                <w:szCs w:val="18"/>
                <w:lang w:val="es-BO" w:eastAsia="es-BO"/>
              </w:rPr>
              <w:br/>
              <w:t>- 30% por concepto de gastos administrativos</w:t>
            </w:r>
            <w:r w:rsidRPr="00FE5742">
              <w:rPr>
                <w:rFonts w:ascii="Tahoma" w:hAnsi="Tahoma" w:cs="Tahoma"/>
                <w:sz w:val="18"/>
                <w:szCs w:val="18"/>
                <w:lang w:val="es-BO" w:eastAsia="es-BO"/>
              </w:rPr>
              <w:br/>
              <w:t>- Los siniestros pagados durante la vigencia del seguro</w:t>
            </w:r>
            <w:r w:rsidRPr="00FE5742">
              <w:rPr>
                <w:rFonts w:ascii="Tahoma" w:hAnsi="Tahoma" w:cs="Tahoma"/>
                <w:sz w:val="18"/>
                <w:szCs w:val="18"/>
                <w:lang w:val="es-BO" w:eastAsia="es-BO"/>
              </w:rPr>
              <w:br/>
              <w:t>- Las reservas para siniestros pendientes de pago</w:t>
            </w:r>
            <w:r w:rsidRPr="00FE5742">
              <w:rPr>
                <w:rFonts w:ascii="Tahoma" w:hAnsi="Tahoma" w:cs="Tahoma"/>
                <w:sz w:val="18"/>
                <w:szCs w:val="18"/>
                <w:lang w:val="es-BO" w:eastAsia="es-BO"/>
              </w:rPr>
              <w:br/>
              <w:t>En caso de que el resultado sea positivo, la compañía devolverá el 10% (diez por ciento) del resultado final.</w:t>
            </w:r>
            <w:r w:rsidRPr="00FE5742">
              <w:rPr>
                <w:rFonts w:ascii="Tahoma" w:hAnsi="Tahoma" w:cs="Tahoma"/>
                <w:sz w:val="18"/>
                <w:szCs w:val="18"/>
                <w:lang w:val="es-BO" w:eastAsia="es-BO"/>
              </w:rPr>
              <w:br/>
              <w:t xml:space="preserve">En caso de que el resultado sea negativo, no habrá obligación económica por parte de la compañía aseguradora.    </w:t>
            </w:r>
          </w:p>
        </w:tc>
      </w:tr>
      <w:tr w:rsidR="00FE5742" w:rsidRPr="00FE5742" w14:paraId="02A5CBE2" w14:textId="77777777" w:rsidTr="00FE5742">
        <w:trPr>
          <w:trHeight w:val="51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3F10CD6E"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VIGENCIA:</w:t>
            </w:r>
          </w:p>
        </w:tc>
      </w:tr>
      <w:tr w:rsidR="00FE5742" w:rsidRPr="00FE5742" w14:paraId="7B514CB2" w14:textId="77777777" w:rsidTr="00FE5742">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2EA2319" w14:textId="62F9096D"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DOS AÑOS</w:t>
            </w:r>
            <w:r w:rsidR="00F37971">
              <w:rPr>
                <w:rFonts w:ascii="Tahoma" w:hAnsi="Tahoma" w:cs="Tahoma"/>
                <w:sz w:val="18"/>
                <w:szCs w:val="18"/>
                <w:lang w:val="es-BO" w:eastAsia="es-BO"/>
              </w:rPr>
              <w:t xml:space="preserve"> CON PAGO ANUAL</w:t>
            </w:r>
          </w:p>
        </w:tc>
      </w:tr>
      <w:tr w:rsidR="00FE5742" w:rsidRPr="00FE5742" w14:paraId="67EDBFF2"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000000" w:fill="244062"/>
            <w:vAlign w:val="center"/>
            <w:hideMark/>
          </w:tcPr>
          <w:p w14:paraId="78F847F7"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PRIMA TOTAL:</w:t>
            </w:r>
          </w:p>
        </w:tc>
      </w:tr>
      <w:tr w:rsidR="00FE5742" w:rsidRPr="00FE5742" w14:paraId="69A39F43"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6E9927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CONTADO POR GESTION</w:t>
            </w:r>
          </w:p>
        </w:tc>
      </w:tr>
    </w:tbl>
    <w:p w14:paraId="4521BF9B"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AC07739" w14:textId="77777777" w:rsidR="00FE5742" w:rsidRPr="00FE5742" w:rsidRDefault="00FE5742" w:rsidP="00FE5742">
      <w:pPr>
        <w:tabs>
          <w:tab w:val="left" w:pos="360"/>
          <w:tab w:val="left" w:pos="1080"/>
        </w:tabs>
        <w:jc w:val="both"/>
        <w:rPr>
          <w:rFonts w:cs="Arial"/>
          <w:b/>
          <w:i/>
          <w:color w:val="004990"/>
          <w:sz w:val="18"/>
          <w:szCs w:val="18"/>
          <w:lang w:val="es-BO" w:eastAsia="en-US"/>
        </w:rPr>
      </w:pPr>
      <w:r w:rsidRPr="00FE5742">
        <w:rPr>
          <w:rFonts w:cs="Arial"/>
          <w:b/>
          <w:i/>
          <w:color w:val="004990"/>
          <w:sz w:val="18"/>
          <w:szCs w:val="18"/>
          <w:lang w:val="es-BO" w:eastAsia="en-US"/>
        </w:rPr>
        <w:tab/>
      </w:r>
    </w:p>
    <w:p w14:paraId="04AA9E5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2089919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8A38F8B"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5C6B618"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3446E18"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3404B1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48E5A74"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430C01F"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D47570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4E190D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C7F3D6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863B7CB"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48EA7A2"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FC1D73B"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A6AC32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CCCBAE2"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52A272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D2DB03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CCE9AFB"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E5742" w:rsidRPr="00FE5742" w14:paraId="12232AFB" w14:textId="77777777" w:rsidTr="00FE5742">
        <w:trPr>
          <w:trHeight w:val="617"/>
        </w:trPr>
        <w:tc>
          <w:tcPr>
            <w:tcW w:w="2410" w:type="dxa"/>
            <w:shd w:val="clear" w:color="auto" w:fill="004990"/>
            <w:vAlign w:val="center"/>
          </w:tcPr>
          <w:p w14:paraId="6D1C570A" w14:textId="77777777" w:rsidR="00FE5742" w:rsidRPr="00FE5742" w:rsidRDefault="00FE5742" w:rsidP="00FE5742">
            <w:pPr>
              <w:jc w:val="center"/>
              <w:rPr>
                <w:rFonts w:ascii="Tahoma" w:hAnsi="Tahoma" w:cs="Tahoma"/>
                <w:b/>
                <w:color w:val="FFFFFF"/>
                <w:sz w:val="28"/>
                <w:szCs w:val="28"/>
                <w:lang w:val="pt-BR"/>
              </w:rPr>
            </w:pPr>
            <w:r w:rsidRPr="00FE5742">
              <w:rPr>
                <w:rFonts w:ascii="Tahoma" w:hAnsi="Tahoma" w:cs="Tahoma"/>
                <w:b/>
                <w:color w:val="FFFFFF"/>
                <w:sz w:val="28"/>
                <w:szCs w:val="28"/>
                <w:lang w:val="pt-BR"/>
              </w:rPr>
              <w:lastRenderedPageBreak/>
              <w:t>ANEXO No. 7</w:t>
            </w:r>
          </w:p>
        </w:tc>
        <w:tc>
          <w:tcPr>
            <w:tcW w:w="7365" w:type="dxa"/>
            <w:vAlign w:val="center"/>
          </w:tcPr>
          <w:p w14:paraId="7343FBE3" w14:textId="77777777" w:rsidR="00FE5742" w:rsidRPr="00FE5742" w:rsidRDefault="00FE5742" w:rsidP="00FE5742">
            <w:pPr>
              <w:ind w:left="567"/>
              <w:jc w:val="center"/>
              <w:rPr>
                <w:rFonts w:ascii="Tahoma" w:hAnsi="Tahoma" w:cs="Tahoma"/>
                <w:b/>
                <w:color w:val="004990"/>
                <w:sz w:val="22"/>
                <w:szCs w:val="22"/>
                <w:lang w:val="pt-BR"/>
              </w:rPr>
            </w:pPr>
            <w:r w:rsidRPr="00FE5742">
              <w:rPr>
                <w:rFonts w:ascii="Tahoma" w:hAnsi="Tahoma" w:cs="Tahoma"/>
                <w:b/>
                <w:color w:val="004990"/>
                <w:sz w:val="22"/>
                <w:szCs w:val="22"/>
                <w:lang w:val="es-ES_tradnl"/>
              </w:rPr>
              <w:t>POLIZA DE ACCIDENTES PERSONALES</w:t>
            </w:r>
          </w:p>
        </w:tc>
      </w:tr>
    </w:tbl>
    <w:p w14:paraId="6A3487DE"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W w:w="9647" w:type="dxa"/>
        <w:tblInd w:w="65" w:type="dxa"/>
        <w:tblCellMar>
          <w:left w:w="70" w:type="dxa"/>
          <w:right w:w="70" w:type="dxa"/>
        </w:tblCellMar>
        <w:tblLook w:val="04A0" w:firstRow="1" w:lastRow="0" w:firstColumn="1" w:lastColumn="0" w:noHBand="0" w:noVBand="1"/>
      </w:tblPr>
      <w:tblGrid>
        <w:gridCol w:w="4942"/>
        <w:gridCol w:w="308"/>
        <w:gridCol w:w="294"/>
        <w:gridCol w:w="863"/>
        <w:gridCol w:w="818"/>
        <w:gridCol w:w="761"/>
        <w:gridCol w:w="422"/>
        <w:gridCol w:w="1243"/>
      </w:tblGrid>
      <w:tr w:rsidR="00FE5742" w:rsidRPr="00FE5742" w14:paraId="3ADDE84F" w14:textId="77777777" w:rsidTr="00FE5742">
        <w:trPr>
          <w:trHeight w:val="465"/>
        </w:trPr>
        <w:tc>
          <w:tcPr>
            <w:tcW w:w="9647" w:type="dxa"/>
            <w:gridSpan w:val="8"/>
            <w:tcBorders>
              <w:top w:val="single" w:sz="4" w:space="0" w:color="auto"/>
              <w:left w:val="single" w:sz="4" w:space="0" w:color="auto"/>
              <w:bottom w:val="single" w:sz="4" w:space="0" w:color="auto"/>
              <w:right w:val="single" w:sz="4" w:space="0" w:color="000000"/>
            </w:tcBorders>
            <w:shd w:val="clear" w:color="000000" w:fill="244062"/>
            <w:vAlign w:val="center"/>
            <w:hideMark/>
          </w:tcPr>
          <w:p w14:paraId="7C4D41B0" w14:textId="77777777" w:rsidR="00FE5742" w:rsidRPr="00FE5742" w:rsidRDefault="00FE5742" w:rsidP="00FE5742">
            <w:pPr>
              <w:jc w:val="center"/>
              <w:rPr>
                <w:rFonts w:ascii="Tahoma" w:hAnsi="Tahoma" w:cs="Tahoma"/>
                <w:b/>
                <w:bCs/>
                <w:color w:val="FFFFFF"/>
                <w:sz w:val="22"/>
                <w:szCs w:val="22"/>
                <w:lang w:val="es-BO" w:eastAsia="es-BO"/>
              </w:rPr>
            </w:pPr>
            <w:r w:rsidRPr="00FE5742">
              <w:rPr>
                <w:rFonts w:ascii="Tahoma" w:hAnsi="Tahoma" w:cs="Tahoma"/>
                <w:b/>
                <w:bCs/>
                <w:color w:val="FFFFFF"/>
                <w:sz w:val="22"/>
                <w:szCs w:val="22"/>
                <w:lang w:val="es-BO" w:eastAsia="es-BO"/>
              </w:rPr>
              <w:t>ACCIDENTES PERSONALES</w:t>
            </w:r>
          </w:p>
        </w:tc>
      </w:tr>
      <w:tr w:rsidR="00FE5742" w:rsidRPr="00FE5742" w14:paraId="7CD1EEB5" w14:textId="77777777" w:rsidTr="00FE5742">
        <w:trPr>
          <w:trHeight w:val="270"/>
        </w:trPr>
        <w:tc>
          <w:tcPr>
            <w:tcW w:w="3536" w:type="dxa"/>
            <w:tcBorders>
              <w:top w:val="nil"/>
              <w:left w:val="single" w:sz="4" w:space="0" w:color="auto"/>
              <w:bottom w:val="nil"/>
              <w:right w:val="nil"/>
            </w:tcBorders>
            <w:shd w:val="clear" w:color="auto" w:fill="auto"/>
            <w:vAlign w:val="center"/>
            <w:hideMark/>
          </w:tcPr>
          <w:p w14:paraId="6E2603C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w:t>
            </w:r>
          </w:p>
        </w:tc>
        <w:tc>
          <w:tcPr>
            <w:tcW w:w="0" w:type="auto"/>
            <w:tcBorders>
              <w:top w:val="nil"/>
              <w:left w:val="nil"/>
              <w:bottom w:val="nil"/>
              <w:right w:val="nil"/>
            </w:tcBorders>
            <w:shd w:val="clear" w:color="auto" w:fill="auto"/>
            <w:vAlign w:val="center"/>
            <w:hideMark/>
          </w:tcPr>
          <w:p w14:paraId="436BC468" w14:textId="77777777" w:rsidR="00FE5742" w:rsidRPr="00FE5742" w:rsidRDefault="00FE5742" w:rsidP="00FE5742">
            <w:pPr>
              <w:rPr>
                <w:rFonts w:ascii="Tahoma" w:hAnsi="Tahoma" w:cs="Tahoma"/>
                <w:sz w:val="18"/>
                <w:szCs w:val="18"/>
                <w:lang w:val="es-BO" w:eastAsia="es-BO"/>
              </w:rPr>
            </w:pPr>
          </w:p>
        </w:tc>
        <w:tc>
          <w:tcPr>
            <w:tcW w:w="0" w:type="auto"/>
            <w:tcBorders>
              <w:top w:val="nil"/>
              <w:left w:val="nil"/>
              <w:bottom w:val="nil"/>
              <w:right w:val="nil"/>
            </w:tcBorders>
            <w:shd w:val="clear" w:color="auto" w:fill="auto"/>
            <w:vAlign w:val="center"/>
            <w:hideMark/>
          </w:tcPr>
          <w:p w14:paraId="185A9ED4" w14:textId="77777777" w:rsidR="00FE5742" w:rsidRPr="00FE5742" w:rsidRDefault="00FE5742" w:rsidP="00FE5742">
            <w:pPr>
              <w:rPr>
                <w:rFonts w:ascii="Tahoma" w:hAnsi="Tahoma" w:cs="Tahoma"/>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678BE4B5"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54782F2F" w14:textId="77777777" w:rsidTr="00FE5742">
        <w:trPr>
          <w:trHeight w:val="615"/>
        </w:trPr>
        <w:tc>
          <w:tcPr>
            <w:tcW w:w="3536" w:type="dxa"/>
            <w:tcBorders>
              <w:top w:val="single" w:sz="4" w:space="0" w:color="auto"/>
              <w:left w:val="single" w:sz="4" w:space="0" w:color="auto"/>
              <w:bottom w:val="single" w:sz="4" w:space="0" w:color="auto"/>
              <w:right w:val="single" w:sz="4" w:space="0" w:color="auto"/>
            </w:tcBorders>
            <w:shd w:val="clear" w:color="000000" w:fill="244062"/>
            <w:vAlign w:val="center"/>
            <w:hideMark/>
          </w:tcPr>
          <w:p w14:paraId="1CBF98B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ASEGURADO</w:t>
            </w:r>
          </w:p>
        </w:tc>
        <w:tc>
          <w:tcPr>
            <w:tcW w:w="0" w:type="auto"/>
            <w:tcBorders>
              <w:top w:val="nil"/>
              <w:left w:val="nil"/>
              <w:bottom w:val="nil"/>
              <w:right w:val="nil"/>
            </w:tcBorders>
            <w:shd w:val="clear" w:color="auto" w:fill="auto"/>
            <w:vAlign w:val="center"/>
            <w:hideMark/>
          </w:tcPr>
          <w:p w14:paraId="7D5304E3"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74EF7930" w14:textId="77777777" w:rsidR="00FE5742" w:rsidRPr="00FE5742" w:rsidRDefault="00FE5742" w:rsidP="00FE5742">
            <w:pPr>
              <w:rPr>
                <w:rFonts w:ascii="Tahoma" w:hAnsi="Tahoma" w:cs="Tahoma"/>
                <w:b/>
                <w:bCs/>
                <w:sz w:val="18"/>
                <w:szCs w:val="18"/>
                <w:lang w:val="es-BO" w:eastAsia="es-BO"/>
              </w:rPr>
            </w:pPr>
          </w:p>
        </w:tc>
        <w:tc>
          <w:tcPr>
            <w:tcW w:w="5512" w:type="dxa"/>
            <w:gridSpan w:val="5"/>
            <w:tcBorders>
              <w:top w:val="nil"/>
              <w:left w:val="nil"/>
              <w:bottom w:val="nil"/>
              <w:right w:val="single" w:sz="4" w:space="0" w:color="000000"/>
            </w:tcBorders>
            <w:shd w:val="clear" w:color="auto" w:fill="auto"/>
            <w:vAlign w:val="center"/>
            <w:hideMark/>
          </w:tcPr>
          <w:p w14:paraId="2209290A"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EMPRESA NACIONAL DE TELECOMUNICACIONES “ENTEL S.A.” Y SUBSIDIARIA DATACOM S.R.L. Y SUBSIDIARIA ENTEL DINÁMICA S.R.L.</w:t>
            </w:r>
          </w:p>
        </w:tc>
      </w:tr>
      <w:tr w:rsidR="00FE5742" w:rsidRPr="00FE5742" w14:paraId="5C4F562F" w14:textId="77777777" w:rsidTr="00FE5742">
        <w:trPr>
          <w:trHeight w:val="150"/>
        </w:trPr>
        <w:tc>
          <w:tcPr>
            <w:tcW w:w="3536" w:type="dxa"/>
            <w:tcBorders>
              <w:top w:val="nil"/>
              <w:left w:val="single" w:sz="4" w:space="0" w:color="auto"/>
              <w:bottom w:val="nil"/>
              <w:right w:val="nil"/>
            </w:tcBorders>
            <w:shd w:val="clear" w:color="auto" w:fill="auto"/>
            <w:vAlign w:val="center"/>
            <w:hideMark/>
          </w:tcPr>
          <w:p w14:paraId="21B71403"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07878D30"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76401299" w14:textId="77777777" w:rsidR="00FE5742" w:rsidRPr="00FE5742" w:rsidRDefault="00FE5742" w:rsidP="00FE5742">
            <w:pPr>
              <w:rPr>
                <w:rFonts w:ascii="Tahoma" w:hAnsi="Tahoma" w:cs="Tahoma"/>
                <w:b/>
                <w:bCs/>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13165F36"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47951B32" w14:textId="77777777" w:rsidTr="00FE5742">
        <w:trPr>
          <w:trHeight w:val="330"/>
        </w:trPr>
        <w:tc>
          <w:tcPr>
            <w:tcW w:w="3536" w:type="dxa"/>
            <w:tcBorders>
              <w:top w:val="single" w:sz="4" w:space="0" w:color="auto"/>
              <w:left w:val="single" w:sz="4" w:space="0" w:color="auto"/>
              <w:bottom w:val="single" w:sz="4" w:space="0" w:color="auto"/>
              <w:right w:val="single" w:sz="4" w:space="0" w:color="auto"/>
            </w:tcBorders>
            <w:shd w:val="clear" w:color="000000" w:fill="244062"/>
            <w:vAlign w:val="center"/>
            <w:hideMark/>
          </w:tcPr>
          <w:p w14:paraId="6AAA326C"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RIESGO</w:t>
            </w:r>
          </w:p>
        </w:tc>
        <w:tc>
          <w:tcPr>
            <w:tcW w:w="0" w:type="auto"/>
            <w:tcBorders>
              <w:top w:val="nil"/>
              <w:left w:val="nil"/>
              <w:bottom w:val="nil"/>
              <w:right w:val="nil"/>
            </w:tcBorders>
            <w:shd w:val="clear" w:color="auto" w:fill="auto"/>
            <w:vAlign w:val="center"/>
            <w:hideMark/>
          </w:tcPr>
          <w:p w14:paraId="1E5D41E9"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7AB657F7" w14:textId="77777777" w:rsidR="00FE5742" w:rsidRPr="00FE5742" w:rsidRDefault="00FE5742" w:rsidP="00FE5742">
            <w:pPr>
              <w:rPr>
                <w:rFonts w:ascii="Tahoma" w:hAnsi="Tahoma" w:cs="Tahoma"/>
                <w:b/>
                <w:bCs/>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40599425"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ACCIDENTES PERSONALES GRUPO</w:t>
            </w:r>
          </w:p>
        </w:tc>
      </w:tr>
      <w:tr w:rsidR="00FE5742" w:rsidRPr="00FE5742" w14:paraId="589AEA40" w14:textId="77777777" w:rsidTr="00FE5742">
        <w:trPr>
          <w:trHeight w:val="150"/>
        </w:trPr>
        <w:tc>
          <w:tcPr>
            <w:tcW w:w="3536" w:type="dxa"/>
            <w:tcBorders>
              <w:top w:val="nil"/>
              <w:left w:val="single" w:sz="4" w:space="0" w:color="auto"/>
              <w:bottom w:val="nil"/>
              <w:right w:val="nil"/>
            </w:tcBorders>
            <w:shd w:val="clear" w:color="auto" w:fill="auto"/>
            <w:vAlign w:val="center"/>
            <w:hideMark/>
          </w:tcPr>
          <w:p w14:paraId="3E411924"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626E5AF5"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3EA463E3" w14:textId="77777777" w:rsidR="00FE5742" w:rsidRPr="00FE5742" w:rsidRDefault="00FE5742" w:rsidP="00FE5742">
            <w:pPr>
              <w:rPr>
                <w:rFonts w:ascii="Tahoma" w:hAnsi="Tahoma" w:cs="Tahoma"/>
                <w:b/>
                <w:bCs/>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4398D11C"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000B345E" w14:textId="77777777" w:rsidTr="00FE5742">
        <w:trPr>
          <w:trHeight w:val="330"/>
        </w:trPr>
        <w:tc>
          <w:tcPr>
            <w:tcW w:w="3536" w:type="dxa"/>
            <w:tcBorders>
              <w:top w:val="single" w:sz="4" w:space="0" w:color="auto"/>
              <w:left w:val="single" w:sz="4" w:space="0" w:color="auto"/>
              <w:bottom w:val="single" w:sz="4" w:space="0" w:color="auto"/>
              <w:right w:val="single" w:sz="4" w:space="0" w:color="auto"/>
            </w:tcBorders>
            <w:shd w:val="clear" w:color="000000" w:fill="244062"/>
            <w:vAlign w:val="center"/>
            <w:hideMark/>
          </w:tcPr>
          <w:p w14:paraId="4A19733D"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DIRECCIÓN LEGAL</w:t>
            </w:r>
          </w:p>
        </w:tc>
        <w:tc>
          <w:tcPr>
            <w:tcW w:w="0" w:type="auto"/>
            <w:tcBorders>
              <w:top w:val="nil"/>
              <w:left w:val="nil"/>
              <w:bottom w:val="nil"/>
              <w:right w:val="nil"/>
            </w:tcBorders>
            <w:shd w:val="clear" w:color="auto" w:fill="auto"/>
            <w:vAlign w:val="center"/>
            <w:hideMark/>
          </w:tcPr>
          <w:p w14:paraId="4D66CAC5"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7B7DB8B6" w14:textId="77777777" w:rsidR="00FE5742" w:rsidRPr="00FE5742" w:rsidRDefault="00FE5742" w:rsidP="00FE5742">
            <w:pPr>
              <w:rPr>
                <w:rFonts w:ascii="Tahoma" w:hAnsi="Tahoma" w:cs="Tahoma"/>
                <w:b/>
                <w:bCs/>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21241375"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CALLE FEDERICO ZUAZO N. 1771</w:t>
            </w:r>
          </w:p>
        </w:tc>
      </w:tr>
      <w:tr w:rsidR="00FE5742" w:rsidRPr="00FE5742" w14:paraId="19B195C6" w14:textId="77777777" w:rsidTr="00FE5742">
        <w:trPr>
          <w:trHeight w:val="150"/>
        </w:trPr>
        <w:tc>
          <w:tcPr>
            <w:tcW w:w="3536" w:type="dxa"/>
            <w:tcBorders>
              <w:top w:val="nil"/>
              <w:left w:val="single" w:sz="4" w:space="0" w:color="auto"/>
              <w:bottom w:val="nil"/>
              <w:right w:val="nil"/>
            </w:tcBorders>
            <w:shd w:val="clear" w:color="auto" w:fill="auto"/>
            <w:vAlign w:val="center"/>
            <w:hideMark/>
          </w:tcPr>
          <w:p w14:paraId="48E4AADA"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077B4996"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1FC2BF2F" w14:textId="77777777" w:rsidR="00FE5742" w:rsidRPr="00FE5742" w:rsidRDefault="00FE5742" w:rsidP="00FE5742">
            <w:pPr>
              <w:rPr>
                <w:rFonts w:ascii="Tahoma" w:hAnsi="Tahoma" w:cs="Tahoma"/>
                <w:b/>
                <w:bCs/>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0D2D30B0"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091E7E38" w14:textId="77777777" w:rsidTr="00FE5742">
        <w:trPr>
          <w:trHeight w:val="330"/>
        </w:trPr>
        <w:tc>
          <w:tcPr>
            <w:tcW w:w="3536" w:type="dxa"/>
            <w:tcBorders>
              <w:top w:val="single" w:sz="4" w:space="0" w:color="auto"/>
              <w:left w:val="single" w:sz="4" w:space="0" w:color="auto"/>
              <w:bottom w:val="single" w:sz="4" w:space="0" w:color="auto"/>
              <w:right w:val="single" w:sz="4" w:space="0" w:color="auto"/>
            </w:tcBorders>
            <w:shd w:val="clear" w:color="000000" w:fill="244062"/>
            <w:vAlign w:val="center"/>
            <w:hideMark/>
          </w:tcPr>
          <w:p w14:paraId="4CCB8B7F"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ÁMBITO DE LA COBERTURA</w:t>
            </w:r>
          </w:p>
        </w:tc>
        <w:tc>
          <w:tcPr>
            <w:tcW w:w="0" w:type="auto"/>
            <w:tcBorders>
              <w:top w:val="nil"/>
              <w:left w:val="nil"/>
              <w:bottom w:val="nil"/>
              <w:right w:val="nil"/>
            </w:tcBorders>
            <w:shd w:val="clear" w:color="auto" w:fill="auto"/>
            <w:vAlign w:val="center"/>
            <w:hideMark/>
          </w:tcPr>
          <w:p w14:paraId="37B35450"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75B65E58" w14:textId="77777777" w:rsidR="00FE5742" w:rsidRPr="00FE5742" w:rsidRDefault="00FE5742" w:rsidP="00FE5742">
            <w:pPr>
              <w:rPr>
                <w:rFonts w:ascii="Tahoma" w:hAnsi="Tahoma" w:cs="Tahoma"/>
                <w:b/>
                <w:bCs/>
                <w:sz w:val="18"/>
                <w:szCs w:val="18"/>
                <w:lang w:val="es-BO" w:eastAsia="es-BO"/>
              </w:rPr>
            </w:pPr>
          </w:p>
        </w:tc>
        <w:tc>
          <w:tcPr>
            <w:tcW w:w="5512" w:type="dxa"/>
            <w:gridSpan w:val="5"/>
            <w:tcBorders>
              <w:top w:val="nil"/>
              <w:left w:val="nil"/>
              <w:bottom w:val="nil"/>
              <w:right w:val="single" w:sz="4" w:space="0" w:color="000000"/>
            </w:tcBorders>
            <w:shd w:val="clear" w:color="auto" w:fill="auto"/>
            <w:vAlign w:val="center"/>
            <w:hideMark/>
          </w:tcPr>
          <w:p w14:paraId="704E5BA3"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LAS 24 HORAS DEL DÍA, 365 DÍAS DEL AÑO,  A NIVEL NACIONAL E INTERNACIONAL</w:t>
            </w:r>
          </w:p>
        </w:tc>
      </w:tr>
      <w:tr w:rsidR="00FE5742" w:rsidRPr="00FE5742" w14:paraId="1A71A8F9" w14:textId="77777777" w:rsidTr="00FE5742">
        <w:trPr>
          <w:trHeight w:val="150"/>
        </w:trPr>
        <w:tc>
          <w:tcPr>
            <w:tcW w:w="3536" w:type="dxa"/>
            <w:tcBorders>
              <w:top w:val="nil"/>
              <w:left w:val="single" w:sz="4" w:space="0" w:color="auto"/>
              <w:bottom w:val="nil"/>
              <w:right w:val="nil"/>
            </w:tcBorders>
            <w:shd w:val="clear" w:color="auto" w:fill="auto"/>
            <w:vAlign w:val="center"/>
            <w:hideMark/>
          </w:tcPr>
          <w:p w14:paraId="71DCE383"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42110922"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2983099" w14:textId="77777777" w:rsidR="00FE5742" w:rsidRPr="00FE5742" w:rsidRDefault="00FE5742" w:rsidP="00FE5742">
            <w:pPr>
              <w:rPr>
                <w:rFonts w:ascii="Tahoma" w:hAnsi="Tahoma" w:cs="Tahoma"/>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438D2FDA"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4D9721EF" w14:textId="77777777" w:rsidTr="00FE5742">
        <w:trPr>
          <w:trHeight w:val="330"/>
        </w:trPr>
        <w:tc>
          <w:tcPr>
            <w:tcW w:w="3536" w:type="dxa"/>
            <w:tcBorders>
              <w:top w:val="single" w:sz="4" w:space="0" w:color="auto"/>
              <w:left w:val="single" w:sz="4" w:space="0" w:color="auto"/>
              <w:bottom w:val="single" w:sz="4" w:space="0" w:color="auto"/>
              <w:right w:val="single" w:sz="4" w:space="0" w:color="auto"/>
            </w:tcBorders>
            <w:shd w:val="clear" w:color="000000" w:fill="244062"/>
            <w:vAlign w:val="center"/>
            <w:hideMark/>
          </w:tcPr>
          <w:p w14:paraId="156C05B7"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TIPO DE PÓLIZA</w:t>
            </w:r>
          </w:p>
        </w:tc>
        <w:tc>
          <w:tcPr>
            <w:tcW w:w="0" w:type="auto"/>
            <w:tcBorders>
              <w:top w:val="nil"/>
              <w:left w:val="nil"/>
              <w:bottom w:val="nil"/>
              <w:right w:val="nil"/>
            </w:tcBorders>
            <w:shd w:val="clear" w:color="auto" w:fill="auto"/>
            <w:vAlign w:val="center"/>
            <w:hideMark/>
          </w:tcPr>
          <w:p w14:paraId="6C240C3A"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3DF6099A" w14:textId="77777777" w:rsidR="00FE5742" w:rsidRPr="00FE5742" w:rsidRDefault="00FE5742" w:rsidP="00FE5742">
            <w:pPr>
              <w:rPr>
                <w:rFonts w:ascii="Tahoma" w:hAnsi="Tahoma" w:cs="Tahoma"/>
                <w:b/>
                <w:bCs/>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22DB2E97"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NOMINADA</w:t>
            </w:r>
          </w:p>
        </w:tc>
      </w:tr>
      <w:tr w:rsidR="00FE5742" w:rsidRPr="00FE5742" w14:paraId="4E614539" w14:textId="77777777" w:rsidTr="00FE5742">
        <w:trPr>
          <w:trHeight w:val="150"/>
        </w:trPr>
        <w:tc>
          <w:tcPr>
            <w:tcW w:w="3536" w:type="dxa"/>
            <w:tcBorders>
              <w:top w:val="nil"/>
              <w:left w:val="single" w:sz="4" w:space="0" w:color="auto"/>
              <w:bottom w:val="nil"/>
              <w:right w:val="nil"/>
            </w:tcBorders>
            <w:shd w:val="clear" w:color="auto" w:fill="auto"/>
            <w:vAlign w:val="center"/>
            <w:hideMark/>
          </w:tcPr>
          <w:p w14:paraId="39FDA7D0"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531BB62C"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69288721" w14:textId="77777777" w:rsidR="00FE5742" w:rsidRPr="00FE5742" w:rsidRDefault="00FE5742" w:rsidP="00FE5742">
            <w:pPr>
              <w:rPr>
                <w:rFonts w:ascii="Tahoma" w:hAnsi="Tahoma" w:cs="Tahoma"/>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52D4F253"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30117B61" w14:textId="77777777" w:rsidTr="00FE5742">
        <w:trPr>
          <w:trHeight w:val="330"/>
        </w:trPr>
        <w:tc>
          <w:tcPr>
            <w:tcW w:w="3536" w:type="dxa"/>
            <w:tcBorders>
              <w:top w:val="single" w:sz="4" w:space="0" w:color="auto"/>
              <w:left w:val="single" w:sz="4" w:space="0" w:color="auto"/>
              <w:bottom w:val="single" w:sz="4" w:space="0" w:color="auto"/>
              <w:right w:val="single" w:sz="4" w:space="0" w:color="auto"/>
            </w:tcBorders>
            <w:shd w:val="clear" w:color="000000" w:fill="244062"/>
            <w:vAlign w:val="center"/>
            <w:hideMark/>
          </w:tcPr>
          <w:p w14:paraId="04A98B34"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JURISDICCIÓN</w:t>
            </w:r>
          </w:p>
        </w:tc>
        <w:tc>
          <w:tcPr>
            <w:tcW w:w="0" w:type="auto"/>
            <w:tcBorders>
              <w:top w:val="nil"/>
              <w:left w:val="nil"/>
              <w:bottom w:val="nil"/>
              <w:right w:val="nil"/>
            </w:tcBorders>
            <w:shd w:val="clear" w:color="auto" w:fill="auto"/>
            <w:vAlign w:val="center"/>
            <w:hideMark/>
          </w:tcPr>
          <w:p w14:paraId="774E0827"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079BBE33" w14:textId="77777777" w:rsidR="00FE5742" w:rsidRPr="00FE5742" w:rsidRDefault="00FE5742" w:rsidP="00FE5742">
            <w:pPr>
              <w:rPr>
                <w:rFonts w:ascii="Tahoma" w:hAnsi="Tahoma" w:cs="Tahoma"/>
                <w:b/>
                <w:bCs/>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7CDC7215"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ESTADO PLURINACIONAL DE BOLIVIA</w:t>
            </w:r>
          </w:p>
        </w:tc>
      </w:tr>
      <w:tr w:rsidR="00FE5742" w:rsidRPr="00FE5742" w14:paraId="7338DE79" w14:textId="77777777" w:rsidTr="00FE5742">
        <w:trPr>
          <w:trHeight w:val="150"/>
        </w:trPr>
        <w:tc>
          <w:tcPr>
            <w:tcW w:w="3536" w:type="dxa"/>
            <w:tcBorders>
              <w:top w:val="nil"/>
              <w:left w:val="single" w:sz="4" w:space="0" w:color="auto"/>
              <w:bottom w:val="nil"/>
              <w:right w:val="nil"/>
            </w:tcBorders>
            <w:shd w:val="clear" w:color="auto" w:fill="auto"/>
            <w:vAlign w:val="center"/>
            <w:hideMark/>
          </w:tcPr>
          <w:p w14:paraId="29B6F382"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6AA88FB3"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5F9DBF2F" w14:textId="77777777" w:rsidR="00FE5742" w:rsidRPr="00FE5742" w:rsidRDefault="00FE5742" w:rsidP="00FE5742">
            <w:pPr>
              <w:rPr>
                <w:rFonts w:ascii="Tahoma" w:hAnsi="Tahoma" w:cs="Tahoma"/>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41BC6343"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6964C6E1" w14:textId="77777777" w:rsidTr="00FE5742">
        <w:trPr>
          <w:trHeight w:val="420"/>
        </w:trPr>
        <w:tc>
          <w:tcPr>
            <w:tcW w:w="3536" w:type="dxa"/>
            <w:tcBorders>
              <w:top w:val="single" w:sz="4" w:space="0" w:color="auto"/>
              <w:left w:val="single" w:sz="4" w:space="0" w:color="auto"/>
              <w:bottom w:val="single" w:sz="4" w:space="0" w:color="auto"/>
              <w:right w:val="single" w:sz="4" w:space="0" w:color="auto"/>
            </w:tcBorders>
            <w:shd w:val="clear" w:color="000000" w:fill="254061"/>
            <w:vAlign w:val="center"/>
            <w:hideMark/>
          </w:tcPr>
          <w:p w14:paraId="67BBBFB1"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ASEGURADOS</w:t>
            </w:r>
          </w:p>
        </w:tc>
        <w:tc>
          <w:tcPr>
            <w:tcW w:w="0" w:type="auto"/>
            <w:tcBorders>
              <w:top w:val="nil"/>
              <w:left w:val="nil"/>
              <w:bottom w:val="nil"/>
              <w:right w:val="nil"/>
            </w:tcBorders>
            <w:shd w:val="clear" w:color="auto" w:fill="auto"/>
            <w:vAlign w:val="center"/>
            <w:hideMark/>
          </w:tcPr>
          <w:p w14:paraId="28B5CD55"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6192FC29" w14:textId="77777777" w:rsidR="00FE5742" w:rsidRPr="00FE5742" w:rsidRDefault="00FE5742" w:rsidP="00FE5742">
            <w:pPr>
              <w:rPr>
                <w:rFonts w:ascii="Tahoma" w:hAnsi="Tahoma" w:cs="Tahoma"/>
                <w:b/>
                <w:bCs/>
                <w:sz w:val="18"/>
                <w:szCs w:val="18"/>
                <w:lang w:val="es-BO" w:eastAsia="es-BO"/>
              </w:rPr>
            </w:pPr>
          </w:p>
        </w:tc>
        <w:tc>
          <w:tcPr>
            <w:tcW w:w="5512" w:type="dxa"/>
            <w:gridSpan w:val="5"/>
            <w:tcBorders>
              <w:top w:val="nil"/>
              <w:left w:val="nil"/>
              <w:bottom w:val="nil"/>
              <w:right w:val="single" w:sz="4" w:space="0" w:color="000000"/>
            </w:tcBorders>
            <w:shd w:val="clear" w:color="auto" w:fill="auto"/>
            <w:vAlign w:val="center"/>
            <w:hideMark/>
          </w:tcPr>
          <w:p w14:paraId="5EE09945" w14:textId="77777777" w:rsidR="00FE5742" w:rsidRPr="00FE5742" w:rsidRDefault="00FE5742" w:rsidP="00FE5742">
            <w:pPr>
              <w:rPr>
                <w:rFonts w:ascii="Tahoma" w:hAnsi="Tahoma" w:cs="Tahoma"/>
                <w:sz w:val="18"/>
                <w:szCs w:val="18"/>
                <w:lang w:val="es-BO" w:eastAsia="es-BO"/>
              </w:rPr>
            </w:pPr>
            <w:r w:rsidRPr="00FE5742">
              <w:rPr>
                <w:rFonts w:ascii="Tahoma" w:hAnsi="Tahoma" w:cs="Tahoma"/>
                <w:b/>
                <w:bCs/>
                <w:sz w:val="18"/>
                <w:szCs w:val="18"/>
                <w:lang w:val="es-BO" w:eastAsia="es-BO"/>
              </w:rPr>
              <w:t>1.189 asegurados:</w:t>
            </w:r>
            <w:r w:rsidRPr="00FE5742">
              <w:rPr>
                <w:rFonts w:ascii="Tahoma" w:hAnsi="Tahoma" w:cs="Tahoma"/>
                <w:sz w:val="18"/>
                <w:szCs w:val="18"/>
                <w:lang w:val="es-BO" w:eastAsia="es-BO"/>
              </w:rPr>
              <w:t xml:space="preserve"> 1.160 Funcionarios, 9 directores, 20 innominados</w:t>
            </w:r>
          </w:p>
        </w:tc>
      </w:tr>
      <w:tr w:rsidR="00FE5742" w:rsidRPr="00FE5742" w14:paraId="66426957" w14:textId="77777777" w:rsidTr="00FE5742">
        <w:trPr>
          <w:trHeight w:val="135"/>
        </w:trPr>
        <w:tc>
          <w:tcPr>
            <w:tcW w:w="3536" w:type="dxa"/>
            <w:tcBorders>
              <w:top w:val="nil"/>
              <w:left w:val="single" w:sz="4" w:space="0" w:color="auto"/>
              <w:bottom w:val="nil"/>
              <w:right w:val="nil"/>
            </w:tcBorders>
            <w:shd w:val="clear" w:color="auto" w:fill="auto"/>
            <w:vAlign w:val="center"/>
            <w:hideMark/>
          </w:tcPr>
          <w:p w14:paraId="5A2E8545"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45BB989C"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8DA6BC4"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7E6528E6"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09DEF293"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90C9DFC" w14:textId="77777777" w:rsidR="00FE5742" w:rsidRPr="00FE5742" w:rsidRDefault="00FE5742" w:rsidP="00FE5742">
            <w:pPr>
              <w:jc w:val="cente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0415A950" w14:textId="77777777" w:rsidR="00FE5742" w:rsidRPr="00FE5742" w:rsidRDefault="00FE5742" w:rsidP="00FE5742">
            <w:pPr>
              <w:jc w:val="center"/>
              <w:rPr>
                <w:rFonts w:ascii="Tahoma" w:hAnsi="Tahoma" w:cs="Tahoma"/>
                <w:b/>
                <w:bCs/>
                <w:sz w:val="18"/>
                <w:szCs w:val="18"/>
                <w:lang w:val="es-BO" w:eastAsia="es-BO"/>
              </w:rPr>
            </w:pPr>
          </w:p>
        </w:tc>
        <w:tc>
          <w:tcPr>
            <w:tcW w:w="1748" w:type="dxa"/>
            <w:tcBorders>
              <w:top w:val="nil"/>
              <w:left w:val="nil"/>
              <w:bottom w:val="nil"/>
              <w:right w:val="single" w:sz="4" w:space="0" w:color="auto"/>
            </w:tcBorders>
            <w:shd w:val="clear" w:color="auto" w:fill="auto"/>
            <w:vAlign w:val="center"/>
            <w:hideMark/>
          </w:tcPr>
          <w:p w14:paraId="4E0D1098" w14:textId="77777777" w:rsidR="00FE5742" w:rsidRPr="00FE5742" w:rsidRDefault="00FE5742" w:rsidP="00FE5742">
            <w:pPr>
              <w:jc w:val="center"/>
              <w:rPr>
                <w:rFonts w:ascii="Tahoma" w:hAnsi="Tahoma" w:cs="Tahoma"/>
                <w:b/>
                <w:bCs/>
                <w:sz w:val="18"/>
                <w:szCs w:val="18"/>
                <w:lang w:val="es-BO" w:eastAsia="es-BO"/>
              </w:rPr>
            </w:pPr>
            <w:r w:rsidRPr="00FE5742">
              <w:rPr>
                <w:rFonts w:ascii="Tahoma" w:hAnsi="Tahoma" w:cs="Tahoma"/>
                <w:b/>
                <w:bCs/>
                <w:sz w:val="18"/>
                <w:szCs w:val="18"/>
                <w:lang w:val="es-BO" w:eastAsia="es-BO"/>
              </w:rPr>
              <w:t> </w:t>
            </w:r>
          </w:p>
        </w:tc>
      </w:tr>
      <w:tr w:rsidR="00FE5742" w:rsidRPr="00FE5742" w14:paraId="59F59866" w14:textId="77777777" w:rsidTr="00FE5742">
        <w:trPr>
          <w:trHeight w:val="555"/>
        </w:trPr>
        <w:tc>
          <w:tcPr>
            <w:tcW w:w="3536" w:type="dxa"/>
            <w:tcBorders>
              <w:top w:val="single" w:sz="4" w:space="0" w:color="auto"/>
              <w:left w:val="single" w:sz="4" w:space="0" w:color="auto"/>
              <w:bottom w:val="single" w:sz="4" w:space="0" w:color="auto"/>
              <w:right w:val="single" w:sz="4" w:space="0" w:color="auto"/>
            </w:tcBorders>
            <w:shd w:val="clear" w:color="000000" w:fill="254061"/>
            <w:vAlign w:val="center"/>
            <w:hideMark/>
          </w:tcPr>
          <w:p w14:paraId="1CD00B72"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COBERTURAS Y VALOR ASEGURADO</w:t>
            </w:r>
          </w:p>
        </w:tc>
        <w:tc>
          <w:tcPr>
            <w:tcW w:w="0" w:type="auto"/>
            <w:tcBorders>
              <w:top w:val="nil"/>
              <w:left w:val="nil"/>
              <w:bottom w:val="nil"/>
              <w:right w:val="nil"/>
            </w:tcBorders>
            <w:shd w:val="clear" w:color="auto" w:fill="auto"/>
            <w:vAlign w:val="center"/>
            <w:hideMark/>
          </w:tcPr>
          <w:p w14:paraId="7453C9E9"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4D75E402" w14:textId="77777777" w:rsidR="00FE5742" w:rsidRPr="00FE5742" w:rsidRDefault="00FE5742" w:rsidP="00FE5742">
            <w:pPr>
              <w:rPr>
                <w:rFonts w:ascii="Tahoma" w:hAnsi="Tahoma" w:cs="Tahoma"/>
                <w:b/>
                <w:bCs/>
                <w:sz w:val="18"/>
                <w:szCs w:val="18"/>
                <w:lang w:val="es-BO" w:eastAsia="es-BO"/>
              </w:rPr>
            </w:pPr>
          </w:p>
        </w:tc>
        <w:tc>
          <w:tcPr>
            <w:tcW w:w="5512" w:type="dxa"/>
            <w:gridSpan w:val="5"/>
            <w:tcBorders>
              <w:top w:val="nil"/>
              <w:left w:val="nil"/>
              <w:bottom w:val="nil"/>
              <w:right w:val="single" w:sz="4" w:space="0" w:color="000000"/>
            </w:tcBorders>
            <w:shd w:val="clear" w:color="auto" w:fill="auto"/>
            <w:vAlign w:val="center"/>
            <w:hideMark/>
          </w:tcPr>
          <w:p w14:paraId="3EB8FE0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Por persona:</w:t>
            </w:r>
          </w:p>
        </w:tc>
      </w:tr>
      <w:tr w:rsidR="00FE5742" w:rsidRPr="00FE5742" w14:paraId="0106F6A8" w14:textId="77777777" w:rsidTr="00FE5742">
        <w:trPr>
          <w:trHeight w:val="225"/>
        </w:trPr>
        <w:tc>
          <w:tcPr>
            <w:tcW w:w="3536" w:type="dxa"/>
            <w:tcBorders>
              <w:top w:val="nil"/>
              <w:left w:val="single" w:sz="4" w:space="0" w:color="auto"/>
              <w:bottom w:val="nil"/>
              <w:right w:val="nil"/>
            </w:tcBorders>
            <w:shd w:val="clear" w:color="auto" w:fill="auto"/>
            <w:vAlign w:val="center"/>
            <w:hideMark/>
          </w:tcPr>
          <w:p w14:paraId="3DE45CB1"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7CC4D1C2"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5AFE90D" w14:textId="77777777" w:rsidR="00FE5742" w:rsidRPr="00FE5742" w:rsidRDefault="00FE5742" w:rsidP="00FE5742">
            <w:pPr>
              <w:rPr>
                <w:rFonts w:ascii="Tahoma" w:hAnsi="Tahoma" w:cs="Tahoma"/>
                <w:b/>
                <w:bCs/>
                <w:sz w:val="18"/>
                <w:szCs w:val="18"/>
                <w:lang w:val="es-BO" w:eastAsia="es-BO"/>
              </w:rPr>
            </w:pPr>
          </w:p>
        </w:tc>
        <w:tc>
          <w:tcPr>
            <w:tcW w:w="0" w:type="auto"/>
            <w:gridSpan w:val="3"/>
            <w:tcBorders>
              <w:top w:val="nil"/>
              <w:left w:val="nil"/>
              <w:bottom w:val="nil"/>
              <w:right w:val="nil"/>
            </w:tcBorders>
            <w:shd w:val="clear" w:color="auto" w:fill="auto"/>
            <w:vAlign w:val="center"/>
            <w:hideMark/>
          </w:tcPr>
          <w:p w14:paraId="688C6F0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MUERTE</w:t>
            </w:r>
          </w:p>
        </w:tc>
        <w:tc>
          <w:tcPr>
            <w:tcW w:w="2228" w:type="dxa"/>
            <w:gridSpan w:val="2"/>
            <w:tcBorders>
              <w:top w:val="nil"/>
              <w:left w:val="nil"/>
              <w:bottom w:val="nil"/>
              <w:right w:val="single" w:sz="4" w:space="0" w:color="000000"/>
            </w:tcBorders>
            <w:shd w:val="clear" w:color="auto" w:fill="auto"/>
            <w:vAlign w:val="center"/>
            <w:hideMark/>
          </w:tcPr>
          <w:p w14:paraId="6E8BB76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USD 20.000,00</w:t>
            </w:r>
          </w:p>
        </w:tc>
      </w:tr>
      <w:tr w:rsidR="00FE5742" w:rsidRPr="00FE5742" w14:paraId="2121F865" w14:textId="77777777" w:rsidTr="00FE5742">
        <w:trPr>
          <w:trHeight w:val="225"/>
        </w:trPr>
        <w:tc>
          <w:tcPr>
            <w:tcW w:w="3536" w:type="dxa"/>
            <w:tcBorders>
              <w:top w:val="nil"/>
              <w:left w:val="single" w:sz="4" w:space="0" w:color="auto"/>
              <w:bottom w:val="nil"/>
              <w:right w:val="nil"/>
            </w:tcBorders>
            <w:shd w:val="clear" w:color="auto" w:fill="auto"/>
            <w:vAlign w:val="center"/>
            <w:hideMark/>
          </w:tcPr>
          <w:p w14:paraId="03314C99"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15543A97"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5B5869E3" w14:textId="77777777" w:rsidR="00FE5742" w:rsidRPr="00FE5742" w:rsidRDefault="00FE5742" w:rsidP="00FE5742">
            <w:pPr>
              <w:rPr>
                <w:rFonts w:ascii="Tahoma" w:hAnsi="Tahoma" w:cs="Tahoma"/>
                <w:b/>
                <w:bCs/>
                <w:sz w:val="18"/>
                <w:szCs w:val="18"/>
                <w:lang w:val="es-BO" w:eastAsia="es-BO"/>
              </w:rPr>
            </w:pPr>
          </w:p>
        </w:tc>
        <w:tc>
          <w:tcPr>
            <w:tcW w:w="0" w:type="auto"/>
            <w:gridSpan w:val="3"/>
            <w:tcBorders>
              <w:top w:val="nil"/>
              <w:left w:val="nil"/>
              <w:bottom w:val="nil"/>
              <w:right w:val="nil"/>
            </w:tcBorders>
            <w:shd w:val="clear" w:color="auto" w:fill="auto"/>
            <w:vAlign w:val="center"/>
            <w:hideMark/>
          </w:tcPr>
          <w:p w14:paraId="69E30F6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INVALIDEZ TOTAL Y/O PARCIAL PERMANENTE</w:t>
            </w:r>
          </w:p>
        </w:tc>
        <w:tc>
          <w:tcPr>
            <w:tcW w:w="2228" w:type="dxa"/>
            <w:gridSpan w:val="2"/>
            <w:tcBorders>
              <w:top w:val="nil"/>
              <w:left w:val="nil"/>
              <w:bottom w:val="nil"/>
              <w:right w:val="single" w:sz="4" w:space="0" w:color="000000"/>
            </w:tcBorders>
            <w:shd w:val="clear" w:color="auto" w:fill="auto"/>
            <w:vAlign w:val="center"/>
            <w:hideMark/>
          </w:tcPr>
          <w:p w14:paraId="46D2D42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USD 20.000,00</w:t>
            </w:r>
          </w:p>
        </w:tc>
      </w:tr>
      <w:tr w:rsidR="00FE5742" w:rsidRPr="00FE5742" w14:paraId="6CDA774A" w14:textId="77777777" w:rsidTr="00FE5742">
        <w:trPr>
          <w:trHeight w:val="225"/>
        </w:trPr>
        <w:tc>
          <w:tcPr>
            <w:tcW w:w="3536" w:type="dxa"/>
            <w:tcBorders>
              <w:top w:val="nil"/>
              <w:left w:val="single" w:sz="4" w:space="0" w:color="auto"/>
              <w:bottom w:val="nil"/>
              <w:right w:val="nil"/>
            </w:tcBorders>
            <w:shd w:val="clear" w:color="auto" w:fill="auto"/>
            <w:vAlign w:val="center"/>
            <w:hideMark/>
          </w:tcPr>
          <w:p w14:paraId="2F4309D1"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39DC6993"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57CAED4A" w14:textId="77777777" w:rsidR="00FE5742" w:rsidRPr="00FE5742" w:rsidRDefault="00FE5742" w:rsidP="00FE5742">
            <w:pPr>
              <w:rPr>
                <w:rFonts w:ascii="Tahoma" w:hAnsi="Tahoma" w:cs="Tahoma"/>
                <w:b/>
                <w:bCs/>
                <w:sz w:val="18"/>
                <w:szCs w:val="18"/>
                <w:lang w:val="es-BO" w:eastAsia="es-BO"/>
              </w:rPr>
            </w:pPr>
          </w:p>
        </w:tc>
        <w:tc>
          <w:tcPr>
            <w:tcW w:w="0" w:type="auto"/>
            <w:gridSpan w:val="3"/>
            <w:tcBorders>
              <w:top w:val="nil"/>
              <w:left w:val="nil"/>
              <w:bottom w:val="nil"/>
              <w:right w:val="nil"/>
            </w:tcBorders>
            <w:shd w:val="clear" w:color="auto" w:fill="auto"/>
            <w:vAlign w:val="center"/>
            <w:hideMark/>
          </w:tcPr>
          <w:p w14:paraId="1EFE154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GASTOS MÉDICOS</w:t>
            </w:r>
          </w:p>
        </w:tc>
        <w:tc>
          <w:tcPr>
            <w:tcW w:w="2228" w:type="dxa"/>
            <w:gridSpan w:val="2"/>
            <w:tcBorders>
              <w:top w:val="nil"/>
              <w:left w:val="nil"/>
              <w:bottom w:val="nil"/>
              <w:right w:val="single" w:sz="4" w:space="0" w:color="000000"/>
            </w:tcBorders>
            <w:shd w:val="clear" w:color="auto" w:fill="auto"/>
            <w:vAlign w:val="center"/>
            <w:hideMark/>
          </w:tcPr>
          <w:p w14:paraId="14827BF7" w14:textId="77777777" w:rsidR="00FE5742" w:rsidRPr="00FE5742" w:rsidRDefault="00FE5742" w:rsidP="00FE5742">
            <w:pPr>
              <w:rPr>
                <w:rFonts w:ascii="Tahoma" w:hAnsi="Tahoma" w:cs="Tahoma"/>
                <w:sz w:val="18"/>
                <w:szCs w:val="18"/>
                <w:lang w:val="es-BO" w:eastAsia="es-BO"/>
              </w:rPr>
            </w:pPr>
          </w:p>
        </w:tc>
      </w:tr>
      <w:tr w:rsidR="00FE5742" w:rsidRPr="00FE5742" w14:paraId="4177E560" w14:textId="77777777" w:rsidTr="00FE5742">
        <w:trPr>
          <w:trHeight w:val="225"/>
        </w:trPr>
        <w:tc>
          <w:tcPr>
            <w:tcW w:w="3536" w:type="dxa"/>
            <w:tcBorders>
              <w:top w:val="nil"/>
              <w:left w:val="single" w:sz="4" w:space="0" w:color="auto"/>
              <w:bottom w:val="nil"/>
              <w:right w:val="nil"/>
            </w:tcBorders>
            <w:shd w:val="clear" w:color="auto" w:fill="auto"/>
            <w:vAlign w:val="center"/>
            <w:hideMark/>
          </w:tcPr>
          <w:p w14:paraId="141F3371"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0C053CB6"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3FF6D09C" w14:textId="77777777" w:rsidR="00FE5742" w:rsidRPr="00FE5742" w:rsidRDefault="00FE5742" w:rsidP="00FE5742">
            <w:pPr>
              <w:rPr>
                <w:rFonts w:ascii="Tahoma" w:hAnsi="Tahoma" w:cs="Tahoma"/>
                <w:b/>
                <w:bCs/>
                <w:sz w:val="18"/>
                <w:szCs w:val="18"/>
                <w:lang w:val="es-BO" w:eastAsia="es-BO"/>
              </w:rPr>
            </w:pPr>
          </w:p>
        </w:tc>
        <w:tc>
          <w:tcPr>
            <w:tcW w:w="0" w:type="auto"/>
            <w:gridSpan w:val="3"/>
            <w:tcBorders>
              <w:top w:val="nil"/>
              <w:left w:val="nil"/>
              <w:bottom w:val="nil"/>
              <w:right w:val="nil"/>
            </w:tcBorders>
            <w:shd w:val="clear" w:color="auto" w:fill="auto"/>
            <w:vAlign w:val="center"/>
            <w:hideMark/>
          </w:tcPr>
          <w:p w14:paraId="7AADB6E0"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20% DEL VALOR ASEGURADO PARA FUNCIONARIOS)</w:t>
            </w:r>
          </w:p>
        </w:tc>
        <w:tc>
          <w:tcPr>
            <w:tcW w:w="2228" w:type="dxa"/>
            <w:gridSpan w:val="2"/>
            <w:tcBorders>
              <w:top w:val="nil"/>
              <w:left w:val="nil"/>
              <w:bottom w:val="nil"/>
              <w:right w:val="single" w:sz="4" w:space="0" w:color="000000"/>
            </w:tcBorders>
            <w:shd w:val="clear" w:color="auto" w:fill="auto"/>
            <w:vAlign w:val="center"/>
            <w:hideMark/>
          </w:tcPr>
          <w:p w14:paraId="754DB724"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USD 4.000,00</w:t>
            </w:r>
          </w:p>
        </w:tc>
      </w:tr>
      <w:tr w:rsidR="00FE5742" w:rsidRPr="00FE5742" w14:paraId="5613BCB0" w14:textId="77777777" w:rsidTr="00FE5742">
        <w:trPr>
          <w:trHeight w:val="225"/>
        </w:trPr>
        <w:tc>
          <w:tcPr>
            <w:tcW w:w="3536" w:type="dxa"/>
            <w:tcBorders>
              <w:top w:val="nil"/>
              <w:left w:val="single" w:sz="4" w:space="0" w:color="auto"/>
              <w:bottom w:val="nil"/>
              <w:right w:val="nil"/>
            </w:tcBorders>
            <w:shd w:val="clear" w:color="auto" w:fill="auto"/>
            <w:vAlign w:val="center"/>
            <w:hideMark/>
          </w:tcPr>
          <w:p w14:paraId="2FA7731C"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45F7CDD7"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EA094AF" w14:textId="77777777" w:rsidR="00FE5742" w:rsidRPr="00FE5742" w:rsidRDefault="00FE5742" w:rsidP="00FE5742">
            <w:pPr>
              <w:rPr>
                <w:rFonts w:ascii="Tahoma" w:hAnsi="Tahoma" w:cs="Tahoma"/>
                <w:b/>
                <w:bCs/>
                <w:sz w:val="18"/>
                <w:szCs w:val="18"/>
                <w:lang w:val="es-BO" w:eastAsia="es-BO"/>
              </w:rPr>
            </w:pPr>
          </w:p>
        </w:tc>
        <w:tc>
          <w:tcPr>
            <w:tcW w:w="0" w:type="auto"/>
            <w:gridSpan w:val="3"/>
            <w:tcBorders>
              <w:top w:val="nil"/>
              <w:left w:val="nil"/>
              <w:bottom w:val="nil"/>
              <w:right w:val="nil"/>
            </w:tcBorders>
            <w:shd w:val="clear" w:color="auto" w:fill="auto"/>
            <w:vAlign w:val="center"/>
            <w:hideMark/>
          </w:tcPr>
          <w:p w14:paraId="0174E6C7"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50% DEL VALOR ASEGURADO PARA DIRECTORES Y SÍNDICOS</w:t>
            </w:r>
          </w:p>
        </w:tc>
        <w:tc>
          <w:tcPr>
            <w:tcW w:w="2228" w:type="dxa"/>
            <w:gridSpan w:val="2"/>
            <w:tcBorders>
              <w:top w:val="nil"/>
              <w:left w:val="nil"/>
              <w:bottom w:val="nil"/>
              <w:right w:val="single" w:sz="4" w:space="0" w:color="000000"/>
            </w:tcBorders>
            <w:shd w:val="clear" w:color="auto" w:fill="auto"/>
            <w:vAlign w:val="center"/>
            <w:hideMark/>
          </w:tcPr>
          <w:p w14:paraId="7CC614A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USD 10.000,00</w:t>
            </w:r>
          </w:p>
        </w:tc>
      </w:tr>
      <w:tr w:rsidR="00FE5742" w:rsidRPr="00FE5742" w14:paraId="3809F23C" w14:textId="77777777" w:rsidTr="00FE5742">
        <w:trPr>
          <w:trHeight w:val="225"/>
        </w:trPr>
        <w:tc>
          <w:tcPr>
            <w:tcW w:w="3536" w:type="dxa"/>
            <w:tcBorders>
              <w:top w:val="nil"/>
              <w:left w:val="single" w:sz="4" w:space="0" w:color="auto"/>
              <w:bottom w:val="nil"/>
              <w:right w:val="nil"/>
            </w:tcBorders>
            <w:shd w:val="clear" w:color="auto" w:fill="auto"/>
            <w:vAlign w:val="center"/>
            <w:hideMark/>
          </w:tcPr>
          <w:p w14:paraId="4E3A85C7"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362AF4F7"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904811F" w14:textId="77777777" w:rsidR="00FE5742" w:rsidRPr="00FE5742" w:rsidRDefault="00FE5742" w:rsidP="00FE5742">
            <w:pPr>
              <w:rPr>
                <w:rFonts w:ascii="Tahoma" w:hAnsi="Tahoma" w:cs="Tahoma"/>
                <w:b/>
                <w:bCs/>
                <w:sz w:val="18"/>
                <w:szCs w:val="18"/>
                <w:lang w:val="es-BO" w:eastAsia="es-BO"/>
              </w:rPr>
            </w:pPr>
          </w:p>
        </w:tc>
        <w:tc>
          <w:tcPr>
            <w:tcW w:w="0" w:type="auto"/>
            <w:gridSpan w:val="3"/>
            <w:tcBorders>
              <w:top w:val="nil"/>
              <w:left w:val="nil"/>
              <w:bottom w:val="nil"/>
              <w:right w:val="nil"/>
            </w:tcBorders>
            <w:shd w:val="clear" w:color="auto" w:fill="auto"/>
            <w:vAlign w:val="center"/>
            <w:hideMark/>
          </w:tcPr>
          <w:p w14:paraId="2CDA507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SEPELIO </w:t>
            </w:r>
          </w:p>
        </w:tc>
        <w:tc>
          <w:tcPr>
            <w:tcW w:w="2228" w:type="dxa"/>
            <w:gridSpan w:val="2"/>
            <w:tcBorders>
              <w:top w:val="nil"/>
              <w:left w:val="nil"/>
              <w:bottom w:val="nil"/>
              <w:right w:val="single" w:sz="4" w:space="0" w:color="000000"/>
            </w:tcBorders>
            <w:shd w:val="clear" w:color="auto" w:fill="auto"/>
            <w:vAlign w:val="center"/>
            <w:hideMark/>
          </w:tcPr>
          <w:p w14:paraId="4E4E972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USD 1.500,00</w:t>
            </w:r>
          </w:p>
        </w:tc>
      </w:tr>
      <w:tr w:rsidR="00FE5742" w:rsidRPr="00FE5742" w14:paraId="360B74EF" w14:textId="77777777" w:rsidTr="00FE5742">
        <w:trPr>
          <w:trHeight w:val="165"/>
        </w:trPr>
        <w:tc>
          <w:tcPr>
            <w:tcW w:w="3536" w:type="dxa"/>
            <w:tcBorders>
              <w:top w:val="nil"/>
              <w:left w:val="single" w:sz="4" w:space="0" w:color="auto"/>
              <w:bottom w:val="single" w:sz="4" w:space="0" w:color="auto"/>
              <w:right w:val="nil"/>
            </w:tcBorders>
            <w:shd w:val="clear" w:color="auto" w:fill="auto"/>
            <w:noWrap/>
            <w:vAlign w:val="center"/>
            <w:hideMark/>
          </w:tcPr>
          <w:p w14:paraId="709EC8A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w:t>
            </w:r>
          </w:p>
        </w:tc>
        <w:tc>
          <w:tcPr>
            <w:tcW w:w="0" w:type="auto"/>
            <w:tcBorders>
              <w:top w:val="nil"/>
              <w:left w:val="nil"/>
              <w:bottom w:val="single" w:sz="4" w:space="0" w:color="auto"/>
              <w:right w:val="nil"/>
            </w:tcBorders>
            <w:shd w:val="clear" w:color="auto" w:fill="auto"/>
            <w:noWrap/>
            <w:vAlign w:val="center"/>
            <w:hideMark/>
          </w:tcPr>
          <w:p w14:paraId="16858FB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w:t>
            </w:r>
          </w:p>
        </w:tc>
        <w:tc>
          <w:tcPr>
            <w:tcW w:w="0" w:type="auto"/>
            <w:tcBorders>
              <w:top w:val="nil"/>
              <w:left w:val="nil"/>
              <w:bottom w:val="single" w:sz="4" w:space="0" w:color="auto"/>
              <w:right w:val="nil"/>
            </w:tcBorders>
            <w:shd w:val="clear" w:color="auto" w:fill="auto"/>
            <w:noWrap/>
            <w:vAlign w:val="center"/>
            <w:hideMark/>
          </w:tcPr>
          <w:p w14:paraId="1CE7CE94"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w:t>
            </w:r>
          </w:p>
        </w:tc>
        <w:tc>
          <w:tcPr>
            <w:tcW w:w="0" w:type="auto"/>
            <w:tcBorders>
              <w:top w:val="nil"/>
              <w:left w:val="nil"/>
              <w:bottom w:val="single" w:sz="4" w:space="0" w:color="auto"/>
              <w:right w:val="nil"/>
            </w:tcBorders>
            <w:shd w:val="clear" w:color="auto" w:fill="auto"/>
            <w:vAlign w:val="center"/>
            <w:hideMark/>
          </w:tcPr>
          <w:p w14:paraId="03ECCED9"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single" w:sz="4" w:space="0" w:color="auto"/>
              <w:right w:val="nil"/>
            </w:tcBorders>
            <w:shd w:val="clear" w:color="auto" w:fill="auto"/>
            <w:vAlign w:val="center"/>
            <w:hideMark/>
          </w:tcPr>
          <w:p w14:paraId="2EC80E76"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single" w:sz="4" w:space="0" w:color="auto"/>
              <w:right w:val="nil"/>
            </w:tcBorders>
            <w:shd w:val="clear" w:color="auto" w:fill="auto"/>
            <w:vAlign w:val="center"/>
            <w:hideMark/>
          </w:tcPr>
          <w:p w14:paraId="4BDF7E1D" w14:textId="77777777" w:rsidR="00FE5742" w:rsidRPr="00FE5742" w:rsidRDefault="00FE5742" w:rsidP="00FE5742">
            <w:pPr>
              <w:jc w:val="center"/>
              <w:rPr>
                <w:rFonts w:ascii="Tahoma" w:hAnsi="Tahoma" w:cs="Tahoma"/>
                <w:b/>
                <w:bCs/>
                <w:color w:val="92D050"/>
                <w:sz w:val="18"/>
                <w:szCs w:val="18"/>
                <w:lang w:val="es-BO" w:eastAsia="es-BO"/>
              </w:rPr>
            </w:pPr>
            <w:r w:rsidRPr="00FE5742">
              <w:rPr>
                <w:rFonts w:ascii="Tahoma" w:hAnsi="Tahoma" w:cs="Tahoma"/>
                <w:b/>
                <w:bCs/>
                <w:color w:val="92D050"/>
                <w:sz w:val="18"/>
                <w:szCs w:val="18"/>
                <w:lang w:val="es-BO" w:eastAsia="es-BO"/>
              </w:rPr>
              <w:t> </w:t>
            </w:r>
          </w:p>
        </w:tc>
        <w:tc>
          <w:tcPr>
            <w:tcW w:w="0" w:type="auto"/>
            <w:tcBorders>
              <w:top w:val="nil"/>
              <w:left w:val="nil"/>
              <w:bottom w:val="single" w:sz="4" w:space="0" w:color="auto"/>
              <w:right w:val="nil"/>
            </w:tcBorders>
            <w:shd w:val="clear" w:color="auto" w:fill="auto"/>
            <w:vAlign w:val="center"/>
            <w:hideMark/>
          </w:tcPr>
          <w:p w14:paraId="57F5EFAE" w14:textId="77777777" w:rsidR="00FE5742" w:rsidRPr="00FE5742" w:rsidRDefault="00FE5742" w:rsidP="00FE5742">
            <w:pPr>
              <w:jc w:val="center"/>
              <w:rPr>
                <w:rFonts w:ascii="Tahoma" w:hAnsi="Tahoma" w:cs="Tahoma"/>
                <w:b/>
                <w:bCs/>
                <w:color w:val="92D050"/>
                <w:sz w:val="18"/>
                <w:szCs w:val="18"/>
                <w:lang w:val="es-BO" w:eastAsia="es-BO"/>
              </w:rPr>
            </w:pPr>
            <w:r w:rsidRPr="00FE5742">
              <w:rPr>
                <w:rFonts w:ascii="Tahoma" w:hAnsi="Tahoma" w:cs="Tahoma"/>
                <w:b/>
                <w:bCs/>
                <w:color w:val="92D050"/>
                <w:sz w:val="18"/>
                <w:szCs w:val="18"/>
                <w:lang w:val="es-BO" w:eastAsia="es-BO"/>
              </w:rPr>
              <w:t> </w:t>
            </w:r>
          </w:p>
        </w:tc>
        <w:tc>
          <w:tcPr>
            <w:tcW w:w="1748" w:type="dxa"/>
            <w:tcBorders>
              <w:top w:val="nil"/>
              <w:left w:val="nil"/>
              <w:bottom w:val="single" w:sz="4" w:space="0" w:color="auto"/>
              <w:right w:val="single" w:sz="4" w:space="0" w:color="auto"/>
            </w:tcBorders>
            <w:shd w:val="clear" w:color="auto" w:fill="auto"/>
            <w:vAlign w:val="center"/>
            <w:hideMark/>
          </w:tcPr>
          <w:p w14:paraId="10F8DB8D" w14:textId="77777777" w:rsidR="00FE5742" w:rsidRPr="00FE5742" w:rsidRDefault="00FE5742" w:rsidP="00FE5742">
            <w:pPr>
              <w:jc w:val="center"/>
              <w:rPr>
                <w:rFonts w:ascii="Tahoma" w:hAnsi="Tahoma" w:cs="Tahoma"/>
                <w:b/>
                <w:bCs/>
                <w:color w:val="92D050"/>
                <w:sz w:val="18"/>
                <w:szCs w:val="18"/>
                <w:lang w:val="es-BO" w:eastAsia="es-BO"/>
              </w:rPr>
            </w:pPr>
            <w:r w:rsidRPr="00FE5742">
              <w:rPr>
                <w:rFonts w:ascii="Tahoma" w:hAnsi="Tahoma" w:cs="Tahoma"/>
                <w:b/>
                <w:bCs/>
                <w:color w:val="92D050"/>
                <w:sz w:val="18"/>
                <w:szCs w:val="18"/>
                <w:lang w:val="es-BO" w:eastAsia="es-BO"/>
              </w:rPr>
              <w:t> </w:t>
            </w:r>
          </w:p>
        </w:tc>
      </w:tr>
      <w:tr w:rsidR="00FE5742" w:rsidRPr="00FE5742" w14:paraId="22311E45" w14:textId="77777777" w:rsidTr="00FE5742">
        <w:trPr>
          <w:trHeight w:val="480"/>
        </w:trPr>
        <w:tc>
          <w:tcPr>
            <w:tcW w:w="9647" w:type="dxa"/>
            <w:gridSpan w:val="8"/>
            <w:tcBorders>
              <w:top w:val="single" w:sz="4" w:space="0" w:color="auto"/>
              <w:left w:val="single" w:sz="4" w:space="0" w:color="auto"/>
              <w:bottom w:val="single" w:sz="4" w:space="0" w:color="auto"/>
              <w:right w:val="single" w:sz="4" w:space="0" w:color="auto"/>
            </w:tcBorders>
            <w:shd w:val="clear" w:color="000000" w:fill="244062"/>
            <w:vAlign w:val="center"/>
            <w:hideMark/>
          </w:tcPr>
          <w:p w14:paraId="7091BDF4"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COBERTURAS ADICIONALES</w:t>
            </w:r>
          </w:p>
        </w:tc>
      </w:tr>
      <w:tr w:rsidR="00FE5742" w:rsidRPr="00FE5742" w14:paraId="61221793" w14:textId="77777777" w:rsidTr="00FE5742">
        <w:trPr>
          <w:trHeight w:val="67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16314C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EXTENSIÓN DE COBERTURA, COMO PASAJERO DE AVIONES Y/O HELICÓPTEROS PARTICULARES Y/O PRIVADOS, FUERZAS ARMADAS, TAXIS AÉREOS, AYUDA COMERCIAL  Y CUALQUIER OTRO TIPO DE TRANSPORTE EN LÍNEAS AÉREAS NO REGULARES </w:t>
            </w:r>
          </w:p>
        </w:tc>
      </w:tr>
      <w:tr w:rsidR="00FE5742" w:rsidRPr="00FE5742" w14:paraId="3BE12874" w14:textId="77777777" w:rsidTr="00FE5742">
        <w:trPr>
          <w:trHeight w:val="30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3EF3C1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COBERTURA PARA TRANSPORTE POR MEDIO FLUVIAL </w:t>
            </w:r>
          </w:p>
        </w:tc>
      </w:tr>
      <w:tr w:rsidR="00FE5742" w:rsidRPr="00FE5742" w14:paraId="096B3869" w14:textId="77777777" w:rsidTr="00FE5742">
        <w:trPr>
          <w:trHeight w:val="52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7D9CBC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COBERTURA PARA EL USO DE MOTOCICLETAS Y/U OTROS VEHÍCULOS SIMILARES, SEA QUE EL ASEGURADO SE ENCUENTRE EN CALIDAD DE CONDUCTOR O DE PASAJERO </w:t>
            </w:r>
          </w:p>
        </w:tc>
      </w:tr>
      <w:tr w:rsidR="00FE5742" w:rsidRPr="00FE5742" w14:paraId="016BBC98" w14:textId="77777777" w:rsidTr="00FE5742">
        <w:trPr>
          <w:trHeight w:val="39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15FC09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EXTENSIÓN DE COBERTURA PARA LA PRÁCTICA AMATEUR DE DEPORTES NO CONSIDERADOS DE ALTO RIESGO</w:t>
            </w:r>
          </w:p>
        </w:tc>
      </w:tr>
      <w:tr w:rsidR="00FE5742" w:rsidRPr="00FE5742" w14:paraId="2707E6A6" w14:textId="77777777" w:rsidTr="00FE5742">
        <w:trPr>
          <w:trHeight w:val="63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D2EC9F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DE EXTENSIÓN DE COBERTURA SI LA MUERTE O LA INVALIDEZ DEL ASEGURADO SE DEBA DIRECTA O INDIRECTAMENTE A ACCIDENTES EN ESTADO DE EMBRIAGUEZ, SIEMPRE Y CUANDO, EL GRADO ALCOHÓLICO NO SUPERE MÁRGENES PERMITIDOS POR DISPOSICIONES DE TRANSITO O PARÁMETROS SIMILARES</w:t>
            </w:r>
          </w:p>
        </w:tc>
      </w:tr>
      <w:tr w:rsidR="00FE5742" w:rsidRPr="00FE5742" w14:paraId="22DF3226" w14:textId="77777777" w:rsidTr="00FE5742">
        <w:trPr>
          <w:trHeight w:val="129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528375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EXTENSIÓN DE COBERTURA, CUANDO EL ASEGURADO PIERDA LA VIDA SE INVALIDE O LESIONE A CONSECUENCIA DE RIESGOS POLÍTICOS EN GENERAL Y SÓLO A TÍTULO ENUNCIATIVO: MOTINES, HUELGAS, TUMULTOS POPULARES, VANDALISMO, CONMOCIÓN CIVIL, DISTURBIOS SOCIALES, ACTOS TERRORISTAS, INVASIÓN E INSURRECCIÓN, GUERRA, REVOLUCIÓN, SUBLEVACIÓN, REBELIÓN SEDICIÓN O HECHOS TIPIFICADOS LEGALMENTE COMO DELITOS CONTRA LA SEGURIDAD DEL ESTADO, SIEMPRE QUE EL ASEGURADO NO SEA EL CAUSANTE O HAYA PARTICIPADO EN FORMA ACTIVA O DIRECTA DE CUALQUIERA DE LOS ACTOS INDICADOS.  </w:t>
            </w:r>
          </w:p>
        </w:tc>
      </w:tr>
      <w:tr w:rsidR="00FE5742" w:rsidRPr="00FE5742" w14:paraId="2667A6BD" w14:textId="77777777" w:rsidTr="00FE5742">
        <w:trPr>
          <w:trHeight w:val="60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793A68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EXTENSIÓN DE COBERTURA, CUANDO EL ASEGURADO PIERDA LA VIDA SE INVALIDE O LESIONE A CONSECUENCIA DE RIESGOS PROPIOS DE LA NATURALEZA Y/O CATÁSTROFES NATURALES EN GENERAL</w:t>
            </w:r>
          </w:p>
        </w:tc>
      </w:tr>
      <w:tr w:rsidR="00FE5742" w:rsidRPr="00FE5742" w14:paraId="1AC066DE" w14:textId="77777777" w:rsidTr="00FE5742">
        <w:trPr>
          <w:trHeight w:val="6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1746E8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EXTENSIÓN DE COBERTURA , CUANDO EL ASEGURADO PIERDA LA VIDA SE INVALIDE O LESIONE A CONSECUENCIA DE RIESGOS PROPIOS DE LA ACTIVIDAD QUE DESEMPEÑA</w:t>
            </w:r>
          </w:p>
        </w:tc>
      </w:tr>
      <w:tr w:rsidR="00FE5742" w:rsidRPr="00FE5742" w14:paraId="74FB3F65" w14:textId="77777777" w:rsidTr="00FE5742">
        <w:trPr>
          <w:trHeight w:val="85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2370D04"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EXTENSIÓN DE COBERTURA CUANDO EL ASEGURADO PIERDA LA VIDA, SE INVALIDE O LESIONE A CONSECUENCIA DE INTOXICACIÓN POR VAPORES O GASES O CUALQUIER OTRA SUSTANCIA ANÁLOGA, VENENOS INGERIDOS  EN FORMA INVOLUNTARIA O POR INMERSIÓN Y OBSTRUCCIÓN Y LA ELECTROCUCIÓN DE CUALQUIER NATURALEZA</w:t>
            </w:r>
          </w:p>
        </w:tc>
      </w:tr>
      <w:tr w:rsidR="00FE5742" w:rsidRPr="00FE5742" w14:paraId="79D62CF4" w14:textId="77777777" w:rsidTr="00FE5742">
        <w:trPr>
          <w:trHeight w:val="63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5BC09F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EXTENSIÓN DE COBERTURA CUANDO EL ASEGURADO PIERDA LA VIDA, SE INCAPACITE O LESIONE A CONSECUENCIA DE PICADURA DE INSECTOS Y MORDEDURA DE ANIMALES DOMÉSTICOS Y/O SALVAJES</w:t>
            </w:r>
          </w:p>
        </w:tc>
      </w:tr>
      <w:tr w:rsidR="00FE5742" w:rsidRPr="00FE5742" w14:paraId="6F9295E9" w14:textId="77777777" w:rsidTr="00FE5742">
        <w:trPr>
          <w:trHeight w:val="66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88774A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COBERTURA PARA ACCIDENTES DE TRÁNSITO EN EXCESO DEL SOAT Y SIN RESTRICCIÓN CUANDO EL CAUSANTE NO TENGA SOAT O NO TENGA LICENCIA DE CONDUCIR.</w:t>
            </w:r>
          </w:p>
        </w:tc>
      </w:tr>
      <w:tr w:rsidR="00FE5742" w:rsidRPr="00FE5742" w14:paraId="139A8A7A" w14:textId="77777777" w:rsidTr="00FE5742">
        <w:trPr>
          <w:trHeight w:val="255"/>
        </w:trPr>
        <w:tc>
          <w:tcPr>
            <w:tcW w:w="9647" w:type="dxa"/>
            <w:gridSpan w:val="8"/>
            <w:tcBorders>
              <w:top w:val="single" w:sz="4" w:space="0" w:color="auto"/>
              <w:left w:val="single" w:sz="4" w:space="0" w:color="auto"/>
              <w:bottom w:val="single" w:sz="4" w:space="0" w:color="auto"/>
              <w:right w:val="single" w:sz="4" w:space="0" w:color="auto"/>
            </w:tcBorders>
            <w:shd w:val="clear" w:color="000000" w:fill="002060"/>
            <w:vAlign w:val="center"/>
            <w:hideMark/>
          </w:tcPr>
          <w:p w14:paraId="658DFFC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CLAUSULAS ADICIONALES</w:t>
            </w:r>
          </w:p>
        </w:tc>
      </w:tr>
      <w:tr w:rsidR="00FE5742" w:rsidRPr="00FE5742" w14:paraId="049E61FA" w14:textId="77777777" w:rsidTr="00FE5742">
        <w:trPr>
          <w:trHeight w:val="40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ABF369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ELEGIBILIDAD DE MÉDICOS CALIFICADORES </w:t>
            </w:r>
          </w:p>
        </w:tc>
      </w:tr>
      <w:tr w:rsidR="00FE5742" w:rsidRPr="00FE5742" w14:paraId="5DFFE3B3" w14:textId="77777777" w:rsidTr="00FE5742">
        <w:trPr>
          <w:trHeight w:val="40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B2177D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LIBRE ELEGIBILIDAD DE GALENOS Y CENTROS MÉDICOS Y OTROS SERVICIOS AUXILIARES A LA MEDICINA</w:t>
            </w:r>
          </w:p>
        </w:tc>
      </w:tr>
      <w:tr w:rsidR="00FE5742" w:rsidRPr="00FE5742" w14:paraId="730CDCE5" w14:textId="77777777" w:rsidTr="00FE5742">
        <w:trPr>
          <w:trHeight w:val="40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CCF2D6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NO APLICACIÓN DEL ARANCEL MEDICO</w:t>
            </w:r>
          </w:p>
        </w:tc>
      </w:tr>
      <w:tr w:rsidR="00FE5742" w:rsidRPr="00FE5742" w14:paraId="751428AF" w14:textId="77777777" w:rsidTr="00FE5742">
        <w:trPr>
          <w:trHeight w:val="60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F83244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CLAUSULA DE AMPLIACIÓN DE AVISO DE SINIESTRO A 15 DÍAS HÁBILES, DESDE CONOCIDO EL MISMO POR EL ASEGURADO, SALVO CASO DE FUERZA MAYOR O IMPEDIMENTO JUSTIFICADO. </w:t>
            </w:r>
          </w:p>
        </w:tc>
      </w:tr>
      <w:tr w:rsidR="00FE5742" w:rsidRPr="00FE5742" w14:paraId="711662CB" w14:textId="77777777" w:rsidTr="00FE5742">
        <w:trPr>
          <w:trHeight w:val="60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169C0C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CLAUSULA DE AMPLIACIÓN DEL LIMITE DE EDAD (SE DEJA SIN EFECTO LOS LIMITES DE EDAD ADMISIBLES, TANTO PARA EL INGRESO DE ASEGURADOS COMO PARA SU PERMANENCIA, SIEMPRE Y CUANDO CUMPLA FUNCIONES PARA EL CONTRATANTE)</w:t>
            </w:r>
          </w:p>
        </w:tc>
      </w:tr>
      <w:tr w:rsidR="00FE5742" w:rsidRPr="00FE5742" w14:paraId="59533DC8" w14:textId="77777777" w:rsidTr="00FE5742">
        <w:trPr>
          <w:trHeight w:val="34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2D8FC4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REHABILITACIÓN AUTOMÁTICA DE LA SUMA ASEGURADA PARA GASTOS MÉDICOS MEDIANTE EL PAGO DE LA EXTRA PRIMA CORRESPONDIENTE A PRORRATA</w:t>
            </w:r>
          </w:p>
        </w:tc>
      </w:tr>
      <w:tr w:rsidR="00FE5742" w:rsidRPr="00FE5742" w14:paraId="6F71B1F9" w14:textId="77777777" w:rsidTr="00FE5742">
        <w:trPr>
          <w:trHeight w:val="57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976038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TRASPORTE POR EMERGENCIA Y/O EVACUACIÓN TERRESTRE Y/O AÉREA, POR UN ACCIDENTE AMPARADO EN LA PRESENTE PÓLIZA DENTRO DEL TERRITORIO NACIONAL HASTA  USD. 1.000,00 POR EVENTO Y USD 10.000,00 EN EL AGREGADO ANUAL</w:t>
            </w:r>
            <w:proofErr w:type="gramStart"/>
            <w:r w:rsidRPr="00FE5742">
              <w:rPr>
                <w:rFonts w:ascii="Tahoma" w:hAnsi="Tahoma" w:cs="Tahoma"/>
                <w:sz w:val="18"/>
                <w:szCs w:val="18"/>
                <w:lang w:val="es-BO" w:eastAsia="es-BO"/>
              </w:rPr>
              <w:t>..</w:t>
            </w:r>
            <w:proofErr w:type="gramEnd"/>
          </w:p>
        </w:tc>
      </w:tr>
      <w:tr w:rsidR="00FE5742" w:rsidRPr="00FE5742" w14:paraId="6EF9DF48" w14:textId="77777777" w:rsidTr="00FE5742">
        <w:trPr>
          <w:trHeight w:val="315"/>
        </w:trPr>
        <w:tc>
          <w:tcPr>
            <w:tcW w:w="9647"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77C5812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GASTOS DE REPATRIACIÓN A REEMBOLSO, HASTA USD. 1.000.00 POR EVENTO</w:t>
            </w:r>
          </w:p>
        </w:tc>
      </w:tr>
      <w:tr w:rsidR="00FE5742" w:rsidRPr="00FE5742" w14:paraId="778294AF" w14:textId="77777777" w:rsidTr="00FE5742">
        <w:trPr>
          <w:trHeight w:val="3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2F7CD1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CUMULO CONOCIDO  TOMANDO COMO EL MISMO, LA PLANILLA DE PERSONAL DE ENTEL.</w:t>
            </w:r>
          </w:p>
        </w:tc>
      </w:tr>
      <w:tr w:rsidR="00FE5742" w:rsidRPr="00FE5742" w14:paraId="715D5E8D" w14:textId="77777777" w:rsidTr="00FE5742">
        <w:trPr>
          <w:trHeight w:val="3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78EEE6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PAGO ANTICIPADO DEL CAPITAL ASEGURADO EN CASO DE INVALIDEZ TOTAL PERMANENTE Y DE ACUERDO A ESCALA EN CASO DE INVALIDEZ PARCIAL</w:t>
            </w:r>
          </w:p>
        </w:tc>
      </w:tr>
      <w:tr w:rsidR="00FE5742" w:rsidRPr="00FE5742" w14:paraId="19DBD53F" w14:textId="77777777" w:rsidTr="00FE5742">
        <w:trPr>
          <w:trHeight w:val="51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60145B4"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15 DÍAS CALENDARIO PARA LA INDEMNIZACIÓN DEL SINIESTRO, CONTABLES A PARTIR DE LA FECHA EN QUE SE HAYAN PRESENTADO LOS DOCUMENTOS COMPLETOS</w:t>
            </w:r>
          </w:p>
        </w:tc>
      </w:tr>
      <w:tr w:rsidR="00FE5742" w:rsidRPr="00FE5742" w14:paraId="34E51E11" w14:textId="77777777" w:rsidTr="00FE5742">
        <w:trPr>
          <w:trHeight w:val="315"/>
        </w:trPr>
        <w:tc>
          <w:tcPr>
            <w:tcW w:w="9647" w:type="dxa"/>
            <w:gridSpan w:val="8"/>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9501"/>
            </w:tblGrid>
            <w:tr w:rsidR="00FE5742" w:rsidRPr="00FE5742" w14:paraId="42FC9411" w14:textId="77777777" w:rsidTr="00FE5742">
              <w:trPr>
                <w:trHeight w:val="315"/>
                <w:tblCellSpacing w:w="0" w:type="dxa"/>
              </w:trPr>
              <w:tc>
                <w:tcPr>
                  <w:tcW w:w="9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096F9" w14:textId="77777777" w:rsidR="00FE5742" w:rsidRPr="00FE5742" w:rsidRDefault="00FE5742" w:rsidP="00FE5742">
                  <w:pPr>
                    <w:rPr>
                      <w:rFonts w:ascii="Tahoma" w:hAnsi="Tahoma" w:cs="Tahoma"/>
                      <w:sz w:val="18"/>
                      <w:szCs w:val="18"/>
                      <w:lang w:val="es-BO" w:eastAsia="es-BO"/>
                    </w:rPr>
                  </w:pPr>
                  <w:r w:rsidRPr="00FE5742">
                    <w:rPr>
                      <w:rFonts w:ascii="Arial" w:hAnsi="Arial" w:cs="Arial"/>
                      <w:noProof/>
                      <w:sz w:val="20"/>
                      <w:szCs w:val="20"/>
                      <w:lang w:val="es-BO" w:eastAsia="es-BO"/>
                    </w:rPr>
                    <mc:AlternateContent>
                      <mc:Choice Requires="wps">
                        <w:drawing>
                          <wp:anchor distT="0" distB="0" distL="114300" distR="114300" simplePos="0" relativeHeight="251668480" behindDoc="0" locked="0" layoutInCell="1" allowOverlap="1" wp14:anchorId="5951184D" wp14:editId="171E3571">
                            <wp:simplePos x="0" y="0"/>
                            <wp:positionH relativeFrom="column">
                              <wp:posOffset>5276850</wp:posOffset>
                            </wp:positionH>
                            <wp:positionV relativeFrom="paragraph">
                              <wp:posOffset>0</wp:posOffset>
                            </wp:positionV>
                            <wp:extent cx="19050" cy="9525"/>
                            <wp:effectExtent l="0" t="0" r="19050" b="28575"/>
                            <wp:wrapNone/>
                            <wp:docPr id="10" name="Cerrar llav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prstGeom prst="rightBrace">
                                      <a:avLst>
                                        <a:gd name="adj1" fmla="val -21474836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82654C" id="Cerrar llave 7" o:spid="_x0000_s1026" type="#_x0000_t88" style="position:absolute;margin-left:415.5pt;margin-top:0;width:1.5pt;height:.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33aNQIAAJgEAAAOAAAAZHJzL2Uyb0RvYy54bWysVE2P2jAQvVfqf7B8h3xsYCEirFoCvWxb&#10;pG1/gLEd4taxI9sQUNX/vmOTIOheqqo+mLE9eTPv+ZnF06mR6MiNFVoVOBnHGHFFNRNqX+Dv3zaj&#10;GUbWEcWI1IoX+Mwtflq+f7fo2pynutaScYMARNm8awtcO9fmUWRpzRtix7rlCg4rbRriYGn2ETOk&#10;A/RGRmkcT6NOG9YaTbm1sFteDvEy4FcVp+5rVVnukCww9ObCbMK883O0XJB8b0hbC9q3Qf6hi4YI&#10;BUWvUCVxBB2MeAPVCGq01ZUbU91EuqoE5YEDsEniP9i81KTlgQuIY9urTPb/wdIvx61BgsHdgTyK&#10;NHBHK24MMUhKcuTo0UvUtTaHzJd2azxJ2z5r+tPCQXR34hcWctCu+6wZIJGD00GWU2Ua/yUQRqeg&#10;/vmqPj85RC+bdNiNSD580hrrPnHdIB8U2Ih97T4aQr0wJCfHZ+uC8KzvnrAfCUZVI+Eej0SiUZpk&#10;j9nsYZrN+tu+yUxvMycxDJ8D1XtciIb6vojSGyFl8IxUqCvwfJJOQh9WS8H8oU+zZr9bSYOgPLAM&#10;o4e9SzP6oFgAqzlh6z52RMhLDMWl8nigUM/SaxVs9Wsez9ez9SwbZel0Pcrishx92Kyy0XSTPE7K&#10;h3K1KpPfvrUky2vBGFe+u8HiSfZ3Fuof28WcV5PfsbgjuwnjLdnovo0gMXAZfgO74CVvn4vfdpqd&#10;t2bwGNg/JPdP1b+v2zXEt38oy1cAAAD//wMAUEsDBBQABgAIAAAAIQAEg6b13QAAAAYBAAAPAAAA&#10;ZHJzL2Rvd25yZXYueG1sTI9BS8NAEIXvQv/DMgVvdlNrNcZsShE8iEgxFs+b7Jikzc6G7LaJ+fVO&#10;T3oZZniPN99LN6NtxRl73zhSsFxEIJBKZxqqFOw/X25iED5oMrp1hAp+0MMmm12lOjFuoA8856ES&#10;HEI+0QrqELpESl/WaLVfuA6JtW/XWx347Ctpej1wuG3lbRTdS6sb4g+17vC5xvKYn6yC7a4YHtz+&#10;sMvfptfufT3R49dESl3Px+0TiIBj+DPDBZ/RIWOmwp3IeNEqiFdL7hIU8GQ5Xt3xUrBvDTJL5X/8&#10;7BcAAP//AwBQSwECLQAUAAYACAAAACEAtoM4kv4AAADhAQAAEwAAAAAAAAAAAAAAAAAAAAAAW0Nv&#10;bnRlbnRfVHlwZXNdLnhtbFBLAQItABQABgAIAAAAIQA4/SH/1gAAAJQBAAALAAAAAAAAAAAAAAAA&#10;AC8BAABfcmVscy8ucmVsc1BLAQItABQABgAIAAAAIQAsX33aNQIAAJgEAAAOAAAAAAAAAAAAAAAA&#10;AC4CAABkcnMvZTJvRG9jLnhtbFBLAQItABQABgAIAAAAIQAEg6b13QAAAAYBAAAPAAAAAAAAAAAA&#10;AAAAAI8EAABkcnMvZG93bnJldi54bWxQSwUGAAAAAAQABADzAAAAmQUAAAAA&#10;" adj="-2147483648"/>
                        </w:pict>
                      </mc:Fallback>
                    </mc:AlternateContent>
                  </w:r>
                  <w:r w:rsidRPr="00FE5742">
                    <w:rPr>
                      <w:rFonts w:ascii="Tahoma" w:hAnsi="Tahoma" w:cs="Tahoma"/>
                      <w:sz w:val="18"/>
                      <w:szCs w:val="18"/>
                      <w:lang w:val="es-BO" w:eastAsia="es-BO"/>
                    </w:rPr>
                    <w:t>DE COBERTURA AUTOMÁTICA PARA NUEVAS INCORPORACIONES, HASTA 60 DÍAS PARA DAR AVISO A LA ASEGURADORA</w:t>
                  </w:r>
                </w:p>
              </w:tc>
            </w:tr>
          </w:tbl>
          <w:p w14:paraId="6EC92032" w14:textId="77777777" w:rsidR="00FE5742" w:rsidRPr="00FE5742" w:rsidRDefault="00FE5742" w:rsidP="00FE5742">
            <w:pPr>
              <w:rPr>
                <w:rFonts w:ascii="Arial" w:hAnsi="Arial" w:cs="Arial"/>
                <w:sz w:val="20"/>
                <w:szCs w:val="20"/>
                <w:lang w:val="es-BO" w:eastAsia="es-BO"/>
              </w:rPr>
            </w:pPr>
          </w:p>
        </w:tc>
      </w:tr>
      <w:tr w:rsidR="00FE5742" w:rsidRPr="00FE5742" w14:paraId="4A3002FC" w14:textId="77777777" w:rsidTr="00FE5742">
        <w:trPr>
          <w:trHeight w:val="3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4BF4E6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ALTAS Y BAJAS A PRORRATA</w:t>
            </w:r>
          </w:p>
        </w:tc>
      </w:tr>
      <w:tr w:rsidR="00FE5742" w:rsidRPr="00FE5742" w14:paraId="09C8A1B8" w14:textId="77777777" w:rsidTr="00FE5742">
        <w:trPr>
          <w:trHeight w:val="735"/>
        </w:trPr>
        <w:tc>
          <w:tcPr>
            <w:tcW w:w="9647" w:type="dxa"/>
            <w:gridSpan w:val="8"/>
            <w:tcBorders>
              <w:top w:val="nil"/>
              <w:left w:val="nil"/>
              <w:bottom w:val="nil"/>
              <w:right w:val="single" w:sz="4" w:space="0" w:color="000000"/>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9501"/>
            </w:tblGrid>
            <w:tr w:rsidR="00FE5742" w:rsidRPr="00FE5742" w14:paraId="3222DE2B" w14:textId="77777777" w:rsidTr="00FE5742">
              <w:trPr>
                <w:trHeight w:val="735"/>
                <w:tblCellSpacing w:w="0" w:type="dxa"/>
              </w:trPr>
              <w:tc>
                <w:tcPr>
                  <w:tcW w:w="950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EEF6C84" w14:textId="77777777" w:rsidR="00FE5742" w:rsidRPr="00FE5742" w:rsidRDefault="00FE5742" w:rsidP="00FE5742">
                  <w:pPr>
                    <w:rPr>
                      <w:rFonts w:ascii="Tahoma" w:hAnsi="Tahoma" w:cs="Tahoma"/>
                      <w:sz w:val="18"/>
                      <w:szCs w:val="18"/>
                      <w:lang w:val="es-BO" w:eastAsia="es-BO"/>
                    </w:rPr>
                  </w:pPr>
                  <w:r w:rsidRPr="00FE5742">
                    <w:rPr>
                      <w:rFonts w:ascii="Arial" w:hAnsi="Arial" w:cs="Arial"/>
                      <w:noProof/>
                      <w:sz w:val="20"/>
                      <w:szCs w:val="20"/>
                      <w:lang w:val="es-BO" w:eastAsia="es-BO"/>
                    </w:rPr>
                    <mc:AlternateContent>
                      <mc:Choice Requires="wps">
                        <w:drawing>
                          <wp:anchor distT="0" distB="0" distL="114300" distR="114300" simplePos="0" relativeHeight="251666432" behindDoc="0" locked="0" layoutInCell="1" allowOverlap="1" wp14:anchorId="7CF4E000" wp14:editId="594269CB">
                            <wp:simplePos x="0" y="0"/>
                            <wp:positionH relativeFrom="column">
                              <wp:posOffset>5276850</wp:posOffset>
                            </wp:positionH>
                            <wp:positionV relativeFrom="paragraph">
                              <wp:posOffset>457200</wp:posOffset>
                            </wp:positionV>
                            <wp:extent cx="19050" cy="19050"/>
                            <wp:effectExtent l="0" t="0" r="19050" b="19050"/>
                            <wp:wrapNone/>
                            <wp:docPr id="11" name="Cerrar llav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prstGeom prst="rightBrace">
                                      <a:avLst>
                                        <a:gd name="adj1" fmla="val -21474836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2427D1" id="Cerrar llave 5" o:spid="_x0000_s1026" type="#_x0000_t88" style="position:absolute;margin-left:415.5pt;margin-top:36pt;width:1.5pt;height: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KFWNAIAAJgEAAAOAAAAZHJzL2Uyb0RvYy54bWysVE2P2jAQvVfqf7B8h3xsYCEirFoCvWxb&#10;pG1/gLEd4taxI9sQUNX/vmOTIOheqqo+mLE9eTPv+ZnF06mR6MiNFVoVOBnHGHFFNRNqX+Dv3zaj&#10;GUbWEcWI1IoX+Mwtflq+f7fo2pynutaScYMARNm8awtcO9fmUWRpzRtix7rlCg4rbRriYGn2ETOk&#10;A/RGRmkcT6NOG9YaTbm1sFteDvEy4FcVp+5rVVnukCww9ObCbMK883O0XJB8b0hbC9q3Qf6hi4YI&#10;BUWvUCVxBB2MeAPVCGq01ZUbU91EuqoE5YEDsEniP9i81KTlgQuIY9urTPb/wdIvx61BgsHdJRgp&#10;0sAdrbgxxCApyZGjiZeoa20OmS/t1niStn3W9KeFg+juxC8s5KBd91kzQCIHp4Msp8o0/ksgjE5B&#10;/fNVfX5yiF426bAbkXz4pDXWfeK6QT4osBH72n00hHphSE6Oz9YF4VnfPWE/gEnVSLjHI5FolCbZ&#10;YzZ7mGaz/rZvMtPbzEkMw+dA9R4XoqG+L6L0RkgZPCMV6go8n6ST0IfVUjB/6NOs2e9W0iAoDyzD&#10;6GHv0ow+KBbAak7Yuo8dEfISQ3GpPB4o1LP0WgVb/ZrH8/VsPctGWTpdj7K4LEcfNqtsNN0kj5Py&#10;oVytyuS3by3J8lowxpXvbrB4kv2dhfrHdjHn1eR3LO7IbsJ4Sza6byNIDFyG38AueMnb5+K3nWbn&#10;rRk8BvYPyf1T9e/rdg3x7R/K8hUAAP//AwBQSwMEFAAGAAgAAAAhAIeN0DnfAAAACQEAAA8AAABk&#10;cnMvZG93bnJldi54bWxMj09Pg0AQxe8mfofNmHizS1trKbI0jYkHY0wjNp4XdgooO0vYbUE+vdOT&#10;nubfy5vfS7ejbcUZe984UjCfRSCQSmcaqhQcPp7vYhA+aDK6dYQKftDDNru+SnVi3EDveM5DJdiE&#10;fKIV1CF0iZS+rNFqP3MdEt+Orrc68NhX0vR6YHPbykUUPUirG+IPte7wqcbyOz9ZBbt9Mazd4Wuf&#10;v04v3dtqos3nRErd3oy7RxABx/Anhgs+o0PGTIU7kfGiVRAv55wlKFgvuLIgXt5zU/BiFYHMUvk/&#10;QfYLAAD//wMAUEsBAi0AFAAGAAgAAAAhALaDOJL+AAAA4QEAABMAAAAAAAAAAAAAAAAAAAAAAFtD&#10;b250ZW50X1R5cGVzXS54bWxQSwECLQAUAAYACAAAACEAOP0h/9YAAACUAQAACwAAAAAAAAAAAAAA&#10;AAAvAQAAX3JlbHMvLnJlbHNQSwECLQAUAAYACAAAACEAHjShVjQCAACYBAAADgAAAAAAAAAAAAAA&#10;AAAuAgAAZHJzL2Uyb0RvYy54bWxQSwECLQAUAAYACAAAACEAh43QOd8AAAAJAQAADwAAAAAAAAAA&#10;AAAAAACOBAAAZHJzL2Rvd25yZXYueG1sUEsFBgAAAAAEAAQA8wAAAJoFAAAAAA==&#10;" adj="-2147483648"/>
                        </w:pict>
                      </mc:Fallback>
                    </mc:AlternateContent>
                  </w:r>
                  <w:r w:rsidRPr="00FE5742">
                    <w:rPr>
                      <w:rFonts w:ascii="Arial" w:hAnsi="Arial" w:cs="Arial"/>
                      <w:noProof/>
                      <w:sz w:val="20"/>
                      <w:szCs w:val="20"/>
                      <w:lang w:val="es-BO" w:eastAsia="es-BO"/>
                    </w:rPr>
                    <mc:AlternateContent>
                      <mc:Choice Requires="wps">
                        <w:drawing>
                          <wp:anchor distT="0" distB="0" distL="114300" distR="114300" simplePos="0" relativeHeight="251667456" behindDoc="0" locked="0" layoutInCell="1" allowOverlap="1" wp14:anchorId="63E16C15" wp14:editId="59FC4B94">
                            <wp:simplePos x="0" y="0"/>
                            <wp:positionH relativeFrom="column">
                              <wp:posOffset>5276850</wp:posOffset>
                            </wp:positionH>
                            <wp:positionV relativeFrom="paragraph">
                              <wp:posOffset>457200</wp:posOffset>
                            </wp:positionV>
                            <wp:extent cx="19050" cy="19050"/>
                            <wp:effectExtent l="0" t="0" r="19050" b="19050"/>
                            <wp:wrapNone/>
                            <wp:docPr id="12" name="Cerrar llav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prstGeom prst="rightBrace">
                                      <a:avLst>
                                        <a:gd name="adj1" fmla="val -21474836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CF08B3" id="Cerrar llave 4" o:spid="_x0000_s1026" type="#_x0000_t88" style="position:absolute;margin-left:415.5pt;margin-top:36pt;width:1.5pt;height: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zztNgIAAJgEAAAOAAAAZHJzL2Uyb0RvYy54bWysVE2P2jAQvVfqf7B8h3xsYCEirFoCvWxb&#10;pG1/gLEd4taxI9sQUNX/3rFJKHQvVVUfzNievJn3/Mzi6dRIdOTGCq0KnIxjjLiimgm1L/DXL5vR&#10;DCPriGJEasULfOYWPy3fvll0bc5TXWvJuEEAomzetQWunWvzKLK05g2xY91yBYeVNg1xsDT7iBnS&#10;AXojozSOp1GnDWuNptxa2C0vh3gZ8KuKU/e5qix3SBYYenNhNmHe+TlaLki+N6StBe3bIP/QRUOE&#10;gqJXqJI4gg5GvIJqBDXa6sqNqW4iXVWC8sAB2CTxH2xeatLywAXEse1VJvv/YOmn49YgweDuUowU&#10;aeCOVtwYYpCU5MhR5iXqWptD5ku7NZ6kbZ81/W7hILo78QsLOWjXfdQMkMjB6SDLqTKN/xIIo1NQ&#10;/3xVn58copdNOuxGJB8+aY11H7hukA8KbMS+du8NoV4YkpPjs3VBeNZ3T9i3BKOqkXCPRyLRKE2y&#10;x2z2MM1m/W3fZALn35mTGIbPgeo9LkRDfV9E6Y2QMnhGKtQVeD5JJ6EPq6Vg/tCnWbPfraRBUB5Y&#10;htHD3qUZfVAsgNWcsHUfOyLkJYbiUnk8UKhn6bUKtvoxj+fr2XqWjbJ0uh5lcVmO3m1W2Wi6SR4n&#10;5UO5WpXJT99akuW1YIwr391g8ST7Owv1j+1izqvJ71jckd2E8ZpsdN9GkBi4DL+BXfCSt8/FbzvN&#10;zlszeAzsH5L7p+rf1+0a4ts/lOUvAAAA//8DAFBLAwQUAAYACAAAACEAh43QOd8AAAAJAQAADwAA&#10;AGRycy9kb3ducmV2LnhtbEyPT0+DQBDF7yZ+h82YeLNLW2spsjSNiQdjTCM2nhd2Cig7S9htQT69&#10;05Oe5t/Lm99Lt6NtxRl73zhSMJ9FIJBKZxqqFBw+nu9iED5oMrp1hAp+0MM2u75KdWLcQO94zkMl&#10;2IR8ohXUIXSJlL6s0Wo/cx0S346utzrw2FfS9Hpgc9vKRRQ9SKsb4g+17vCpxvI7P1kFu30xrN3h&#10;a5+/Ti/d22qizedESt3ejLtHEAHH8CeGCz6jQ8ZMhTuR8aJVEC/nnCUoWC+4siBe3nNT8GIVgcxS&#10;+T9B9gsAAP//AwBQSwECLQAUAAYACAAAACEAtoM4kv4AAADhAQAAEwAAAAAAAAAAAAAAAAAAAAAA&#10;W0NvbnRlbnRfVHlwZXNdLnhtbFBLAQItABQABgAIAAAAIQA4/SH/1gAAAJQBAAALAAAAAAAAAAAA&#10;AAAAAC8BAABfcmVscy8ucmVsc1BLAQItABQABgAIAAAAIQA6izztNgIAAJgEAAAOAAAAAAAAAAAA&#10;AAAAAC4CAABkcnMvZTJvRG9jLnhtbFBLAQItABQABgAIAAAAIQCHjdA53wAAAAkBAAAPAAAAAAAA&#10;AAAAAAAAAJAEAABkcnMvZG93bnJldi54bWxQSwUGAAAAAAQABADzAAAAnAUAAAAA&#10;" adj="-2147483648"/>
                        </w:pict>
                      </mc:Fallback>
                    </mc:AlternateContent>
                  </w:r>
                  <w:r w:rsidRPr="00FE5742">
                    <w:rPr>
                      <w:rFonts w:ascii="Tahoma" w:hAnsi="Tahoma" w:cs="Tahoma"/>
                      <w:sz w:val="18"/>
                      <w:szCs w:val="18"/>
                      <w:lang w:val="es-BO" w:eastAsia="es-BO"/>
                    </w:rPr>
                    <w:t>DE ADHESIONES Y SUPRESIONES EXTENDIÉNDOSE A MODIFICACIONES EN LA REESTRUCTURACIÓN, INCLUSIÓN Y/O MODIFICACIÓN DE AMPAROS Y COBERTURAS SIN QUE ESTO REPRESENTE UNA AGRAVACIÓN DE RIESGO, NI VARIACIÓN DEL MISMO</w:t>
                  </w:r>
                </w:p>
              </w:tc>
            </w:tr>
          </w:tbl>
          <w:p w14:paraId="7EB1E5C5" w14:textId="77777777" w:rsidR="00FE5742" w:rsidRPr="00FE5742" w:rsidRDefault="00FE5742" w:rsidP="00FE5742">
            <w:pPr>
              <w:rPr>
                <w:rFonts w:ascii="Arial" w:hAnsi="Arial" w:cs="Arial"/>
                <w:sz w:val="20"/>
                <w:szCs w:val="20"/>
                <w:lang w:val="es-BO" w:eastAsia="es-BO"/>
              </w:rPr>
            </w:pPr>
          </w:p>
        </w:tc>
      </w:tr>
      <w:tr w:rsidR="00FE5742" w:rsidRPr="00FE5742" w14:paraId="5E120303" w14:textId="77777777" w:rsidTr="00FE5742">
        <w:trPr>
          <w:trHeight w:val="3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0F0B9B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PERIODO DE GRACIA 30 DÍAS PARA EL PAGO DE PRIMAS, SIN PERDIDA DE AMPAROS NI COBERTURA</w:t>
            </w:r>
          </w:p>
        </w:tc>
      </w:tr>
      <w:tr w:rsidR="00FE5742" w:rsidRPr="00FE5742" w14:paraId="51ECC1FD" w14:textId="77777777" w:rsidTr="00FE5742">
        <w:trPr>
          <w:trHeight w:val="60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40A806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DE AMPLIACIÓN DE CONTRATO A PRORRATA TEMPORIS  HASTA 90 (NOVENTA) DÍAS, BAJO LOS MISMOS TÉRMINOS, CONDICIONES Y TASAS DE LA SUSCRIPCIÓN ORIGINAL</w:t>
            </w:r>
          </w:p>
        </w:tc>
      </w:tr>
      <w:tr w:rsidR="00FE5742" w:rsidRPr="00FE5742" w14:paraId="22E9EC0B" w14:textId="77777777" w:rsidTr="00FE5742">
        <w:trPr>
          <w:trHeight w:val="3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2DAE75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RESCISIÓN  DEL CONTRATO A PRORRATA</w:t>
            </w:r>
          </w:p>
        </w:tc>
      </w:tr>
      <w:tr w:rsidR="00FE5742" w:rsidRPr="00FE5742" w14:paraId="44854832" w14:textId="77777777" w:rsidTr="00FE5742">
        <w:trPr>
          <w:trHeight w:val="208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3112A0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COMISIÓN DE BENEFICIOS:</w:t>
            </w:r>
            <w:r w:rsidRPr="00FE5742">
              <w:rPr>
                <w:rFonts w:ascii="Tahoma" w:hAnsi="Tahoma" w:cs="Tahoma"/>
                <w:sz w:val="18"/>
                <w:szCs w:val="18"/>
                <w:lang w:val="es-BO" w:eastAsia="es-BO"/>
              </w:rPr>
              <w:br/>
              <w:t xml:space="preserve">Primas  Netas pagadas (descontando impuestos) menos </w:t>
            </w:r>
            <w:r w:rsidRPr="00FE5742">
              <w:rPr>
                <w:rFonts w:ascii="Tahoma" w:hAnsi="Tahoma" w:cs="Tahoma"/>
                <w:sz w:val="18"/>
                <w:szCs w:val="18"/>
                <w:lang w:val="es-BO" w:eastAsia="es-BO"/>
              </w:rPr>
              <w:br/>
              <w:t>- 30% por concepto de gastos administrativos</w:t>
            </w:r>
            <w:r w:rsidRPr="00FE5742">
              <w:rPr>
                <w:rFonts w:ascii="Tahoma" w:hAnsi="Tahoma" w:cs="Tahoma"/>
                <w:sz w:val="18"/>
                <w:szCs w:val="18"/>
                <w:lang w:val="es-BO" w:eastAsia="es-BO"/>
              </w:rPr>
              <w:br/>
              <w:t>- Los siniestros pagados durante la vigencia del seguro</w:t>
            </w:r>
            <w:r w:rsidRPr="00FE5742">
              <w:rPr>
                <w:rFonts w:ascii="Tahoma" w:hAnsi="Tahoma" w:cs="Tahoma"/>
                <w:sz w:val="18"/>
                <w:szCs w:val="18"/>
                <w:lang w:val="es-BO" w:eastAsia="es-BO"/>
              </w:rPr>
              <w:br/>
              <w:t>- Las reservas para siniestros pendientes de pago</w:t>
            </w:r>
            <w:r w:rsidRPr="00FE5742">
              <w:rPr>
                <w:rFonts w:ascii="Tahoma" w:hAnsi="Tahoma" w:cs="Tahoma"/>
                <w:sz w:val="18"/>
                <w:szCs w:val="18"/>
                <w:lang w:val="es-BO" w:eastAsia="es-BO"/>
              </w:rPr>
              <w:br/>
              <w:t>En caso de que el resultado sea positivo, la compañía devolverá el 10% (diez por ciento) del resultado final.</w:t>
            </w:r>
            <w:r w:rsidRPr="00FE5742">
              <w:rPr>
                <w:rFonts w:ascii="Tahoma" w:hAnsi="Tahoma" w:cs="Tahoma"/>
                <w:sz w:val="18"/>
                <w:szCs w:val="18"/>
                <w:lang w:val="es-BO" w:eastAsia="es-BO"/>
              </w:rPr>
              <w:br/>
              <w:t xml:space="preserve">En caso de que el resultado sea negativo, no habrá obligación económica por parte de la compañía aseguradora.    </w:t>
            </w:r>
          </w:p>
        </w:tc>
      </w:tr>
      <w:tr w:rsidR="00FE5742" w:rsidRPr="00FE5742" w14:paraId="632319F5" w14:textId="77777777" w:rsidTr="00FE5742">
        <w:trPr>
          <w:trHeight w:val="255"/>
        </w:trPr>
        <w:tc>
          <w:tcPr>
            <w:tcW w:w="9647"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482F8C3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RESPONSABILIDAD DEL CONTRATANTE:</w:t>
            </w:r>
          </w:p>
        </w:tc>
      </w:tr>
      <w:tr w:rsidR="00FE5742" w:rsidRPr="00FE5742" w14:paraId="3FF6911B" w14:textId="77777777" w:rsidTr="00FE5742">
        <w:trPr>
          <w:trHeight w:val="57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4A7AF2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EN CASO DE SINIESTRO, EL CONTRATANTE DEMOSTRARÁ CON DOCUMENTACIÓN FEHACIENTE QUE EL ACCIDENTADO AL MOMENTO DEL SINIESTRO FORMABA PARTE DE SU PERSONAL PERMANENTE, TEMPORAL Y/O A CONTRATO.</w:t>
            </w:r>
          </w:p>
        </w:tc>
      </w:tr>
      <w:tr w:rsidR="00FE5742" w:rsidRPr="00FE5742" w14:paraId="183DC566" w14:textId="77777777" w:rsidTr="00FE5742">
        <w:trPr>
          <w:trHeight w:val="300"/>
        </w:trPr>
        <w:tc>
          <w:tcPr>
            <w:tcW w:w="3536" w:type="dxa"/>
            <w:tcBorders>
              <w:top w:val="nil"/>
              <w:left w:val="single" w:sz="4" w:space="0" w:color="auto"/>
              <w:bottom w:val="single" w:sz="4" w:space="0" w:color="auto"/>
              <w:right w:val="nil"/>
            </w:tcBorders>
            <w:shd w:val="clear" w:color="000000" w:fill="16365C"/>
            <w:vAlign w:val="center"/>
            <w:hideMark/>
          </w:tcPr>
          <w:p w14:paraId="712985E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BENEFICIARIOS</w:t>
            </w:r>
          </w:p>
        </w:tc>
        <w:tc>
          <w:tcPr>
            <w:tcW w:w="0" w:type="auto"/>
            <w:tcBorders>
              <w:top w:val="nil"/>
              <w:left w:val="nil"/>
              <w:bottom w:val="single" w:sz="4" w:space="0" w:color="auto"/>
              <w:right w:val="nil"/>
            </w:tcBorders>
            <w:shd w:val="clear" w:color="000000" w:fill="16365C"/>
            <w:vAlign w:val="center"/>
            <w:hideMark/>
          </w:tcPr>
          <w:p w14:paraId="610311F6"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single" w:sz="4" w:space="0" w:color="auto"/>
              <w:right w:val="nil"/>
            </w:tcBorders>
            <w:shd w:val="clear" w:color="000000" w:fill="16365C"/>
            <w:vAlign w:val="center"/>
            <w:hideMark/>
          </w:tcPr>
          <w:p w14:paraId="4DD4EDCC"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single" w:sz="4" w:space="0" w:color="auto"/>
              <w:right w:val="nil"/>
            </w:tcBorders>
            <w:shd w:val="clear" w:color="000000" w:fill="16365C"/>
            <w:vAlign w:val="center"/>
            <w:hideMark/>
          </w:tcPr>
          <w:p w14:paraId="7CB3865E"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single" w:sz="4" w:space="0" w:color="auto"/>
              <w:right w:val="nil"/>
            </w:tcBorders>
            <w:shd w:val="clear" w:color="000000" w:fill="16365C"/>
            <w:vAlign w:val="center"/>
            <w:hideMark/>
          </w:tcPr>
          <w:p w14:paraId="0E36CD7F"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single" w:sz="4" w:space="0" w:color="auto"/>
              <w:right w:val="nil"/>
            </w:tcBorders>
            <w:shd w:val="clear" w:color="000000" w:fill="16365C"/>
            <w:vAlign w:val="center"/>
            <w:hideMark/>
          </w:tcPr>
          <w:p w14:paraId="677632AA"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single" w:sz="4" w:space="0" w:color="auto"/>
              <w:right w:val="nil"/>
            </w:tcBorders>
            <w:shd w:val="clear" w:color="000000" w:fill="16365C"/>
            <w:vAlign w:val="center"/>
            <w:hideMark/>
          </w:tcPr>
          <w:p w14:paraId="3C828012"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1748" w:type="dxa"/>
            <w:tcBorders>
              <w:top w:val="nil"/>
              <w:left w:val="nil"/>
              <w:bottom w:val="single" w:sz="4" w:space="0" w:color="auto"/>
              <w:right w:val="single" w:sz="4" w:space="0" w:color="auto"/>
            </w:tcBorders>
            <w:shd w:val="clear" w:color="000000" w:fill="16365C"/>
            <w:vAlign w:val="center"/>
            <w:hideMark/>
          </w:tcPr>
          <w:p w14:paraId="757803FC"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r>
      <w:tr w:rsidR="00FE5742" w:rsidRPr="00FE5742" w14:paraId="39C6EA87" w14:textId="77777777" w:rsidTr="00FE5742">
        <w:trPr>
          <w:trHeight w:val="117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4CA8E6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EN CASO DE MUERTE SE CONSIDERARÁN BENEFICIARIOS DE LA INDEMNIZACIÓN LAS PERSONAS QUE EL ASEGURADO DESIGNE COMO SUS BENEFICIARIOS Y QUE DEBERÁN CONSTAR EN CERTIFICADOS DE SEGURO INDIVIDUALES A SER OTORGADOS A CADA UNO DE LOS ASEGURADOS Y DE NO TENERLOS SE CONSIDERARÁN COMO BENEFICIARIOS A LOS HEREDEROS LEGALES. ASIMISMO, EL ASEGURADO PODRÁ DESIGNAR O MODIFICAR SUS BENEFICIARIOS DURANTE LA VIGENCIA DEL SEGURO, MEDIANTE NOTA ESCRITA, ENVIADA A LA ASEGURADORA EN ORIGINAL.</w:t>
            </w:r>
          </w:p>
        </w:tc>
      </w:tr>
      <w:tr w:rsidR="00FE5742" w:rsidRPr="00FE5742" w14:paraId="2B6001B1" w14:textId="77777777" w:rsidTr="00FE5742">
        <w:trPr>
          <w:trHeight w:val="255"/>
        </w:trPr>
        <w:tc>
          <w:tcPr>
            <w:tcW w:w="9647"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1F200B5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CONDICIÓN ESPECIAL:</w:t>
            </w:r>
          </w:p>
        </w:tc>
      </w:tr>
      <w:tr w:rsidR="00FE5742" w:rsidRPr="00FE5742" w14:paraId="7C0BFEC9" w14:textId="77777777" w:rsidTr="00FE5742">
        <w:trPr>
          <w:trHeight w:val="6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D2DAB2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EL AJUSTE DE ALTAS Y BAJAS SE REALIZARÁ DE FORMA MENSUAL Y LA LIQUIDACIÓN DE PRIMAS DE FORMA SEMESTRAL, CON FECHA PAGO HASTA EL 20 DEL MES SIGUIENTE.</w:t>
            </w:r>
          </w:p>
        </w:tc>
      </w:tr>
      <w:tr w:rsidR="00FE5742" w:rsidRPr="00FE5742" w14:paraId="20F6DCB7" w14:textId="77777777" w:rsidTr="00FE5742">
        <w:trPr>
          <w:trHeight w:val="255"/>
        </w:trPr>
        <w:tc>
          <w:tcPr>
            <w:tcW w:w="9647"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733A5C61"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VIGENCIA:</w:t>
            </w:r>
          </w:p>
        </w:tc>
      </w:tr>
      <w:tr w:rsidR="00FE5742" w:rsidRPr="00FE5742" w14:paraId="30CA55C9" w14:textId="77777777" w:rsidTr="00FE5742">
        <w:trPr>
          <w:trHeight w:val="39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87D0F8D" w14:textId="1741D87E"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DOS AÑOS</w:t>
            </w:r>
            <w:r w:rsidR="00F37971">
              <w:rPr>
                <w:rFonts w:ascii="Tahoma" w:hAnsi="Tahoma" w:cs="Tahoma"/>
                <w:sz w:val="18"/>
                <w:szCs w:val="18"/>
                <w:lang w:val="es-BO" w:eastAsia="es-BO"/>
              </w:rPr>
              <w:t xml:space="preserve"> CON PAGO ANUAL</w:t>
            </w:r>
          </w:p>
        </w:tc>
      </w:tr>
      <w:tr w:rsidR="00FE5742" w:rsidRPr="00FE5742" w14:paraId="74D8C2DC" w14:textId="77777777" w:rsidTr="00FE5742">
        <w:trPr>
          <w:trHeight w:val="255"/>
        </w:trPr>
        <w:tc>
          <w:tcPr>
            <w:tcW w:w="9647"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5D49D762"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PRIMA TOTAL:</w:t>
            </w:r>
          </w:p>
        </w:tc>
      </w:tr>
      <w:tr w:rsidR="00FE5742" w:rsidRPr="00FE5742" w14:paraId="4E500635" w14:textId="77777777" w:rsidTr="00FE5742">
        <w:trPr>
          <w:trHeight w:val="3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AB8603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CONTADO POR GESTION</w:t>
            </w:r>
          </w:p>
        </w:tc>
      </w:tr>
    </w:tbl>
    <w:p w14:paraId="6F0AEC2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11195C4"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AAB49B5"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83785D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5173259"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5F3499D"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15BD83D"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B836B95"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BC321A7"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7EEB412"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B7EFD6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1CCB468"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531DF03"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54538C6"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B9FF718"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22D73487"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506EC98"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5AF5CFB"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38EFA4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F2346C2"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75E74B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DAF79A6"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FDABCDC"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E5742" w:rsidRPr="00FE5742" w14:paraId="7153E46D" w14:textId="77777777" w:rsidTr="00720446">
        <w:trPr>
          <w:trHeight w:val="416"/>
        </w:trPr>
        <w:tc>
          <w:tcPr>
            <w:tcW w:w="2410" w:type="dxa"/>
            <w:shd w:val="clear" w:color="auto" w:fill="004990"/>
            <w:vAlign w:val="center"/>
          </w:tcPr>
          <w:p w14:paraId="558BF872" w14:textId="77777777" w:rsidR="00FE5742" w:rsidRPr="00FE5742" w:rsidRDefault="00FE5742" w:rsidP="00FE5742">
            <w:pPr>
              <w:jc w:val="center"/>
              <w:rPr>
                <w:rFonts w:ascii="Tahoma" w:hAnsi="Tahoma" w:cs="Tahoma"/>
                <w:b/>
                <w:color w:val="FFFFFF"/>
                <w:sz w:val="28"/>
                <w:szCs w:val="28"/>
                <w:lang w:val="pt-BR"/>
              </w:rPr>
            </w:pPr>
            <w:proofErr w:type="gramStart"/>
            <w:r w:rsidRPr="00FE5742">
              <w:rPr>
                <w:rFonts w:ascii="Tahoma" w:hAnsi="Tahoma" w:cs="Tahoma"/>
                <w:b/>
                <w:color w:val="FFFFFF"/>
                <w:sz w:val="28"/>
                <w:szCs w:val="28"/>
                <w:lang w:val="pt-BR"/>
              </w:rPr>
              <w:lastRenderedPageBreak/>
              <w:t>ANEXO No</w:t>
            </w:r>
            <w:proofErr w:type="gramEnd"/>
            <w:r w:rsidRPr="00FE5742">
              <w:rPr>
                <w:rFonts w:ascii="Tahoma" w:hAnsi="Tahoma" w:cs="Tahoma"/>
                <w:b/>
                <w:color w:val="FFFFFF"/>
                <w:sz w:val="28"/>
                <w:szCs w:val="28"/>
                <w:lang w:val="pt-BR"/>
              </w:rPr>
              <w:t>. 8</w:t>
            </w:r>
          </w:p>
        </w:tc>
        <w:tc>
          <w:tcPr>
            <w:tcW w:w="7365" w:type="dxa"/>
            <w:vAlign w:val="center"/>
          </w:tcPr>
          <w:p w14:paraId="75C713EA" w14:textId="77777777" w:rsidR="00FE5742" w:rsidRPr="00FE5742" w:rsidRDefault="00FE5742" w:rsidP="00FE5742">
            <w:pPr>
              <w:ind w:left="567"/>
              <w:jc w:val="center"/>
              <w:rPr>
                <w:rFonts w:ascii="Tahoma" w:hAnsi="Tahoma" w:cs="Tahoma"/>
                <w:b/>
                <w:color w:val="004990"/>
                <w:sz w:val="22"/>
                <w:szCs w:val="22"/>
                <w:lang w:val="pt-BR"/>
              </w:rPr>
            </w:pPr>
            <w:r w:rsidRPr="00FE5742">
              <w:rPr>
                <w:rFonts w:ascii="Tahoma" w:hAnsi="Tahoma" w:cs="Tahoma"/>
                <w:b/>
                <w:color w:val="004990"/>
                <w:sz w:val="22"/>
                <w:szCs w:val="22"/>
                <w:lang w:val="es-ES_tradnl"/>
              </w:rPr>
              <w:t>POLIZA DE VIDA GRUPO</w:t>
            </w:r>
          </w:p>
        </w:tc>
      </w:tr>
    </w:tbl>
    <w:p w14:paraId="3A6F2382"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W w:w="9644" w:type="dxa"/>
        <w:tblInd w:w="65" w:type="dxa"/>
        <w:tblCellMar>
          <w:left w:w="70" w:type="dxa"/>
          <w:right w:w="70" w:type="dxa"/>
        </w:tblCellMar>
        <w:tblLook w:val="04A0" w:firstRow="1" w:lastRow="0" w:firstColumn="1" w:lastColumn="0" w:noHBand="0" w:noVBand="1"/>
      </w:tblPr>
      <w:tblGrid>
        <w:gridCol w:w="2629"/>
        <w:gridCol w:w="208"/>
        <w:gridCol w:w="148"/>
        <w:gridCol w:w="149"/>
        <w:gridCol w:w="149"/>
        <w:gridCol w:w="149"/>
        <w:gridCol w:w="149"/>
        <w:gridCol w:w="149"/>
        <w:gridCol w:w="5914"/>
      </w:tblGrid>
      <w:tr w:rsidR="00FE5742" w:rsidRPr="00FE5742" w14:paraId="3C344D76" w14:textId="77777777" w:rsidTr="00720446">
        <w:trPr>
          <w:trHeight w:val="294"/>
        </w:trPr>
        <w:tc>
          <w:tcPr>
            <w:tcW w:w="9644" w:type="dxa"/>
            <w:gridSpan w:val="9"/>
            <w:tcBorders>
              <w:top w:val="single" w:sz="4" w:space="0" w:color="auto"/>
              <w:left w:val="single" w:sz="4" w:space="0" w:color="auto"/>
              <w:bottom w:val="single" w:sz="4" w:space="0" w:color="auto"/>
              <w:right w:val="single" w:sz="4" w:space="0" w:color="000000"/>
            </w:tcBorders>
            <w:shd w:val="clear" w:color="000000" w:fill="244062"/>
            <w:vAlign w:val="center"/>
            <w:hideMark/>
          </w:tcPr>
          <w:p w14:paraId="4AD3D8E3" w14:textId="77777777" w:rsidR="00FE5742" w:rsidRPr="00FE5742" w:rsidRDefault="00FE5742" w:rsidP="00FE5742">
            <w:pPr>
              <w:jc w:val="center"/>
              <w:rPr>
                <w:rFonts w:ascii="Tahoma" w:hAnsi="Tahoma" w:cs="Tahoma"/>
                <w:b/>
                <w:bCs/>
                <w:color w:val="FFFFFF"/>
                <w:sz w:val="22"/>
                <w:szCs w:val="22"/>
                <w:lang w:val="es-BO" w:eastAsia="es-BO"/>
              </w:rPr>
            </w:pPr>
            <w:r w:rsidRPr="00FE5742">
              <w:rPr>
                <w:rFonts w:ascii="Tahoma" w:hAnsi="Tahoma" w:cs="Tahoma"/>
                <w:b/>
                <w:bCs/>
                <w:color w:val="FFFFFF"/>
                <w:sz w:val="22"/>
                <w:szCs w:val="22"/>
                <w:lang w:val="es-BO" w:eastAsia="es-BO"/>
              </w:rPr>
              <w:t>VIDA GRUPO</w:t>
            </w:r>
          </w:p>
        </w:tc>
      </w:tr>
      <w:tr w:rsidR="00FE5742" w:rsidRPr="00FE5742" w14:paraId="21124C42" w14:textId="77777777" w:rsidTr="00720446">
        <w:trPr>
          <w:trHeight w:val="117"/>
        </w:trPr>
        <w:tc>
          <w:tcPr>
            <w:tcW w:w="0" w:type="auto"/>
            <w:tcBorders>
              <w:top w:val="nil"/>
              <w:left w:val="single" w:sz="4" w:space="0" w:color="auto"/>
              <w:bottom w:val="nil"/>
              <w:right w:val="nil"/>
            </w:tcBorders>
            <w:shd w:val="clear" w:color="auto" w:fill="auto"/>
            <w:vAlign w:val="center"/>
            <w:hideMark/>
          </w:tcPr>
          <w:p w14:paraId="3D8C8F4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w:t>
            </w:r>
          </w:p>
        </w:tc>
        <w:tc>
          <w:tcPr>
            <w:tcW w:w="0" w:type="auto"/>
            <w:tcBorders>
              <w:top w:val="nil"/>
              <w:left w:val="nil"/>
              <w:bottom w:val="nil"/>
              <w:right w:val="nil"/>
            </w:tcBorders>
            <w:shd w:val="clear" w:color="auto" w:fill="auto"/>
            <w:vAlign w:val="center"/>
            <w:hideMark/>
          </w:tcPr>
          <w:p w14:paraId="54611704" w14:textId="77777777" w:rsidR="00FE5742" w:rsidRPr="00FE5742" w:rsidRDefault="00FE5742" w:rsidP="00FE5742">
            <w:pPr>
              <w:rPr>
                <w:rFonts w:ascii="Tahoma" w:hAnsi="Tahoma" w:cs="Tahoma"/>
                <w:sz w:val="18"/>
                <w:szCs w:val="18"/>
                <w:lang w:val="es-BO" w:eastAsia="es-BO"/>
              </w:rPr>
            </w:pPr>
          </w:p>
        </w:tc>
        <w:tc>
          <w:tcPr>
            <w:tcW w:w="0" w:type="auto"/>
            <w:tcBorders>
              <w:top w:val="nil"/>
              <w:left w:val="nil"/>
              <w:bottom w:val="nil"/>
              <w:right w:val="nil"/>
            </w:tcBorders>
            <w:shd w:val="clear" w:color="auto" w:fill="auto"/>
            <w:vAlign w:val="center"/>
            <w:hideMark/>
          </w:tcPr>
          <w:p w14:paraId="2BBCE333" w14:textId="77777777" w:rsidR="00FE5742" w:rsidRPr="00FE5742" w:rsidRDefault="00FE5742" w:rsidP="00FE5742">
            <w:pPr>
              <w:rPr>
                <w:rFonts w:ascii="Tahoma" w:hAnsi="Tahoma" w:cs="Tahoma"/>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0864E0D7"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2AAE93FA" w14:textId="77777777" w:rsidTr="00FE5742">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560443A3"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ASEGURADO</w:t>
            </w:r>
          </w:p>
        </w:tc>
        <w:tc>
          <w:tcPr>
            <w:tcW w:w="0" w:type="auto"/>
            <w:tcBorders>
              <w:top w:val="nil"/>
              <w:left w:val="nil"/>
              <w:bottom w:val="nil"/>
              <w:right w:val="nil"/>
            </w:tcBorders>
            <w:shd w:val="clear" w:color="auto" w:fill="auto"/>
            <w:vAlign w:val="center"/>
            <w:hideMark/>
          </w:tcPr>
          <w:p w14:paraId="7CA39EE0"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2C12EF56" w14:textId="77777777" w:rsidR="00FE5742" w:rsidRPr="00FE5742" w:rsidRDefault="00FE5742" w:rsidP="00FE574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6D7488BC"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EMPRESA NACIONAL DE TELECOMUNICACIONES “ENTEL S.A.” Y SUBSIDIARIA DATACOM S.R.L. Y SUBSIDIARIA ENTEL DINÁMICA S.R.L.</w:t>
            </w:r>
          </w:p>
        </w:tc>
      </w:tr>
      <w:tr w:rsidR="00FE5742" w:rsidRPr="00FE5742" w14:paraId="0A3D9B2A"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066FA515"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041CC025"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5E03F0AE" w14:textId="77777777" w:rsidR="00FE5742" w:rsidRPr="00FE5742" w:rsidRDefault="00FE5742" w:rsidP="00FE574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5835279D"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1D158E0F" w14:textId="77777777" w:rsidTr="00FE5742">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787647A9"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RIESGO</w:t>
            </w:r>
          </w:p>
        </w:tc>
        <w:tc>
          <w:tcPr>
            <w:tcW w:w="0" w:type="auto"/>
            <w:tcBorders>
              <w:top w:val="nil"/>
              <w:left w:val="nil"/>
              <w:bottom w:val="nil"/>
              <w:right w:val="nil"/>
            </w:tcBorders>
            <w:shd w:val="clear" w:color="auto" w:fill="auto"/>
            <w:vAlign w:val="center"/>
            <w:hideMark/>
          </w:tcPr>
          <w:p w14:paraId="6CA82171"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0917E06B" w14:textId="77777777" w:rsidR="00FE5742" w:rsidRPr="00FE5742" w:rsidRDefault="00FE5742" w:rsidP="00FE574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74091FCA"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VIDA GRUPO ANUAL RENOVABLE</w:t>
            </w:r>
          </w:p>
        </w:tc>
      </w:tr>
      <w:tr w:rsidR="00FE5742" w:rsidRPr="00FE5742" w14:paraId="2BB6A40B"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5EF78AB9"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5991BAAA"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6B2F555" w14:textId="77777777" w:rsidR="00FE5742" w:rsidRPr="00FE5742" w:rsidRDefault="00FE5742" w:rsidP="00FE574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5A7A9518"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3BD313E2" w14:textId="77777777" w:rsidTr="00FE5742">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18C00A2C"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DIRECCIÓN LEGAL</w:t>
            </w:r>
          </w:p>
        </w:tc>
        <w:tc>
          <w:tcPr>
            <w:tcW w:w="0" w:type="auto"/>
            <w:tcBorders>
              <w:top w:val="nil"/>
              <w:left w:val="nil"/>
              <w:bottom w:val="nil"/>
              <w:right w:val="nil"/>
            </w:tcBorders>
            <w:shd w:val="clear" w:color="auto" w:fill="auto"/>
            <w:vAlign w:val="center"/>
            <w:hideMark/>
          </w:tcPr>
          <w:p w14:paraId="1A52FB1A"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7C77C200" w14:textId="77777777" w:rsidR="00FE5742" w:rsidRPr="00FE5742" w:rsidRDefault="00FE5742" w:rsidP="00FE574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195A64A0"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CALLE FEDERICO ZUAZO N. 1771</w:t>
            </w:r>
          </w:p>
        </w:tc>
      </w:tr>
      <w:tr w:rsidR="00FE5742" w:rsidRPr="00FE5742" w14:paraId="67054DBF"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2BAEA310"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65B26E1C"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09370516" w14:textId="77777777" w:rsidR="00FE5742" w:rsidRPr="00FE5742" w:rsidRDefault="00FE5742" w:rsidP="00FE574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1ECAD976"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1714F681" w14:textId="77777777" w:rsidTr="00FE5742">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518475F9"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ÁMBITO DE LA COBERTURA</w:t>
            </w:r>
          </w:p>
        </w:tc>
        <w:tc>
          <w:tcPr>
            <w:tcW w:w="0" w:type="auto"/>
            <w:tcBorders>
              <w:top w:val="nil"/>
              <w:left w:val="nil"/>
              <w:bottom w:val="nil"/>
              <w:right w:val="nil"/>
            </w:tcBorders>
            <w:shd w:val="clear" w:color="auto" w:fill="auto"/>
            <w:vAlign w:val="center"/>
            <w:hideMark/>
          </w:tcPr>
          <w:p w14:paraId="61AEA646"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042DBCF3" w14:textId="77777777" w:rsidR="00FE5742" w:rsidRPr="00FE5742" w:rsidRDefault="00FE5742" w:rsidP="00FE574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69B670DE"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LAS 24 HORAS DEL DÍA, 365 DÍAS DEL AÑO,  A NIVEL NACIONAL E INTERNACIONAL</w:t>
            </w:r>
          </w:p>
        </w:tc>
      </w:tr>
      <w:tr w:rsidR="00FE5742" w:rsidRPr="00FE5742" w14:paraId="1E887AD8"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1A415E06"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58C0D7A2"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791D3851" w14:textId="77777777" w:rsidR="00FE5742" w:rsidRPr="00FE5742" w:rsidRDefault="00FE5742" w:rsidP="00FE5742">
            <w:pPr>
              <w:rPr>
                <w:rFonts w:ascii="Tahoma" w:hAnsi="Tahoma" w:cs="Tahoma"/>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71066CCA"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1D8A4689" w14:textId="77777777" w:rsidTr="00FE5742">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74DD74E0"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JURISDICCIÓN</w:t>
            </w:r>
          </w:p>
        </w:tc>
        <w:tc>
          <w:tcPr>
            <w:tcW w:w="0" w:type="auto"/>
            <w:tcBorders>
              <w:top w:val="nil"/>
              <w:left w:val="nil"/>
              <w:bottom w:val="nil"/>
              <w:right w:val="nil"/>
            </w:tcBorders>
            <w:shd w:val="clear" w:color="auto" w:fill="auto"/>
            <w:vAlign w:val="center"/>
            <w:hideMark/>
          </w:tcPr>
          <w:p w14:paraId="6ED9AF5B"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30292B2C" w14:textId="77777777" w:rsidR="00FE5742" w:rsidRPr="00FE5742" w:rsidRDefault="00FE5742" w:rsidP="00FE574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366A0D3A"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ESTADO PLURINACIONAL DE BOLIVIA</w:t>
            </w:r>
          </w:p>
        </w:tc>
      </w:tr>
      <w:tr w:rsidR="00FE5742" w:rsidRPr="00FE5742" w14:paraId="7795156F" w14:textId="77777777" w:rsidTr="00FE5742">
        <w:trPr>
          <w:trHeight w:val="150"/>
        </w:trPr>
        <w:tc>
          <w:tcPr>
            <w:tcW w:w="0" w:type="auto"/>
            <w:tcBorders>
              <w:top w:val="nil"/>
              <w:left w:val="single" w:sz="4" w:space="0" w:color="auto"/>
              <w:bottom w:val="nil"/>
              <w:right w:val="nil"/>
            </w:tcBorders>
            <w:shd w:val="clear" w:color="auto" w:fill="auto"/>
            <w:vAlign w:val="center"/>
            <w:hideMark/>
          </w:tcPr>
          <w:p w14:paraId="5CC0AECA"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66FE5DFD"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7688E3F" w14:textId="77777777" w:rsidR="00FE5742" w:rsidRPr="00FE5742" w:rsidRDefault="00FE5742" w:rsidP="00FE5742">
            <w:pPr>
              <w:rPr>
                <w:rFonts w:ascii="Tahoma" w:hAnsi="Tahoma" w:cs="Tahoma"/>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1125F0D7" w14:textId="77777777" w:rsidR="00FE5742" w:rsidRPr="00FE5742" w:rsidRDefault="00FE5742" w:rsidP="00FE5742">
            <w:pPr>
              <w:jc w:val="both"/>
              <w:rPr>
                <w:rFonts w:ascii="Tahoma" w:hAnsi="Tahoma" w:cs="Tahoma"/>
                <w:b/>
                <w:bCs/>
                <w:sz w:val="24"/>
                <w:szCs w:val="24"/>
                <w:lang w:val="es-BO" w:eastAsia="es-BO"/>
              </w:rPr>
            </w:pPr>
            <w:r w:rsidRPr="00FE5742">
              <w:rPr>
                <w:rFonts w:ascii="Tahoma" w:hAnsi="Tahoma" w:cs="Tahoma"/>
                <w:b/>
                <w:bCs/>
                <w:sz w:val="24"/>
                <w:szCs w:val="24"/>
                <w:lang w:val="es-BO" w:eastAsia="es-BO"/>
              </w:rPr>
              <w:t> </w:t>
            </w:r>
          </w:p>
        </w:tc>
      </w:tr>
      <w:tr w:rsidR="00FE5742" w:rsidRPr="00FE5742" w14:paraId="76323B5B" w14:textId="77777777" w:rsidTr="00FE5742">
        <w:trPr>
          <w:trHeight w:val="420"/>
        </w:trPr>
        <w:tc>
          <w:tcPr>
            <w:tcW w:w="0" w:type="auto"/>
            <w:tcBorders>
              <w:top w:val="single" w:sz="4" w:space="0" w:color="auto"/>
              <w:left w:val="single" w:sz="4" w:space="0" w:color="auto"/>
              <w:bottom w:val="single" w:sz="4" w:space="0" w:color="auto"/>
              <w:right w:val="single" w:sz="4" w:space="0" w:color="auto"/>
            </w:tcBorders>
            <w:shd w:val="clear" w:color="000000" w:fill="254061"/>
            <w:vAlign w:val="center"/>
            <w:hideMark/>
          </w:tcPr>
          <w:p w14:paraId="2D643F6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ASEGURADOS</w:t>
            </w:r>
          </w:p>
        </w:tc>
        <w:tc>
          <w:tcPr>
            <w:tcW w:w="0" w:type="auto"/>
            <w:tcBorders>
              <w:top w:val="nil"/>
              <w:left w:val="nil"/>
              <w:bottom w:val="nil"/>
              <w:right w:val="nil"/>
            </w:tcBorders>
            <w:shd w:val="clear" w:color="auto" w:fill="auto"/>
            <w:vAlign w:val="center"/>
            <w:hideMark/>
          </w:tcPr>
          <w:p w14:paraId="79E14AD3"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53007CE2" w14:textId="77777777" w:rsidR="00FE5742" w:rsidRPr="00FE5742" w:rsidRDefault="00FE5742" w:rsidP="00FE5742">
            <w:pPr>
              <w:rPr>
                <w:rFonts w:ascii="Tahoma" w:hAnsi="Tahoma" w:cs="Tahoma"/>
                <w:b/>
                <w:bCs/>
                <w:sz w:val="18"/>
                <w:szCs w:val="18"/>
                <w:lang w:val="es-BO" w:eastAsia="es-BO"/>
              </w:rPr>
            </w:pPr>
          </w:p>
        </w:tc>
        <w:tc>
          <w:tcPr>
            <w:tcW w:w="6658" w:type="dxa"/>
            <w:gridSpan w:val="6"/>
            <w:tcBorders>
              <w:top w:val="nil"/>
              <w:left w:val="nil"/>
              <w:bottom w:val="nil"/>
              <w:right w:val="single" w:sz="4" w:space="0" w:color="000000"/>
            </w:tcBorders>
            <w:shd w:val="clear" w:color="auto" w:fill="auto"/>
            <w:vAlign w:val="center"/>
            <w:hideMark/>
          </w:tcPr>
          <w:p w14:paraId="54C3CA3C" w14:textId="0AC3A8EE" w:rsidR="00FE5742" w:rsidRPr="00FE5742" w:rsidRDefault="00FE5742" w:rsidP="00954D9F">
            <w:pPr>
              <w:rPr>
                <w:rFonts w:ascii="Tahoma" w:hAnsi="Tahoma" w:cs="Tahoma"/>
                <w:sz w:val="18"/>
                <w:szCs w:val="18"/>
                <w:lang w:val="es-BO" w:eastAsia="es-BO"/>
              </w:rPr>
            </w:pPr>
            <w:r w:rsidRPr="00FE5742">
              <w:rPr>
                <w:rFonts w:ascii="Tahoma" w:hAnsi="Tahoma" w:cs="Tahoma"/>
                <w:b/>
                <w:bCs/>
                <w:sz w:val="18"/>
                <w:szCs w:val="18"/>
                <w:lang w:val="es-BO" w:eastAsia="es-BO"/>
              </w:rPr>
              <w:t>1.1</w:t>
            </w:r>
            <w:r w:rsidR="00954D9F">
              <w:rPr>
                <w:rFonts w:ascii="Tahoma" w:hAnsi="Tahoma" w:cs="Tahoma"/>
                <w:b/>
                <w:bCs/>
                <w:sz w:val="18"/>
                <w:szCs w:val="18"/>
                <w:lang w:val="es-BO" w:eastAsia="es-BO"/>
              </w:rPr>
              <w:t>6</w:t>
            </w:r>
            <w:r w:rsidRPr="00FE5742">
              <w:rPr>
                <w:rFonts w:ascii="Tahoma" w:hAnsi="Tahoma" w:cs="Tahoma"/>
                <w:b/>
                <w:bCs/>
                <w:sz w:val="18"/>
                <w:szCs w:val="18"/>
                <w:lang w:val="es-BO" w:eastAsia="es-BO"/>
              </w:rPr>
              <w:t>9 asegurados:</w:t>
            </w:r>
            <w:r w:rsidRPr="00FE5742">
              <w:rPr>
                <w:rFonts w:ascii="Tahoma" w:hAnsi="Tahoma" w:cs="Tahoma"/>
                <w:sz w:val="18"/>
                <w:szCs w:val="18"/>
                <w:lang w:val="es-BO" w:eastAsia="es-BO"/>
              </w:rPr>
              <w:t xml:space="preserve"> 1.160 Funcionarios, 9 directores, Funcionarios al servicios del contratante, empleados de planta y/o eventuales y </w:t>
            </w:r>
            <w:proofErr w:type="spellStart"/>
            <w:r w:rsidRPr="00FE5742">
              <w:rPr>
                <w:rFonts w:ascii="Tahoma" w:hAnsi="Tahoma" w:cs="Tahoma"/>
                <w:sz w:val="18"/>
                <w:szCs w:val="18"/>
                <w:lang w:val="es-BO" w:eastAsia="es-BO"/>
              </w:rPr>
              <w:t>y</w:t>
            </w:r>
            <w:proofErr w:type="spellEnd"/>
            <w:r w:rsidRPr="00FE5742">
              <w:rPr>
                <w:rFonts w:ascii="Tahoma" w:hAnsi="Tahoma" w:cs="Tahoma"/>
                <w:sz w:val="18"/>
                <w:szCs w:val="18"/>
                <w:lang w:val="es-BO" w:eastAsia="es-BO"/>
              </w:rPr>
              <w:t xml:space="preserve"> Directores.</w:t>
            </w:r>
          </w:p>
        </w:tc>
      </w:tr>
      <w:tr w:rsidR="00FE5742" w:rsidRPr="00FE5742" w14:paraId="2F478A29" w14:textId="77777777" w:rsidTr="00720446">
        <w:trPr>
          <w:trHeight w:val="135"/>
        </w:trPr>
        <w:tc>
          <w:tcPr>
            <w:tcW w:w="0" w:type="auto"/>
            <w:tcBorders>
              <w:top w:val="nil"/>
              <w:left w:val="single" w:sz="4" w:space="0" w:color="auto"/>
              <w:bottom w:val="nil"/>
              <w:right w:val="nil"/>
            </w:tcBorders>
            <w:shd w:val="clear" w:color="auto" w:fill="auto"/>
            <w:vAlign w:val="center"/>
            <w:hideMark/>
          </w:tcPr>
          <w:p w14:paraId="001C10EB"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4FC1A86A"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5366C852"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91FC38A"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29D3F21"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58B9F18"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786327D8" w14:textId="77777777" w:rsidR="00FE5742" w:rsidRPr="00FE5742" w:rsidRDefault="00FE5742" w:rsidP="00FE5742">
            <w:pPr>
              <w:jc w:val="cente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0EFC784B" w14:textId="77777777" w:rsidR="00FE5742" w:rsidRPr="00FE5742" w:rsidRDefault="00FE5742" w:rsidP="00FE5742">
            <w:pPr>
              <w:jc w:val="center"/>
              <w:rPr>
                <w:rFonts w:ascii="Tahoma" w:hAnsi="Tahoma" w:cs="Tahoma"/>
                <w:b/>
                <w:bCs/>
                <w:sz w:val="18"/>
                <w:szCs w:val="18"/>
                <w:lang w:val="es-BO" w:eastAsia="es-BO"/>
              </w:rPr>
            </w:pPr>
          </w:p>
        </w:tc>
        <w:tc>
          <w:tcPr>
            <w:tcW w:w="5823" w:type="dxa"/>
            <w:tcBorders>
              <w:top w:val="nil"/>
              <w:left w:val="nil"/>
              <w:bottom w:val="nil"/>
              <w:right w:val="single" w:sz="4" w:space="0" w:color="auto"/>
            </w:tcBorders>
            <w:shd w:val="clear" w:color="auto" w:fill="auto"/>
            <w:vAlign w:val="center"/>
            <w:hideMark/>
          </w:tcPr>
          <w:p w14:paraId="069F7B3D" w14:textId="77777777" w:rsidR="00FE5742" w:rsidRPr="00FE5742" w:rsidRDefault="00FE5742" w:rsidP="00FE5742">
            <w:pPr>
              <w:jc w:val="center"/>
              <w:rPr>
                <w:rFonts w:ascii="Tahoma" w:hAnsi="Tahoma" w:cs="Tahoma"/>
                <w:b/>
                <w:bCs/>
                <w:sz w:val="18"/>
                <w:szCs w:val="18"/>
                <w:lang w:val="es-BO" w:eastAsia="es-BO"/>
              </w:rPr>
            </w:pPr>
            <w:r w:rsidRPr="00FE5742">
              <w:rPr>
                <w:rFonts w:ascii="Tahoma" w:hAnsi="Tahoma" w:cs="Tahoma"/>
                <w:b/>
                <w:bCs/>
                <w:sz w:val="18"/>
                <w:szCs w:val="18"/>
                <w:lang w:val="es-BO" w:eastAsia="es-BO"/>
              </w:rPr>
              <w:t> </w:t>
            </w:r>
          </w:p>
        </w:tc>
      </w:tr>
      <w:tr w:rsidR="00FE5742" w:rsidRPr="00FE5742" w14:paraId="24EE0AB8" w14:textId="77777777" w:rsidTr="00FE5742">
        <w:trPr>
          <w:trHeight w:val="480"/>
        </w:trPr>
        <w:tc>
          <w:tcPr>
            <w:tcW w:w="9644" w:type="dxa"/>
            <w:gridSpan w:val="9"/>
            <w:tcBorders>
              <w:top w:val="single" w:sz="4" w:space="0" w:color="auto"/>
              <w:left w:val="single" w:sz="4" w:space="0" w:color="auto"/>
              <w:bottom w:val="single" w:sz="4" w:space="0" w:color="auto"/>
              <w:right w:val="single" w:sz="4" w:space="0" w:color="auto"/>
            </w:tcBorders>
            <w:shd w:val="clear" w:color="000000" w:fill="254061"/>
            <w:vAlign w:val="center"/>
            <w:hideMark/>
          </w:tcPr>
          <w:p w14:paraId="668C06CE"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COBERTURAS POR PERSONA:</w:t>
            </w:r>
          </w:p>
        </w:tc>
      </w:tr>
      <w:tr w:rsidR="00FE5742" w:rsidRPr="00FE5742" w14:paraId="264C591E" w14:textId="77777777" w:rsidTr="00FE5742">
        <w:trPr>
          <w:trHeight w:val="34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5B1DEE5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MUERTE POR CUALQUIER CAUSA      USD. 5.000.-</w:t>
            </w:r>
          </w:p>
        </w:tc>
      </w:tr>
      <w:tr w:rsidR="00FE5742" w:rsidRPr="00FE5742" w14:paraId="56B1E56C" w14:textId="77777777" w:rsidTr="00FE5742">
        <w:trPr>
          <w:trHeight w:val="34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5A03968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INVALIDEZ TOTAL Y PERMANENTE   USD. 5.000.-</w:t>
            </w:r>
          </w:p>
        </w:tc>
      </w:tr>
      <w:tr w:rsidR="00FE5742" w:rsidRPr="00FE5742" w14:paraId="08592970" w14:textId="77777777" w:rsidTr="00FE5742">
        <w:trPr>
          <w:trHeight w:val="34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01BB452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DOBLE INDEMNIZACIÓN POR MUERTE ACCIDENTAL</w:t>
            </w:r>
          </w:p>
        </w:tc>
      </w:tr>
      <w:tr w:rsidR="00FE5742" w:rsidRPr="00FE5742" w14:paraId="4DFBAAF9" w14:textId="77777777" w:rsidTr="00FE5742">
        <w:trPr>
          <w:trHeight w:val="34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5F97649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GASTOS DE SEPELIO   USD. 1.000.-</w:t>
            </w:r>
          </w:p>
        </w:tc>
      </w:tr>
      <w:tr w:rsidR="00FE5742" w:rsidRPr="00FE5742" w14:paraId="4E0675FE" w14:textId="77777777" w:rsidTr="00FE5742">
        <w:trPr>
          <w:trHeight w:val="34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14:paraId="4ADAFC1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GASTOS DE TRASLADO, REPATRIACIÓN  Y EVACUACIÓN DEL FALLECIDO AL LUGAR DE ORIGEN USD. 1.000.- POR FALLECIDO</w:t>
            </w:r>
          </w:p>
        </w:tc>
      </w:tr>
      <w:tr w:rsidR="00FE5742" w:rsidRPr="00FE5742" w14:paraId="5F9953DE" w14:textId="77777777" w:rsidTr="00FE5742">
        <w:trPr>
          <w:trHeight w:val="255"/>
        </w:trPr>
        <w:tc>
          <w:tcPr>
            <w:tcW w:w="9644" w:type="dxa"/>
            <w:gridSpan w:val="9"/>
            <w:tcBorders>
              <w:top w:val="single" w:sz="4" w:space="0" w:color="auto"/>
              <w:left w:val="single" w:sz="4" w:space="0" w:color="auto"/>
              <w:bottom w:val="single" w:sz="4" w:space="0" w:color="auto"/>
              <w:right w:val="single" w:sz="4" w:space="0" w:color="auto"/>
            </w:tcBorders>
            <w:shd w:val="clear" w:color="000000" w:fill="254061"/>
            <w:vAlign w:val="center"/>
            <w:hideMark/>
          </w:tcPr>
          <w:p w14:paraId="68E97779"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CLAUSULAS ADICIONALES</w:t>
            </w:r>
          </w:p>
        </w:tc>
      </w:tr>
      <w:tr w:rsidR="00FE5742" w:rsidRPr="00FE5742" w14:paraId="0381ACA1" w14:textId="77777777" w:rsidTr="00FE5742">
        <w:trPr>
          <w:trHeight w:val="375"/>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8334F9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CLAUSULA DE COBERTURA AUTOMÁTICA PARA EMPLEADOS O FUNCIONARIOS RECIÉN INCORPORADOS, HASTA 30 DÍAS PARA DAR AVISO </w:t>
            </w:r>
          </w:p>
        </w:tc>
      </w:tr>
      <w:tr w:rsidR="00FE5742" w:rsidRPr="00FE5742" w14:paraId="3CBC8A6A" w14:textId="77777777" w:rsidTr="00FE5742">
        <w:trPr>
          <w:trHeight w:val="1335"/>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0C83C4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CLAUSULA DE LIBRE ELEGIBILIDAD DE MÉDICOS CALIFICADORES, MEDIANTE LA CUAL SE ACUERDA Y ESTABLECE QUE EN CASO DE OCURRIR UN EVENTUAL SINIESTRO CUBIERTO POR LA PRESENTE PÓLIZA, EN EL CUAL EXISTA DISCREPANCIA SOBRE LA CAUSA DE FALLECIMIENTO O GRADO DE INVALIDEZ DETERMINADA POR LA AUTORIDAD COMPETENTE O CUYO RESULTADO SEA INSATISFACTORIO POR EL DICTAMEN O LA DETERMINACIÓN DEL MISMO, EL ASEGURADO TENDRÁ DERECHO A NOMBRAR,  A LA PERSONA NATURAL O JURÍDICA ESPECIALIZADA E IDÓNEA QUE PROCEDA A EFECTUAR LA EVALUACIÓN Y AJUSTE DEL SINIESTRO </w:t>
            </w:r>
          </w:p>
        </w:tc>
      </w:tr>
      <w:tr w:rsidR="00FE5742" w:rsidRPr="00FE5742" w14:paraId="11BE5E1A" w14:textId="77777777" w:rsidTr="00FE5742">
        <w:trPr>
          <w:trHeight w:val="465"/>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816E79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CLAUSULA DE AMPLIACIÓN DE AVISO DE SINIESTRO A 30 DÍAS, DESDE CONOCIDO EL MISMO POR EL CONTRATANTE</w:t>
            </w:r>
          </w:p>
        </w:tc>
      </w:tr>
      <w:tr w:rsidR="00FE5742" w:rsidRPr="00FE5742" w14:paraId="015AA448" w14:textId="77777777" w:rsidTr="00FE5742">
        <w:trPr>
          <w:trHeight w:val="61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4F2CB64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EXTENSIÓN DE COBERTURA, COMO PASAJERO DE AVIONES Y/O HELICÓPTEROS PARTICULARES Y/O PRIVADOS, FUERZAS ARMADAS, TAXIS AÉREOS, AYUDA COMERCIAL  Y CUALQUIER OTRO TIPO DE TRANSPORTE EN LÍNEAS AÉREAS NO REGULARES </w:t>
            </w:r>
          </w:p>
        </w:tc>
      </w:tr>
      <w:tr w:rsidR="00FE5742" w:rsidRPr="00FE5742" w14:paraId="48714EE4" w14:textId="77777777" w:rsidTr="00FE5742">
        <w:trPr>
          <w:trHeight w:val="37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0D5D1EB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COBERTURA PARA DAÑOS CAUSADOS POR MOTOCICLETAS, MOTONETAS Y  OTROS SIMILARES TANTO COMO CONDUCTOR Y/O PASAJERO </w:t>
            </w:r>
          </w:p>
        </w:tc>
      </w:tr>
      <w:tr w:rsidR="00FE5742" w:rsidRPr="00FE5742" w14:paraId="322F335C" w14:textId="77777777" w:rsidTr="00FE5742">
        <w:trPr>
          <w:trHeight w:val="31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3DEC6D7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CLAUSULA DE DAÑOS A CAUSA DE LA NATURALEZA EN GENERAL</w:t>
            </w:r>
          </w:p>
        </w:tc>
      </w:tr>
      <w:tr w:rsidR="00FE5742" w:rsidRPr="00FE5742" w14:paraId="349ADECA" w14:textId="77777777" w:rsidTr="00FE5742">
        <w:trPr>
          <w:trHeight w:val="37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57D229C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COBERTURA DE DEPORTES AMATEUR  QUE NO SEAN DE ALTO RIESGO</w:t>
            </w:r>
          </w:p>
        </w:tc>
      </w:tr>
      <w:tr w:rsidR="00FE5742" w:rsidRPr="00FE5742" w14:paraId="23BB85B2" w14:textId="77777777" w:rsidTr="00FE5742">
        <w:trPr>
          <w:trHeight w:val="34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3461B72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CLAUSULA PARA PRACTICA DE ACTIVIDADES Y DEPORTES PELIGROSOS SIEMPRE Y CUANDO NO SE ENCUENTREN EN EL LISTADO DE DEPORTES DE ALTO RIESGO</w:t>
            </w:r>
          </w:p>
        </w:tc>
      </w:tr>
      <w:tr w:rsidR="00FE5742" w:rsidRPr="00FE5742" w14:paraId="0C1AB799" w14:textId="77777777" w:rsidTr="00FE5742">
        <w:trPr>
          <w:trHeight w:val="390"/>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6C04B82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COBERTURA PARA MORDEDURAS DE ANIMALES Y PICADURAS DE INSECTOS</w:t>
            </w:r>
          </w:p>
        </w:tc>
      </w:tr>
      <w:tr w:rsidR="00FE5742" w:rsidRPr="00FE5742" w14:paraId="035A445E" w14:textId="77777777" w:rsidTr="00FE5742">
        <w:trPr>
          <w:trHeight w:val="390"/>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780217D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COBERTURA PARA TRANSPORTE POR MEDIO FLUVIAL</w:t>
            </w:r>
          </w:p>
        </w:tc>
      </w:tr>
      <w:tr w:rsidR="00FE5742" w:rsidRPr="00FE5742" w14:paraId="6FD4B447" w14:textId="77777777" w:rsidTr="00FE5742">
        <w:trPr>
          <w:trHeight w:val="1170"/>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38FD7DE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EXTENSIÓN DE COBERTURA CUANDO EL ASEGURADO PIERDA LA VIDA A CONSECUENCIA DE RIESGOS POLÍTICOS EN GENERAL Y SOLO A TÍTULO ENUNCIATIVO: MOTINES, HUELGAS, TUMULTOS POPULARES, VANDALISMO, CONMOCIÓN CIVIL, DISTURBIOS SOCIALES, ACTOS TERRORISTAS, O HECHOS TIPIFICADOS LEGALMENTE COMO DELITOS CONTRA LA SEGURIDAD DEL ESTADO. SIEMPRE QUE EL ASEGURADO NO SEA EL CAUSANTE O HAYA PARTICIPADO EN FORMA ACTIVA O DIRECTA DE CUALQUIERA DE LOS ACTOS INDICADOS. </w:t>
            </w:r>
          </w:p>
        </w:tc>
      </w:tr>
      <w:tr w:rsidR="00FE5742" w:rsidRPr="00FE5742" w14:paraId="1556F09D" w14:textId="77777777" w:rsidTr="00FE5742">
        <w:trPr>
          <w:trHeight w:val="600"/>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4E14F71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CLAUSULA DE AMPLIACIÓN DEL LIMITE DE EDAD (SE DEJA SIN EFECTO LOS LIMITES DE EDAD ADMISIBLES, TANTO PARA EL INGRESO DE ASEGURADOS COMO PARA SU PERMANENCIA, SIEMPRE Y CUANDO CUMPLA FUNCIONES PARA EL CONTRATANTE)</w:t>
            </w:r>
          </w:p>
        </w:tc>
      </w:tr>
      <w:tr w:rsidR="00FE5742" w:rsidRPr="00FE5742" w14:paraId="5AEA37A5" w14:textId="77777777" w:rsidTr="00FE5742">
        <w:trPr>
          <w:trHeight w:val="390"/>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43597BA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CUMULO CONOCIDO TOMANDO COMO EL MISMO, LA PLANILLA DE PERSONAL DE ENTEL.</w:t>
            </w:r>
          </w:p>
        </w:tc>
      </w:tr>
      <w:tr w:rsidR="00FE5742" w:rsidRPr="00FE5742" w14:paraId="635F6697" w14:textId="77777777" w:rsidTr="00FE5742">
        <w:trPr>
          <w:trHeight w:val="34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66659DB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CAMBIO DE BENEFICIARIOS</w:t>
            </w:r>
          </w:p>
        </w:tc>
      </w:tr>
      <w:tr w:rsidR="00FE5742" w:rsidRPr="00FE5742" w14:paraId="4CDF9DDB" w14:textId="77777777" w:rsidTr="00FE5742">
        <w:trPr>
          <w:trHeight w:val="300"/>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DEFA02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INCLUSIONES Y EXCLUSIONES A PRORRATA </w:t>
            </w:r>
          </w:p>
        </w:tc>
      </w:tr>
      <w:tr w:rsidR="00FE5742" w:rsidRPr="00FE5742" w14:paraId="59AA068B" w14:textId="77777777" w:rsidTr="00FE5742">
        <w:trPr>
          <w:trHeight w:val="630"/>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39B7C26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ADHESIONES Y SUPRESIONES EXTENDIÉNDOSE A MODIFICACIONES EN LA REESTRUCTURACIÓN, INCLUSIÓN Y/O MODIFICACIÓN DE AMPAROS Y COBERTURAS SIN QUE ESTO REPRESENTE UNA AGRAVACIÓN DE RIESGO, NI VARIACIÓN DEL MISMO</w:t>
            </w:r>
          </w:p>
        </w:tc>
      </w:tr>
      <w:tr w:rsidR="00FE5742" w:rsidRPr="00FE5742" w14:paraId="5C840782" w14:textId="77777777" w:rsidTr="00FE5742">
        <w:trPr>
          <w:trHeight w:val="270"/>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AC9D88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PERIODO DE GRACIA 30 DÍAS PARA EL PAGO DE PRIMAS, SIN PERDIDA DE AMPAROS NI COBERTURA</w:t>
            </w:r>
          </w:p>
        </w:tc>
      </w:tr>
      <w:tr w:rsidR="00FE5742" w:rsidRPr="00FE5742" w14:paraId="1AF29ED0" w14:textId="77777777" w:rsidTr="00FE5742">
        <w:trPr>
          <w:trHeight w:val="600"/>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020F20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AMPLIACIÓN DE CONTRATO A PRORRATA TEMPORIS HASTA 90 (NOVENTA) DÍAS, BAJO LOS MISMOS TÉRMINOS, CONDICIONES Y TASAS DE LA SUSCRIPCIÓN ORIGINAL</w:t>
            </w:r>
          </w:p>
        </w:tc>
      </w:tr>
      <w:tr w:rsidR="00FE5742" w:rsidRPr="00FE5742" w14:paraId="276D1499" w14:textId="77777777" w:rsidTr="00FE5742">
        <w:trPr>
          <w:trHeight w:val="360"/>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8C34CF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RESCISIÓN DEL CONTRATO A PRORRATA</w:t>
            </w:r>
          </w:p>
        </w:tc>
      </w:tr>
      <w:tr w:rsidR="00FE5742" w:rsidRPr="00FE5742" w14:paraId="2CC49A4A" w14:textId="77777777" w:rsidTr="00FE5742">
        <w:trPr>
          <w:trHeight w:val="1716"/>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EBBFC2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COMISIÓN DE BENEFICIOS:</w:t>
            </w:r>
            <w:r w:rsidRPr="00FE5742">
              <w:rPr>
                <w:rFonts w:ascii="Tahoma" w:hAnsi="Tahoma" w:cs="Tahoma"/>
                <w:sz w:val="18"/>
                <w:szCs w:val="18"/>
                <w:lang w:val="es-BO" w:eastAsia="es-BO"/>
              </w:rPr>
              <w:br/>
              <w:t xml:space="preserve">Primas  Netas pagadas (descontando impuestos) menos </w:t>
            </w:r>
            <w:r w:rsidRPr="00FE5742">
              <w:rPr>
                <w:rFonts w:ascii="Tahoma" w:hAnsi="Tahoma" w:cs="Tahoma"/>
                <w:sz w:val="18"/>
                <w:szCs w:val="18"/>
                <w:lang w:val="es-BO" w:eastAsia="es-BO"/>
              </w:rPr>
              <w:br/>
              <w:t>- 30% por concepto de gastos administrativos</w:t>
            </w:r>
            <w:r w:rsidRPr="00FE5742">
              <w:rPr>
                <w:rFonts w:ascii="Tahoma" w:hAnsi="Tahoma" w:cs="Tahoma"/>
                <w:sz w:val="18"/>
                <w:szCs w:val="18"/>
                <w:lang w:val="es-BO" w:eastAsia="es-BO"/>
              </w:rPr>
              <w:br/>
              <w:t>- Los siniestros pagados durante la vigencia del seguro</w:t>
            </w:r>
            <w:r w:rsidRPr="00FE5742">
              <w:rPr>
                <w:rFonts w:ascii="Tahoma" w:hAnsi="Tahoma" w:cs="Tahoma"/>
                <w:sz w:val="18"/>
                <w:szCs w:val="18"/>
                <w:lang w:val="es-BO" w:eastAsia="es-BO"/>
              </w:rPr>
              <w:br/>
              <w:t>- Las reservas para siniestros pendientes de pago</w:t>
            </w:r>
            <w:r w:rsidRPr="00FE5742">
              <w:rPr>
                <w:rFonts w:ascii="Tahoma" w:hAnsi="Tahoma" w:cs="Tahoma"/>
                <w:sz w:val="18"/>
                <w:szCs w:val="18"/>
                <w:lang w:val="es-BO" w:eastAsia="es-BO"/>
              </w:rPr>
              <w:br/>
              <w:t>En caso de que el resultado sea positivo, la compañía devolverá el 10% (diez por ciento) del resultado final.</w:t>
            </w:r>
            <w:r w:rsidRPr="00FE5742">
              <w:rPr>
                <w:rFonts w:ascii="Tahoma" w:hAnsi="Tahoma" w:cs="Tahoma"/>
                <w:sz w:val="18"/>
                <w:szCs w:val="18"/>
                <w:lang w:val="es-BO" w:eastAsia="es-BO"/>
              </w:rPr>
              <w:br/>
              <w:t xml:space="preserve">En caso de que el resultado sea negativo, no habrá obligación económica por parte de la compañía aseguradora. </w:t>
            </w:r>
          </w:p>
        </w:tc>
      </w:tr>
      <w:tr w:rsidR="00FE5742" w:rsidRPr="00FE5742" w14:paraId="31F9EB59" w14:textId="77777777" w:rsidTr="00FE5742">
        <w:trPr>
          <w:trHeight w:val="300"/>
        </w:trPr>
        <w:tc>
          <w:tcPr>
            <w:tcW w:w="9644" w:type="dxa"/>
            <w:gridSpan w:val="9"/>
            <w:tcBorders>
              <w:top w:val="single" w:sz="4" w:space="0" w:color="auto"/>
              <w:left w:val="single" w:sz="4" w:space="0" w:color="auto"/>
              <w:bottom w:val="single" w:sz="4" w:space="0" w:color="auto"/>
              <w:right w:val="single" w:sz="4" w:space="0" w:color="000000"/>
            </w:tcBorders>
            <w:shd w:val="clear" w:color="000000" w:fill="16365C"/>
            <w:vAlign w:val="center"/>
            <w:hideMark/>
          </w:tcPr>
          <w:p w14:paraId="0D5FDEFB"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BENEFICIARIOS</w:t>
            </w:r>
          </w:p>
        </w:tc>
      </w:tr>
      <w:tr w:rsidR="00FE5742" w:rsidRPr="00FE5742" w14:paraId="67C08713" w14:textId="77777777" w:rsidTr="00FE5742">
        <w:trPr>
          <w:trHeight w:val="136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5BC6769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EN CASO DE MUERTE SE CONSIDERARÁN BENEFICIARIOS DE LA INDEMNIZACIÓN LAS PERSONAS QUE EL ASEGURADO DESIGNE COMO SUS BENEFICIARIOS Y QUE DEBERÁN CONSTAR EN CERTIFICADOS DE SEGURO INDIVIDUALES A SER OTORGADOS A CADA UNO DE LOS ASEGURADOS Y DE NO TENERLOS SE CONSIDERARÁN COMO BENEFICIARIOS A LOS HEREDEROS LEGALES. ASIMISMO, EL ASEGURADO PODRÁ DESIGNAR O MODIFICAR SUS BENEFICIARIOS DURANTE LA VIGENCIA DEL SEGURO, MEDIANTE NOTA ESCRITA, ENVIADA A LA ASEGURADORA A TRAVÉS DE CONSEGSA S.A. EN ORIGINAL.</w:t>
            </w:r>
          </w:p>
        </w:tc>
      </w:tr>
      <w:tr w:rsidR="00FE5742" w:rsidRPr="00FE5742" w14:paraId="1865A4F4" w14:textId="77777777" w:rsidTr="00FE5742">
        <w:trPr>
          <w:trHeight w:val="390"/>
        </w:trPr>
        <w:tc>
          <w:tcPr>
            <w:tcW w:w="9644" w:type="dxa"/>
            <w:gridSpan w:val="9"/>
            <w:tcBorders>
              <w:top w:val="single" w:sz="4" w:space="0" w:color="auto"/>
              <w:left w:val="single" w:sz="4" w:space="0" w:color="auto"/>
              <w:bottom w:val="single" w:sz="4" w:space="0" w:color="auto"/>
              <w:right w:val="single" w:sz="4" w:space="0" w:color="000000"/>
            </w:tcBorders>
            <w:shd w:val="clear" w:color="000000" w:fill="16365C"/>
            <w:vAlign w:val="center"/>
            <w:hideMark/>
          </w:tcPr>
          <w:p w14:paraId="600AC64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CONDICIONES ESPECIALES</w:t>
            </w:r>
          </w:p>
        </w:tc>
      </w:tr>
      <w:tr w:rsidR="00FE5742" w:rsidRPr="00FE5742" w14:paraId="5E35176D" w14:textId="77777777" w:rsidTr="00FE5742">
        <w:trPr>
          <w:trHeight w:val="390"/>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E75F49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COBERTURA DE SUICIDIO CONFORME AL ART. 1139 DEL CÓDIGO DE COMERCIO</w:t>
            </w:r>
          </w:p>
        </w:tc>
      </w:tr>
      <w:tr w:rsidR="00FE5742" w:rsidRPr="00FE5742" w14:paraId="1D52F13D" w14:textId="77777777" w:rsidTr="00FE5742">
        <w:trPr>
          <w:trHeight w:val="540"/>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35D090E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EL AJUSTE DE ALTAS Y BAJAS SE REALIZARÁ DE FORMA MENSUAL Y LA LIQUIDACIÓN DE PRIMAS DE FORMA SEMESTRAL, CON FECHA PAGO HASTA EL 20 DEL MES SIGUIENTE.</w:t>
            </w:r>
          </w:p>
        </w:tc>
      </w:tr>
      <w:tr w:rsidR="00FE5742" w:rsidRPr="00FE5742" w14:paraId="455A613A" w14:textId="77777777" w:rsidTr="00FE5742">
        <w:trPr>
          <w:trHeight w:val="91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11FD816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EL DESEMBOLSO POR INDEMNIZACIÓN DE GASTOS DE SEPELIO DE USD. 1.000,00 SERÁ REALIZADO UNA VEZ REPORTADO EL DECESO DEL ASEGURADO Y PRESENTADO EL CERTIFICADO DE DEFUNCIÓN EMITIDO POR EL MÉDICO FORENSE, EN UN PLAZO NO MAYOR A 24 HORAS DE RECIBIDA LA DOCUMENTACIÓN DETALLADA.</w:t>
            </w:r>
          </w:p>
        </w:tc>
      </w:tr>
      <w:tr w:rsidR="00FE5742" w:rsidRPr="00FE5742" w14:paraId="2F90D8A6" w14:textId="77777777" w:rsidTr="00FE5742">
        <w:trPr>
          <w:trHeight w:val="225"/>
        </w:trPr>
        <w:tc>
          <w:tcPr>
            <w:tcW w:w="9644" w:type="dxa"/>
            <w:gridSpan w:val="9"/>
            <w:tcBorders>
              <w:top w:val="single" w:sz="4" w:space="0" w:color="auto"/>
              <w:left w:val="single" w:sz="4" w:space="0" w:color="auto"/>
              <w:bottom w:val="single" w:sz="4" w:space="0" w:color="auto"/>
              <w:right w:val="single" w:sz="4" w:space="0" w:color="000000"/>
            </w:tcBorders>
            <w:shd w:val="clear" w:color="000000" w:fill="16365C"/>
            <w:vAlign w:val="center"/>
            <w:hideMark/>
          </w:tcPr>
          <w:p w14:paraId="3750BDDF"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VIGENCIA:</w:t>
            </w:r>
          </w:p>
        </w:tc>
      </w:tr>
      <w:tr w:rsidR="00FE5742" w:rsidRPr="00FE5742" w14:paraId="1B25877A" w14:textId="77777777" w:rsidTr="00FE5742">
        <w:trPr>
          <w:trHeight w:val="360"/>
        </w:trPr>
        <w:tc>
          <w:tcPr>
            <w:tcW w:w="9644"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14:paraId="7E082FFA" w14:textId="4F4D3D6F"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DOS AÑOS</w:t>
            </w:r>
            <w:r w:rsidR="00F37971">
              <w:rPr>
                <w:rFonts w:ascii="Tahoma" w:hAnsi="Tahoma" w:cs="Tahoma"/>
                <w:sz w:val="18"/>
                <w:szCs w:val="18"/>
                <w:lang w:val="es-BO" w:eastAsia="es-BO"/>
              </w:rPr>
              <w:t xml:space="preserve"> CON PAGO ANUAL</w:t>
            </w:r>
          </w:p>
        </w:tc>
      </w:tr>
      <w:tr w:rsidR="00FE5742" w:rsidRPr="00FE5742" w14:paraId="5057292C" w14:textId="77777777" w:rsidTr="00FE5742">
        <w:trPr>
          <w:trHeight w:val="255"/>
        </w:trPr>
        <w:tc>
          <w:tcPr>
            <w:tcW w:w="9644" w:type="dxa"/>
            <w:gridSpan w:val="9"/>
            <w:tcBorders>
              <w:top w:val="single" w:sz="4" w:space="0" w:color="auto"/>
              <w:left w:val="single" w:sz="4" w:space="0" w:color="auto"/>
              <w:bottom w:val="single" w:sz="4" w:space="0" w:color="auto"/>
              <w:right w:val="single" w:sz="4" w:space="0" w:color="auto"/>
            </w:tcBorders>
            <w:shd w:val="clear" w:color="000000" w:fill="16365C"/>
            <w:vAlign w:val="center"/>
            <w:hideMark/>
          </w:tcPr>
          <w:p w14:paraId="09CB1E54"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FORMA DE PAGO:</w:t>
            </w:r>
          </w:p>
        </w:tc>
      </w:tr>
      <w:tr w:rsidR="00FE5742" w:rsidRPr="00FE5742" w14:paraId="5A321D40" w14:textId="77777777" w:rsidTr="00FE5742">
        <w:trPr>
          <w:trHeight w:val="270"/>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AD360B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CONTADO POR GESTION</w:t>
            </w:r>
          </w:p>
        </w:tc>
      </w:tr>
    </w:tbl>
    <w:p w14:paraId="4F99191C"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E5742" w:rsidRPr="00FE5742" w14:paraId="450641A9" w14:textId="77777777" w:rsidTr="00FE5742">
        <w:trPr>
          <w:trHeight w:val="617"/>
        </w:trPr>
        <w:tc>
          <w:tcPr>
            <w:tcW w:w="2410" w:type="dxa"/>
            <w:shd w:val="clear" w:color="auto" w:fill="004990"/>
            <w:vAlign w:val="center"/>
          </w:tcPr>
          <w:p w14:paraId="532DB65D" w14:textId="77777777" w:rsidR="00FE5742" w:rsidRPr="00FE5742" w:rsidRDefault="00FE5742" w:rsidP="00FE5742">
            <w:pPr>
              <w:jc w:val="center"/>
              <w:rPr>
                <w:rFonts w:ascii="Tahoma" w:hAnsi="Tahoma" w:cs="Tahoma"/>
                <w:b/>
                <w:color w:val="FFFFFF"/>
                <w:sz w:val="28"/>
                <w:szCs w:val="28"/>
                <w:lang w:val="pt-BR"/>
              </w:rPr>
            </w:pPr>
            <w:proofErr w:type="gramStart"/>
            <w:r w:rsidRPr="00FE5742">
              <w:rPr>
                <w:rFonts w:ascii="Tahoma" w:hAnsi="Tahoma" w:cs="Tahoma"/>
                <w:b/>
                <w:color w:val="FFFFFF"/>
                <w:sz w:val="28"/>
                <w:szCs w:val="28"/>
                <w:lang w:val="pt-BR"/>
              </w:rPr>
              <w:lastRenderedPageBreak/>
              <w:t>ANEXO No</w:t>
            </w:r>
            <w:proofErr w:type="gramEnd"/>
            <w:r w:rsidRPr="00FE5742">
              <w:rPr>
                <w:rFonts w:ascii="Tahoma" w:hAnsi="Tahoma" w:cs="Tahoma"/>
                <w:b/>
                <w:color w:val="FFFFFF"/>
                <w:sz w:val="28"/>
                <w:szCs w:val="28"/>
                <w:lang w:val="pt-BR"/>
              </w:rPr>
              <w:t>. 9</w:t>
            </w:r>
          </w:p>
        </w:tc>
        <w:tc>
          <w:tcPr>
            <w:tcW w:w="7365" w:type="dxa"/>
            <w:vAlign w:val="center"/>
          </w:tcPr>
          <w:p w14:paraId="1BB9E155" w14:textId="77777777" w:rsidR="00FE5742" w:rsidRPr="00FE5742" w:rsidRDefault="00FE5742" w:rsidP="00FE5742">
            <w:pPr>
              <w:ind w:left="567"/>
              <w:jc w:val="center"/>
              <w:rPr>
                <w:rFonts w:ascii="Tahoma" w:hAnsi="Tahoma" w:cs="Tahoma"/>
                <w:b/>
                <w:color w:val="004990"/>
                <w:sz w:val="22"/>
                <w:szCs w:val="22"/>
                <w:lang w:val="pt-BR"/>
              </w:rPr>
            </w:pPr>
            <w:r w:rsidRPr="00FE5742">
              <w:rPr>
                <w:rFonts w:ascii="Tahoma" w:hAnsi="Tahoma" w:cs="Tahoma"/>
                <w:b/>
                <w:color w:val="004990"/>
                <w:sz w:val="22"/>
                <w:szCs w:val="22"/>
                <w:lang w:val="es-ES_tradnl"/>
              </w:rPr>
              <w:t>POLIZA DE AUTOMOTORES</w:t>
            </w:r>
          </w:p>
        </w:tc>
      </w:tr>
    </w:tbl>
    <w:p w14:paraId="1C11CAB0"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W w:w="9644" w:type="dxa"/>
        <w:tblInd w:w="65" w:type="dxa"/>
        <w:tblCellMar>
          <w:left w:w="70" w:type="dxa"/>
          <w:right w:w="70" w:type="dxa"/>
        </w:tblCellMar>
        <w:tblLook w:val="04A0" w:firstRow="1" w:lastRow="0" w:firstColumn="1" w:lastColumn="0" w:noHBand="0" w:noVBand="1"/>
      </w:tblPr>
      <w:tblGrid>
        <w:gridCol w:w="2368"/>
        <w:gridCol w:w="279"/>
        <w:gridCol w:w="198"/>
        <w:gridCol w:w="6799"/>
      </w:tblGrid>
      <w:tr w:rsidR="00FE5742" w:rsidRPr="00FE5742" w14:paraId="26851D54" w14:textId="77777777" w:rsidTr="00FE5742">
        <w:trPr>
          <w:trHeight w:val="495"/>
        </w:trPr>
        <w:tc>
          <w:tcPr>
            <w:tcW w:w="9644" w:type="dxa"/>
            <w:gridSpan w:val="4"/>
            <w:tcBorders>
              <w:top w:val="single" w:sz="4" w:space="0" w:color="auto"/>
              <w:left w:val="single" w:sz="4" w:space="0" w:color="auto"/>
              <w:bottom w:val="single" w:sz="4" w:space="0" w:color="auto"/>
              <w:right w:val="single" w:sz="4" w:space="0" w:color="000000"/>
            </w:tcBorders>
            <w:shd w:val="clear" w:color="000000" w:fill="244062"/>
            <w:vAlign w:val="center"/>
            <w:hideMark/>
          </w:tcPr>
          <w:p w14:paraId="719970B1" w14:textId="77777777" w:rsidR="00FE5742" w:rsidRPr="00FE5742" w:rsidRDefault="00FE5742" w:rsidP="00FE5742">
            <w:pPr>
              <w:jc w:val="center"/>
              <w:rPr>
                <w:rFonts w:ascii="Tahoma" w:hAnsi="Tahoma" w:cs="Tahoma"/>
                <w:b/>
                <w:bCs/>
                <w:color w:val="FFFFFF"/>
                <w:sz w:val="22"/>
                <w:szCs w:val="22"/>
                <w:lang w:val="es-BO" w:eastAsia="es-BO"/>
              </w:rPr>
            </w:pPr>
            <w:r w:rsidRPr="00FE5742">
              <w:rPr>
                <w:rFonts w:ascii="Tahoma" w:hAnsi="Tahoma" w:cs="Tahoma"/>
                <w:b/>
                <w:bCs/>
                <w:color w:val="FFFFFF"/>
                <w:sz w:val="22"/>
                <w:szCs w:val="22"/>
                <w:lang w:val="es-BO" w:eastAsia="es-BO"/>
              </w:rPr>
              <w:t>AUTOMOTORES</w:t>
            </w:r>
          </w:p>
        </w:tc>
      </w:tr>
      <w:tr w:rsidR="00FE5742" w:rsidRPr="00FE5742" w14:paraId="608079C4" w14:textId="77777777" w:rsidTr="00FE5742">
        <w:trPr>
          <w:trHeight w:val="255"/>
        </w:trPr>
        <w:tc>
          <w:tcPr>
            <w:tcW w:w="9644" w:type="dxa"/>
            <w:gridSpan w:val="4"/>
            <w:tcBorders>
              <w:top w:val="single" w:sz="4" w:space="0" w:color="auto"/>
              <w:left w:val="single" w:sz="4" w:space="0" w:color="auto"/>
              <w:bottom w:val="nil"/>
              <w:right w:val="single" w:sz="4" w:space="0" w:color="000000"/>
            </w:tcBorders>
            <w:shd w:val="clear" w:color="auto" w:fill="auto"/>
            <w:vAlign w:val="center"/>
            <w:hideMark/>
          </w:tcPr>
          <w:p w14:paraId="5BC2F010" w14:textId="77777777" w:rsidR="00FE5742" w:rsidRPr="00FE5742" w:rsidRDefault="00FE5742" w:rsidP="00FE5742">
            <w:pPr>
              <w:jc w:val="center"/>
              <w:rPr>
                <w:rFonts w:ascii="Tahoma" w:hAnsi="Tahoma" w:cs="Tahoma"/>
                <w:b/>
                <w:bCs/>
                <w:color w:val="FFFFFF"/>
                <w:sz w:val="22"/>
                <w:szCs w:val="22"/>
                <w:lang w:val="es-BO" w:eastAsia="es-BO"/>
              </w:rPr>
            </w:pPr>
            <w:r w:rsidRPr="00FE5742">
              <w:rPr>
                <w:rFonts w:ascii="Tahoma" w:hAnsi="Tahoma" w:cs="Tahoma"/>
                <w:b/>
                <w:bCs/>
                <w:color w:val="FFFFFF"/>
                <w:sz w:val="22"/>
                <w:szCs w:val="22"/>
                <w:lang w:val="es-BO" w:eastAsia="es-BO"/>
              </w:rPr>
              <w:t> </w:t>
            </w:r>
          </w:p>
        </w:tc>
      </w:tr>
      <w:tr w:rsidR="00FE5742" w:rsidRPr="00FE5742" w14:paraId="7EB13EFA" w14:textId="77777777" w:rsidTr="00FE5742">
        <w:trPr>
          <w:trHeight w:val="660"/>
        </w:trPr>
        <w:tc>
          <w:tcPr>
            <w:tcW w:w="0" w:type="auto"/>
            <w:tcBorders>
              <w:top w:val="nil"/>
              <w:left w:val="single" w:sz="4" w:space="0" w:color="auto"/>
              <w:bottom w:val="nil"/>
              <w:right w:val="nil"/>
            </w:tcBorders>
            <w:shd w:val="clear" w:color="000000" w:fill="16365C"/>
            <w:vAlign w:val="center"/>
            <w:hideMark/>
          </w:tcPr>
          <w:p w14:paraId="3BCC39E2"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ASEGURADO</w:t>
            </w:r>
          </w:p>
        </w:tc>
        <w:tc>
          <w:tcPr>
            <w:tcW w:w="0" w:type="auto"/>
            <w:tcBorders>
              <w:top w:val="nil"/>
              <w:left w:val="nil"/>
              <w:bottom w:val="nil"/>
              <w:right w:val="nil"/>
            </w:tcBorders>
            <w:shd w:val="clear" w:color="auto" w:fill="auto"/>
            <w:vAlign w:val="center"/>
            <w:hideMark/>
          </w:tcPr>
          <w:p w14:paraId="24D5593D"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27CD2D3D" w14:textId="77777777" w:rsidR="00FE5742" w:rsidRPr="00FE5742" w:rsidRDefault="00FE5742" w:rsidP="00FE5742">
            <w:pPr>
              <w:rPr>
                <w:rFonts w:ascii="Tahoma" w:hAnsi="Tahoma" w:cs="Tahoma"/>
                <w:b/>
                <w:bCs/>
                <w:sz w:val="18"/>
                <w:szCs w:val="18"/>
                <w:lang w:val="es-BO" w:eastAsia="es-BO"/>
              </w:rPr>
            </w:pPr>
          </w:p>
        </w:tc>
        <w:tc>
          <w:tcPr>
            <w:tcW w:w="6023" w:type="dxa"/>
            <w:tcBorders>
              <w:top w:val="nil"/>
              <w:left w:val="nil"/>
              <w:bottom w:val="nil"/>
              <w:right w:val="single" w:sz="4" w:space="0" w:color="000000"/>
            </w:tcBorders>
            <w:shd w:val="clear" w:color="auto" w:fill="auto"/>
            <w:vAlign w:val="center"/>
            <w:hideMark/>
          </w:tcPr>
          <w:p w14:paraId="054D39DB"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EMPRESA NACIONAL DE TELECOMUNICACIONES “ENTEL S.A.” Y SUBSIDIARIA DATACOM S.R.L. Y SUBSIDIARIA ENTEL DINÁMICA S.R.L.</w:t>
            </w:r>
          </w:p>
        </w:tc>
      </w:tr>
      <w:tr w:rsidR="00FE5742" w:rsidRPr="00FE5742" w14:paraId="21CEF50E"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70C9F467"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0EB20FBA"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6012133B" w14:textId="77777777" w:rsidR="00FE5742" w:rsidRPr="00FE5742" w:rsidRDefault="00FE5742" w:rsidP="00FE5742">
            <w:pPr>
              <w:rPr>
                <w:rFonts w:ascii="Tahoma" w:hAnsi="Tahoma" w:cs="Tahoma"/>
                <w:b/>
                <w:bCs/>
                <w:sz w:val="18"/>
                <w:szCs w:val="18"/>
                <w:lang w:val="es-BO" w:eastAsia="es-BO"/>
              </w:rPr>
            </w:pPr>
          </w:p>
        </w:tc>
        <w:tc>
          <w:tcPr>
            <w:tcW w:w="6023" w:type="dxa"/>
            <w:tcBorders>
              <w:top w:val="nil"/>
              <w:left w:val="nil"/>
              <w:bottom w:val="nil"/>
              <w:right w:val="single" w:sz="4" w:space="0" w:color="000000"/>
            </w:tcBorders>
            <w:shd w:val="clear" w:color="auto" w:fill="auto"/>
            <w:vAlign w:val="center"/>
            <w:hideMark/>
          </w:tcPr>
          <w:p w14:paraId="3078B545" w14:textId="77777777" w:rsidR="00FE5742" w:rsidRPr="00FE5742" w:rsidRDefault="00FE5742" w:rsidP="00FE5742">
            <w:pPr>
              <w:jc w:val="both"/>
              <w:rPr>
                <w:rFonts w:ascii="Tahoma" w:hAnsi="Tahoma" w:cs="Tahoma"/>
                <w:b/>
                <w:bCs/>
                <w:sz w:val="24"/>
                <w:szCs w:val="24"/>
                <w:lang w:val="es-BO" w:eastAsia="es-BO"/>
              </w:rPr>
            </w:pPr>
          </w:p>
        </w:tc>
      </w:tr>
      <w:tr w:rsidR="00FE5742" w:rsidRPr="00FE5742" w14:paraId="580F42EE" w14:textId="77777777" w:rsidTr="00FE5742">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16365C"/>
            <w:vAlign w:val="center"/>
            <w:hideMark/>
          </w:tcPr>
          <w:p w14:paraId="1B9BDD86"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RIESGO</w:t>
            </w:r>
          </w:p>
        </w:tc>
        <w:tc>
          <w:tcPr>
            <w:tcW w:w="0" w:type="auto"/>
            <w:tcBorders>
              <w:top w:val="nil"/>
              <w:left w:val="nil"/>
              <w:bottom w:val="nil"/>
              <w:right w:val="nil"/>
            </w:tcBorders>
            <w:shd w:val="clear" w:color="auto" w:fill="auto"/>
            <w:vAlign w:val="center"/>
            <w:hideMark/>
          </w:tcPr>
          <w:p w14:paraId="458E2370"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78F25DA5" w14:textId="77777777" w:rsidR="00FE5742" w:rsidRPr="00FE5742" w:rsidRDefault="00FE5742" w:rsidP="00FE5742">
            <w:pPr>
              <w:rPr>
                <w:rFonts w:ascii="Tahoma" w:hAnsi="Tahoma" w:cs="Tahoma"/>
                <w:b/>
                <w:bCs/>
                <w:sz w:val="18"/>
                <w:szCs w:val="18"/>
                <w:lang w:val="es-BO" w:eastAsia="es-BO"/>
              </w:rPr>
            </w:pPr>
          </w:p>
        </w:tc>
        <w:tc>
          <w:tcPr>
            <w:tcW w:w="6023" w:type="dxa"/>
            <w:tcBorders>
              <w:top w:val="nil"/>
              <w:left w:val="nil"/>
              <w:bottom w:val="nil"/>
              <w:right w:val="single" w:sz="4" w:space="0" w:color="000000"/>
            </w:tcBorders>
            <w:shd w:val="clear" w:color="auto" w:fill="auto"/>
            <w:vAlign w:val="center"/>
            <w:hideMark/>
          </w:tcPr>
          <w:p w14:paraId="04FF7A9B"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AUTOMOTORES GRUPO</w:t>
            </w:r>
          </w:p>
        </w:tc>
      </w:tr>
      <w:tr w:rsidR="00FE5742" w:rsidRPr="00FE5742" w14:paraId="5AB69828"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5C878E42"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57696619"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017EAB0C" w14:textId="77777777" w:rsidR="00FE5742" w:rsidRPr="00FE5742" w:rsidRDefault="00FE5742" w:rsidP="00FE5742">
            <w:pPr>
              <w:rPr>
                <w:rFonts w:ascii="Tahoma" w:hAnsi="Tahoma" w:cs="Tahoma"/>
                <w:b/>
                <w:bCs/>
                <w:sz w:val="18"/>
                <w:szCs w:val="18"/>
                <w:lang w:val="es-BO" w:eastAsia="es-BO"/>
              </w:rPr>
            </w:pPr>
          </w:p>
        </w:tc>
        <w:tc>
          <w:tcPr>
            <w:tcW w:w="6023" w:type="dxa"/>
            <w:tcBorders>
              <w:top w:val="nil"/>
              <w:left w:val="nil"/>
              <w:bottom w:val="nil"/>
              <w:right w:val="single" w:sz="4" w:space="0" w:color="000000"/>
            </w:tcBorders>
            <w:shd w:val="clear" w:color="auto" w:fill="auto"/>
            <w:vAlign w:val="center"/>
            <w:hideMark/>
          </w:tcPr>
          <w:p w14:paraId="7374964A" w14:textId="77777777" w:rsidR="00FE5742" w:rsidRPr="00FE5742" w:rsidRDefault="00FE5742" w:rsidP="00FE5742">
            <w:pPr>
              <w:jc w:val="both"/>
              <w:rPr>
                <w:rFonts w:ascii="Tahoma" w:hAnsi="Tahoma" w:cs="Tahoma"/>
                <w:b/>
                <w:bCs/>
                <w:sz w:val="24"/>
                <w:szCs w:val="24"/>
                <w:lang w:val="es-BO" w:eastAsia="es-BO"/>
              </w:rPr>
            </w:pPr>
          </w:p>
        </w:tc>
      </w:tr>
      <w:tr w:rsidR="00FE5742" w:rsidRPr="00FE5742" w14:paraId="6DF6685C" w14:textId="77777777" w:rsidTr="00FE5742">
        <w:trPr>
          <w:trHeight w:val="225"/>
        </w:trPr>
        <w:tc>
          <w:tcPr>
            <w:tcW w:w="0" w:type="auto"/>
            <w:tcBorders>
              <w:top w:val="single" w:sz="4" w:space="0" w:color="auto"/>
              <w:left w:val="single" w:sz="4" w:space="0" w:color="auto"/>
              <w:bottom w:val="single" w:sz="4" w:space="0" w:color="auto"/>
              <w:right w:val="single" w:sz="4" w:space="0" w:color="auto"/>
            </w:tcBorders>
            <w:shd w:val="clear" w:color="000000" w:fill="16365C"/>
            <w:vAlign w:val="center"/>
            <w:hideMark/>
          </w:tcPr>
          <w:p w14:paraId="29F824E7"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DIRECCIÓN LEGAL</w:t>
            </w:r>
          </w:p>
        </w:tc>
        <w:tc>
          <w:tcPr>
            <w:tcW w:w="0" w:type="auto"/>
            <w:tcBorders>
              <w:top w:val="nil"/>
              <w:left w:val="nil"/>
              <w:bottom w:val="nil"/>
              <w:right w:val="nil"/>
            </w:tcBorders>
            <w:shd w:val="clear" w:color="auto" w:fill="auto"/>
            <w:vAlign w:val="center"/>
            <w:hideMark/>
          </w:tcPr>
          <w:p w14:paraId="2FAC7AC0"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06EDE082" w14:textId="77777777" w:rsidR="00FE5742" w:rsidRPr="00FE5742" w:rsidRDefault="00FE5742" w:rsidP="00FE5742">
            <w:pPr>
              <w:rPr>
                <w:rFonts w:ascii="Tahoma" w:hAnsi="Tahoma" w:cs="Tahoma"/>
                <w:b/>
                <w:bCs/>
                <w:sz w:val="18"/>
                <w:szCs w:val="18"/>
                <w:lang w:val="es-BO" w:eastAsia="es-BO"/>
              </w:rPr>
            </w:pPr>
          </w:p>
        </w:tc>
        <w:tc>
          <w:tcPr>
            <w:tcW w:w="6023" w:type="dxa"/>
            <w:tcBorders>
              <w:top w:val="nil"/>
              <w:left w:val="nil"/>
              <w:bottom w:val="nil"/>
              <w:right w:val="single" w:sz="4" w:space="0" w:color="auto"/>
            </w:tcBorders>
            <w:shd w:val="clear" w:color="auto" w:fill="auto"/>
            <w:vAlign w:val="center"/>
            <w:hideMark/>
          </w:tcPr>
          <w:p w14:paraId="6ECA9D03"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CALLE FEDERICO ZUAZO N. 1771</w:t>
            </w:r>
          </w:p>
        </w:tc>
      </w:tr>
      <w:tr w:rsidR="00FE5742" w:rsidRPr="00FE5742" w14:paraId="0379BCE7" w14:textId="77777777" w:rsidTr="00FE5742">
        <w:trPr>
          <w:trHeight w:val="300"/>
        </w:trPr>
        <w:tc>
          <w:tcPr>
            <w:tcW w:w="0" w:type="auto"/>
            <w:tcBorders>
              <w:top w:val="nil"/>
              <w:left w:val="single" w:sz="4" w:space="0" w:color="auto"/>
              <w:bottom w:val="nil"/>
              <w:right w:val="nil"/>
            </w:tcBorders>
            <w:shd w:val="clear" w:color="auto" w:fill="auto"/>
            <w:vAlign w:val="center"/>
            <w:hideMark/>
          </w:tcPr>
          <w:p w14:paraId="210E7D65"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43ED5BCA" w14:textId="77777777" w:rsidR="00FE5742" w:rsidRPr="00FE5742" w:rsidRDefault="00FE5742" w:rsidP="00FE574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03E734E5" w14:textId="77777777" w:rsidR="00FE5742" w:rsidRPr="00FE5742" w:rsidRDefault="00FE5742" w:rsidP="00FE5742">
            <w:pPr>
              <w:rPr>
                <w:rFonts w:ascii="Tahoma" w:hAnsi="Tahoma" w:cs="Tahoma"/>
                <w:b/>
                <w:bCs/>
                <w:sz w:val="18"/>
                <w:szCs w:val="18"/>
                <w:lang w:val="es-BO" w:eastAsia="es-BO"/>
              </w:rPr>
            </w:pPr>
          </w:p>
        </w:tc>
        <w:tc>
          <w:tcPr>
            <w:tcW w:w="6023" w:type="dxa"/>
            <w:tcBorders>
              <w:top w:val="nil"/>
              <w:left w:val="nil"/>
              <w:bottom w:val="nil"/>
              <w:right w:val="single" w:sz="4" w:space="0" w:color="000000"/>
            </w:tcBorders>
            <w:shd w:val="clear" w:color="auto" w:fill="auto"/>
            <w:vAlign w:val="center"/>
            <w:hideMark/>
          </w:tcPr>
          <w:p w14:paraId="57E4E6DE" w14:textId="77777777" w:rsidR="00FE5742" w:rsidRPr="00FE5742" w:rsidRDefault="00FE5742" w:rsidP="00FE5742">
            <w:pPr>
              <w:jc w:val="both"/>
              <w:rPr>
                <w:rFonts w:ascii="Tahoma" w:hAnsi="Tahoma" w:cs="Tahoma"/>
                <w:b/>
                <w:bCs/>
                <w:sz w:val="24"/>
                <w:szCs w:val="24"/>
                <w:lang w:val="es-BO" w:eastAsia="es-BO"/>
              </w:rPr>
            </w:pPr>
          </w:p>
        </w:tc>
      </w:tr>
      <w:tr w:rsidR="00FE5742" w:rsidRPr="00FE5742" w14:paraId="591DAD3D" w14:textId="77777777" w:rsidTr="00FE5742">
        <w:trPr>
          <w:trHeight w:val="225"/>
        </w:trPr>
        <w:tc>
          <w:tcPr>
            <w:tcW w:w="0" w:type="auto"/>
            <w:tcBorders>
              <w:top w:val="single" w:sz="4" w:space="0" w:color="auto"/>
              <w:left w:val="single" w:sz="4" w:space="0" w:color="auto"/>
              <w:bottom w:val="single" w:sz="4" w:space="0" w:color="auto"/>
              <w:right w:val="nil"/>
            </w:tcBorders>
            <w:shd w:val="clear" w:color="000000" w:fill="16365C"/>
            <w:vAlign w:val="center"/>
            <w:hideMark/>
          </w:tcPr>
          <w:p w14:paraId="70508CC2"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JURISDICCIÓN</w:t>
            </w:r>
          </w:p>
        </w:tc>
        <w:tc>
          <w:tcPr>
            <w:tcW w:w="0" w:type="auto"/>
            <w:tcBorders>
              <w:top w:val="nil"/>
              <w:left w:val="single" w:sz="4" w:space="0" w:color="auto"/>
              <w:bottom w:val="nil"/>
              <w:right w:val="nil"/>
            </w:tcBorders>
            <w:shd w:val="clear" w:color="auto" w:fill="auto"/>
            <w:vAlign w:val="center"/>
            <w:hideMark/>
          </w:tcPr>
          <w:p w14:paraId="5D34DA12"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4F9EDE72" w14:textId="77777777" w:rsidR="00FE5742" w:rsidRPr="00FE5742" w:rsidRDefault="00FE5742" w:rsidP="00FE5742">
            <w:pPr>
              <w:rPr>
                <w:rFonts w:ascii="Tahoma" w:hAnsi="Tahoma" w:cs="Tahoma"/>
                <w:b/>
                <w:bCs/>
                <w:sz w:val="18"/>
                <w:szCs w:val="18"/>
                <w:lang w:val="es-BO" w:eastAsia="es-BO"/>
              </w:rPr>
            </w:pPr>
          </w:p>
        </w:tc>
        <w:tc>
          <w:tcPr>
            <w:tcW w:w="6023" w:type="dxa"/>
            <w:tcBorders>
              <w:top w:val="nil"/>
              <w:left w:val="nil"/>
              <w:bottom w:val="nil"/>
              <w:right w:val="single" w:sz="4" w:space="0" w:color="000000"/>
            </w:tcBorders>
            <w:shd w:val="clear" w:color="auto" w:fill="auto"/>
            <w:vAlign w:val="center"/>
            <w:hideMark/>
          </w:tcPr>
          <w:p w14:paraId="1CC8A990" w14:textId="77777777" w:rsidR="00FE5742" w:rsidRPr="00FE5742" w:rsidRDefault="00FE5742" w:rsidP="00FE5742">
            <w:pPr>
              <w:jc w:val="both"/>
              <w:rPr>
                <w:rFonts w:ascii="Tahoma" w:hAnsi="Tahoma" w:cs="Tahoma"/>
                <w:b/>
                <w:bCs/>
                <w:sz w:val="18"/>
                <w:szCs w:val="18"/>
                <w:lang w:val="es-BO" w:eastAsia="es-BO"/>
              </w:rPr>
            </w:pPr>
            <w:r w:rsidRPr="00FE5742">
              <w:rPr>
                <w:rFonts w:ascii="Tahoma" w:hAnsi="Tahoma" w:cs="Tahoma"/>
                <w:b/>
                <w:bCs/>
                <w:sz w:val="18"/>
                <w:szCs w:val="18"/>
                <w:lang w:val="es-BO" w:eastAsia="es-BO"/>
              </w:rPr>
              <w:t>ESTADO PLURINACIONAL DE BOLIVIA</w:t>
            </w:r>
          </w:p>
        </w:tc>
      </w:tr>
      <w:tr w:rsidR="00FE5742" w:rsidRPr="00FE5742" w14:paraId="290ED4D2" w14:textId="77777777" w:rsidTr="00FE5742">
        <w:trPr>
          <w:trHeight w:val="255"/>
        </w:trPr>
        <w:tc>
          <w:tcPr>
            <w:tcW w:w="9644" w:type="dxa"/>
            <w:gridSpan w:val="4"/>
            <w:tcBorders>
              <w:top w:val="nil"/>
              <w:left w:val="single" w:sz="4" w:space="0" w:color="auto"/>
              <w:bottom w:val="nil"/>
              <w:right w:val="single" w:sz="4" w:space="0" w:color="000000"/>
            </w:tcBorders>
            <w:shd w:val="clear" w:color="auto" w:fill="auto"/>
            <w:vAlign w:val="center"/>
            <w:hideMark/>
          </w:tcPr>
          <w:p w14:paraId="628BD24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w:t>
            </w:r>
          </w:p>
        </w:tc>
      </w:tr>
      <w:tr w:rsidR="00FE5742" w:rsidRPr="00FE5742" w14:paraId="530FBD84" w14:textId="77777777" w:rsidTr="00FE5742">
        <w:trPr>
          <w:trHeight w:val="240"/>
        </w:trPr>
        <w:tc>
          <w:tcPr>
            <w:tcW w:w="0" w:type="auto"/>
            <w:tcBorders>
              <w:top w:val="single" w:sz="4" w:space="0" w:color="auto"/>
              <w:left w:val="single" w:sz="4" w:space="0" w:color="auto"/>
              <w:bottom w:val="single" w:sz="4" w:space="0" w:color="auto"/>
              <w:right w:val="nil"/>
            </w:tcBorders>
            <w:shd w:val="clear" w:color="000000" w:fill="16365C"/>
            <w:vAlign w:val="center"/>
            <w:hideMark/>
          </w:tcPr>
          <w:p w14:paraId="39074CC3"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MATERIA ASEGURADA</w:t>
            </w:r>
          </w:p>
        </w:tc>
        <w:tc>
          <w:tcPr>
            <w:tcW w:w="0" w:type="auto"/>
            <w:tcBorders>
              <w:top w:val="nil"/>
              <w:left w:val="single" w:sz="4" w:space="0" w:color="auto"/>
              <w:bottom w:val="nil"/>
              <w:right w:val="nil"/>
            </w:tcBorders>
            <w:shd w:val="clear" w:color="auto" w:fill="auto"/>
            <w:vAlign w:val="center"/>
            <w:hideMark/>
          </w:tcPr>
          <w:p w14:paraId="6818B1D3"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166AD574" w14:textId="77777777" w:rsidR="00FE5742" w:rsidRPr="00FE5742" w:rsidRDefault="00FE5742" w:rsidP="00FE5742">
            <w:pPr>
              <w:rPr>
                <w:rFonts w:ascii="Tahoma" w:hAnsi="Tahoma" w:cs="Tahoma"/>
                <w:b/>
                <w:bCs/>
                <w:sz w:val="18"/>
                <w:szCs w:val="18"/>
                <w:lang w:val="es-BO" w:eastAsia="es-BO"/>
              </w:rPr>
            </w:pPr>
          </w:p>
        </w:tc>
        <w:tc>
          <w:tcPr>
            <w:tcW w:w="6023" w:type="dxa"/>
            <w:tcBorders>
              <w:top w:val="nil"/>
              <w:left w:val="nil"/>
              <w:bottom w:val="nil"/>
              <w:right w:val="single" w:sz="4" w:space="0" w:color="000000"/>
            </w:tcBorders>
            <w:shd w:val="clear" w:color="auto" w:fill="auto"/>
            <w:vAlign w:val="center"/>
            <w:hideMark/>
          </w:tcPr>
          <w:p w14:paraId="1B8B88E7" w14:textId="4B895A80" w:rsidR="00FE5742" w:rsidRPr="00FE5742" w:rsidRDefault="00FE5742" w:rsidP="00A0306D">
            <w:pPr>
              <w:jc w:val="both"/>
              <w:rPr>
                <w:rFonts w:ascii="Tahoma" w:hAnsi="Tahoma" w:cs="Tahoma"/>
                <w:b/>
                <w:bCs/>
                <w:sz w:val="18"/>
                <w:szCs w:val="18"/>
                <w:lang w:val="es-BO" w:eastAsia="es-BO"/>
              </w:rPr>
            </w:pPr>
            <w:r w:rsidRPr="00430674">
              <w:rPr>
                <w:rFonts w:ascii="Tahoma" w:hAnsi="Tahoma" w:cs="Tahoma"/>
                <w:b/>
                <w:bCs/>
                <w:sz w:val="18"/>
                <w:szCs w:val="18"/>
                <w:lang w:val="es-BO" w:eastAsia="es-BO"/>
              </w:rPr>
              <w:t>2</w:t>
            </w:r>
            <w:r w:rsidR="00A0306D" w:rsidRPr="00430674">
              <w:rPr>
                <w:rFonts w:ascii="Tahoma" w:hAnsi="Tahoma" w:cs="Tahoma"/>
                <w:b/>
                <w:bCs/>
                <w:sz w:val="18"/>
                <w:szCs w:val="18"/>
                <w:lang w:val="es-BO" w:eastAsia="es-BO"/>
              </w:rPr>
              <w:t>36</w:t>
            </w:r>
            <w:r w:rsidRPr="00430674">
              <w:rPr>
                <w:rFonts w:ascii="Tahoma" w:hAnsi="Tahoma" w:cs="Tahoma"/>
                <w:b/>
                <w:bCs/>
                <w:sz w:val="18"/>
                <w:szCs w:val="18"/>
                <w:lang w:val="es-BO" w:eastAsia="es-BO"/>
              </w:rPr>
              <w:t xml:space="preserve"> VEHÍCULOS</w:t>
            </w:r>
            <w:r w:rsidRPr="00FE5742">
              <w:rPr>
                <w:rFonts w:ascii="Tahoma" w:hAnsi="Tahoma" w:cs="Tahoma"/>
                <w:b/>
                <w:bCs/>
                <w:sz w:val="18"/>
                <w:szCs w:val="18"/>
                <w:lang w:val="es-BO" w:eastAsia="es-BO"/>
              </w:rPr>
              <w:t>, SEGÚN DETALLE</w:t>
            </w:r>
          </w:p>
        </w:tc>
      </w:tr>
      <w:tr w:rsidR="00FE5742" w:rsidRPr="00FE5742" w14:paraId="25886E2A" w14:textId="77777777" w:rsidTr="00FE5742">
        <w:trPr>
          <w:trHeight w:val="255"/>
        </w:trPr>
        <w:tc>
          <w:tcPr>
            <w:tcW w:w="9644" w:type="dxa"/>
            <w:gridSpan w:val="4"/>
            <w:tcBorders>
              <w:top w:val="nil"/>
              <w:left w:val="single" w:sz="4" w:space="0" w:color="auto"/>
              <w:bottom w:val="nil"/>
              <w:right w:val="single" w:sz="4" w:space="0" w:color="000000"/>
            </w:tcBorders>
            <w:shd w:val="clear" w:color="auto" w:fill="auto"/>
            <w:vAlign w:val="center"/>
            <w:hideMark/>
          </w:tcPr>
          <w:p w14:paraId="1DE6424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w:t>
            </w:r>
          </w:p>
        </w:tc>
      </w:tr>
      <w:tr w:rsidR="00FE5742" w:rsidRPr="00FE5742" w14:paraId="07709274"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7DF6FDB9"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COBERTURAS:</w:t>
            </w:r>
          </w:p>
        </w:tc>
      </w:tr>
      <w:tr w:rsidR="00FE5742" w:rsidRPr="00FE5742" w14:paraId="4DF23B58"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4AF2384"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RESPONSABILIDAD CIVIL EXTRACONTRACTUAL HASTA 20,000.00 POR EVENTO (INCLUYE RC LEGAL DE PASAJEROS)</w:t>
            </w:r>
          </w:p>
        </w:tc>
      </w:tr>
      <w:tr w:rsidR="00FE5742" w:rsidRPr="00FE5742" w14:paraId="6106943A"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0DB883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RESPONSABILIDAD CIVIL POR PERJUICIOS ECONÓMICOS A TERCEROS HASTA  USD. 3.000,00 </w:t>
            </w:r>
          </w:p>
        </w:tc>
      </w:tr>
      <w:tr w:rsidR="00FE5742" w:rsidRPr="00FE5742" w14:paraId="1EDDD96A"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4716FE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PÉRDIDA TOTAL POR ACCIDENTE AL 100%</w:t>
            </w:r>
          </w:p>
        </w:tc>
      </w:tr>
      <w:tr w:rsidR="00FE5742" w:rsidRPr="00FE5742" w14:paraId="233EA75F"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FEA86B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PERDIDA TOTAL POR ROBO AL 100% PARA VEHÍCULOS Y PARA MOTOCICLETAS</w:t>
            </w:r>
          </w:p>
        </w:tc>
      </w:tr>
      <w:tr w:rsidR="00FE5742" w:rsidRPr="00FE5742" w14:paraId="7B561D8B"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5A7A44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DAÑOS PROPIOS SIN FRANQUICIA </w:t>
            </w:r>
          </w:p>
        </w:tc>
      </w:tr>
      <w:tr w:rsidR="00FE5742" w:rsidRPr="00FE5742" w14:paraId="0706C3C3"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1B850F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CONMOCIÓN CIVIL, HUELGAS, DAÑO MALICIOSO, SABOTAJE, VANDALISMO Y TERRORISMO SIN FRANQUICIA </w:t>
            </w:r>
          </w:p>
        </w:tc>
      </w:tr>
      <w:tr w:rsidR="00FE5742" w:rsidRPr="00FE5742" w14:paraId="341D0F85"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990D3E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ROBO PARCIAL AL 100% PARA VEHÍCULOS </w:t>
            </w:r>
          </w:p>
        </w:tc>
      </w:tr>
      <w:tr w:rsidR="00FE5742" w:rsidRPr="00FE5742" w14:paraId="5F3C90FE" w14:textId="77777777" w:rsidTr="00FE5742">
        <w:trPr>
          <w:trHeight w:val="64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9E91E4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EXTRATERRITORIALIDAD GRATUITA PARA TODA LA MATERIA DEL SEGURO EN SUJECIÓN A LOS AMPAROS Y COBERTURAS DEL PRESENTE DOCUMENTO SIN NECESIDAD DE DAR PREVIO AVISO A LA COMPAÑÍA, INCLUYENDO ROBO TOTAL  Y/O PARCIAL</w:t>
            </w:r>
          </w:p>
        </w:tc>
      </w:tr>
      <w:tr w:rsidR="00FE5742" w:rsidRPr="00FE5742" w14:paraId="7A260550"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193476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COBERTURA PARA ACCESORIOS, INCLUYENDO EQUIPO COMUNICACIÓN Y/O DE SONIDO (RADIOS, PARLANTES ADICIONALES Y MASCARILLAS)</w:t>
            </w:r>
          </w:p>
        </w:tc>
      </w:tr>
      <w:tr w:rsidR="00FE5742" w:rsidRPr="00FE5742" w14:paraId="5D1E7A34"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FA6CD4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AUTO REEMPLAZO PARA VEHÍCULOS LIVIANOS</w:t>
            </w:r>
          </w:p>
        </w:tc>
      </w:tr>
      <w:tr w:rsidR="00FE5742" w:rsidRPr="00FE5742" w14:paraId="294D2413" w14:textId="77777777" w:rsidTr="00FE5742">
        <w:trPr>
          <w:trHeight w:val="225"/>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7543136D"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ACCIDENTES PERSONALES EN EXCESO DEL SOAT (DE ACUERDO A LA CAPACIDAD DEL VEHÍCULO) POR PERSONA:</w:t>
            </w:r>
          </w:p>
        </w:tc>
      </w:tr>
      <w:tr w:rsidR="00FE5742" w:rsidRPr="00FE5742" w14:paraId="630D9A94" w14:textId="77777777" w:rsidTr="00FE5742">
        <w:trPr>
          <w:trHeight w:val="330"/>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F6DC0E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MUERTE ACCIDENTAL </w:t>
            </w:r>
          </w:p>
        </w:tc>
        <w:tc>
          <w:tcPr>
            <w:tcW w:w="6023" w:type="dxa"/>
            <w:tcBorders>
              <w:top w:val="single" w:sz="4" w:space="0" w:color="auto"/>
              <w:left w:val="nil"/>
              <w:bottom w:val="single" w:sz="4" w:space="0" w:color="auto"/>
              <w:right w:val="single" w:sz="4" w:space="0" w:color="auto"/>
            </w:tcBorders>
            <w:shd w:val="clear" w:color="auto" w:fill="auto"/>
            <w:vAlign w:val="center"/>
            <w:hideMark/>
          </w:tcPr>
          <w:p w14:paraId="008E02C9"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USD 10.000,00</w:t>
            </w:r>
          </w:p>
        </w:tc>
      </w:tr>
      <w:tr w:rsidR="00FE5742" w:rsidRPr="00FE5742" w14:paraId="09A3E46B" w14:textId="77777777" w:rsidTr="00FE5742">
        <w:trPr>
          <w:trHeight w:val="330"/>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BF01D8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INCAPACIDAD TOTAL Y/O PERMANENTE </w:t>
            </w:r>
          </w:p>
        </w:tc>
        <w:tc>
          <w:tcPr>
            <w:tcW w:w="6023" w:type="dxa"/>
            <w:tcBorders>
              <w:top w:val="single" w:sz="4" w:space="0" w:color="auto"/>
              <w:left w:val="nil"/>
              <w:bottom w:val="single" w:sz="4" w:space="0" w:color="auto"/>
              <w:right w:val="single" w:sz="4" w:space="0" w:color="auto"/>
            </w:tcBorders>
            <w:shd w:val="clear" w:color="auto" w:fill="auto"/>
            <w:vAlign w:val="center"/>
            <w:hideMark/>
          </w:tcPr>
          <w:p w14:paraId="65A86E7F"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USD 10.000,00</w:t>
            </w:r>
          </w:p>
        </w:tc>
      </w:tr>
      <w:tr w:rsidR="00FE5742" w:rsidRPr="00FE5742" w14:paraId="65A5C537" w14:textId="77777777" w:rsidTr="00FE5742">
        <w:trPr>
          <w:trHeight w:val="55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F7E8E0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GASTOS MÉDICOS, INCLUYENDO GASTOS MÉDICOS OCASIONADOS POR ROBO, ASALTO, ATRACO E INTENTO DE LOS MISMOS</w:t>
            </w:r>
          </w:p>
        </w:tc>
        <w:tc>
          <w:tcPr>
            <w:tcW w:w="6023" w:type="dxa"/>
            <w:tcBorders>
              <w:top w:val="single" w:sz="4" w:space="0" w:color="auto"/>
              <w:left w:val="nil"/>
              <w:bottom w:val="single" w:sz="4" w:space="0" w:color="auto"/>
              <w:right w:val="single" w:sz="4" w:space="0" w:color="auto"/>
            </w:tcBorders>
            <w:shd w:val="clear" w:color="auto" w:fill="auto"/>
            <w:vAlign w:val="center"/>
            <w:hideMark/>
          </w:tcPr>
          <w:p w14:paraId="651B5C03"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USD 2.000,00</w:t>
            </w:r>
          </w:p>
        </w:tc>
      </w:tr>
      <w:tr w:rsidR="00FE5742" w:rsidRPr="00FE5742" w14:paraId="7BF12980" w14:textId="77777777" w:rsidTr="00FE5742">
        <w:trPr>
          <w:trHeight w:val="31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38BBEE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SEPELIO</w:t>
            </w:r>
          </w:p>
        </w:tc>
        <w:tc>
          <w:tcPr>
            <w:tcW w:w="6023" w:type="dxa"/>
            <w:tcBorders>
              <w:top w:val="single" w:sz="4" w:space="0" w:color="auto"/>
              <w:left w:val="nil"/>
              <w:bottom w:val="single" w:sz="4" w:space="0" w:color="auto"/>
              <w:right w:val="single" w:sz="4" w:space="0" w:color="auto"/>
            </w:tcBorders>
            <w:shd w:val="clear" w:color="auto" w:fill="auto"/>
            <w:vAlign w:val="center"/>
            <w:hideMark/>
          </w:tcPr>
          <w:p w14:paraId="43284BCF" w14:textId="77777777" w:rsidR="00FE5742" w:rsidRPr="00FE5742" w:rsidRDefault="00FE5742" w:rsidP="00FE5742">
            <w:pPr>
              <w:jc w:val="center"/>
              <w:rPr>
                <w:rFonts w:ascii="Tahoma" w:hAnsi="Tahoma" w:cs="Tahoma"/>
                <w:sz w:val="18"/>
                <w:szCs w:val="18"/>
                <w:lang w:val="es-BO" w:eastAsia="es-BO"/>
              </w:rPr>
            </w:pPr>
            <w:r w:rsidRPr="00FE5742">
              <w:rPr>
                <w:rFonts w:ascii="Tahoma" w:hAnsi="Tahoma" w:cs="Tahoma"/>
                <w:sz w:val="18"/>
                <w:szCs w:val="18"/>
                <w:lang w:val="es-BO" w:eastAsia="es-BO"/>
              </w:rPr>
              <w:t>USD 3.000,00</w:t>
            </w:r>
          </w:p>
        </w:tc>
      </w:tr>
      <w:tr w:rsidR="00FE5742" w:rsidRPr="00FE5742" w14:paraId="2CDDCE13" w14:textId="77777777" w:rsidTr="00FE5742">
        <w:trPr>
          <w:trHeight w:val="225"/>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6DD20384"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VALOR ASEGURADO</w:t>
            </w:r>
          </w:p>
        </w:tc>
      </w:tr>
      <w:tr w:rsidR="00FE5742" w:rsidRPr="00FE5742" w14:paraId="6DEDDC14"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43770C3" w14:textId="01A9BE7E" w:rsidR="00FE5742" w:rsidRPr="00FE5742" w:rsidRDefault="00FE5742" w:rsidP="005B64E1">
            <w:pPr>
              <w:rPr>
                <w:rFonts w:ascii="Tahoma" w:hAnsi="Tahoma" w:cs="Tahoma"/>
                <w:b/>
                <w:bCs/>
                <w:sz w:val="18"/>
                <w:szCs w:val="18"/>
                <w:lang w:val="es-BO" w:eastAsia="es-BO"/>
              </w:rPr>
            </w:pPr>
            <w:r w:rsidRPr="00430674">
              <w:rPr>
                <w:rFonts w:ascii="Tahoma" w:hAnsi="Tahoma" w:cs="Tahoma"/>
                <w:b/>
                <w:bCs/>
                <w:sz w:val="18"/>
                <w:szCs w:val="18"/>
                <w:lang w:val="es-BO" w:eastAsia="es-BO"/>
              </w:rPr>
              <w:t xml:space="preserve">USD </w:t>
            </w:r>
            <w:r w:rsidR="005B64E1" w:rsidRPr="00430674">
              <w:rPr>
                <w:rFonts w:ascii="Tahoma" w:hAnsi="Tahoma" w:cs="Tahoma"/>
                <w:b/>
                <w:bCs/>
                <w:sz w:val="18"/>
                <w:szCs w:val="18"/>
                <w:lang w:val="es-BO" w:eastAsia="es-BO"/>
              </w:rPr>
              <w:t>12</w:t>
            </w:r>
            <w:r w:rsidRPr="00430674">
              <w:rPr>
                <w:rFonts w:ascii="Tahoma" w:hAnsi="Tahoma" w:cs="Tahoma"/>
                <w:b/>
                <w:bCs/>
                <w:sz w:val="18"/>
                <w:szCs w:val="18"/>
                <w:lang w:val="es-BO" w:eastAsia="es-BO"/>
              </w:rPr>
              <w:t>.</w:t>
            </w:r>
            <w:r w:rsidR="005B64E1" w:rsidRPr="00430674">
              <w:rPr>
                <w:rFonts w:ascii="Tahoma" w:hAnsi="Tahoma" w:cs="Tahoma"/>
                <w:b/>
                <w:bCs/>
                <w:sz w:val="18"/>
                <w:szCs w:val="18"/>
                <w:lang w:val="es-BO" w:eastAsia="es-BO"/>
              </w:rPr>
              <w:t>980</w:t>
            </w:r>
            <w:r w:rsidRPr="00430674">
              <w:rPr>
                <w:rFonts w:ascii="Tahoma" w:hAnsi="Tahoma" w:cs="Tahoma"/>
                <w:b/>
                <w:bCs/>
                <w:sz w:val="18"/>
                <w:szCs w:val="18"/>
                <w:lang w:val="es-BO" w:eastAsia="es-BO"/>
              </w:rPr>
              <w:t>.</w:t>
            </w:r>
            <w:r w:rsidR="005B64E1" w:rsidRPr="00430674">
              <w:rPr>
                <w:rFonts w:ascii="Tahoma" w:hAnsi="Tahoma" w:cs="Tahoma"/>
                <w:b/>
                <w:bCs/>
                <w:sz w:val="18"/>
                <w:szCs w:val="18"/>
                <w:lang w:val="es-BO" w:eastAsia="es-BO"/>
              </w:rPr>
              <w:t>224</w:t>
            </w:r>
            <w:r w:rsidRPr="00430674">
              <w:rPr>
                <w:rFonts w:ascii="Tahoma" w:hAnsi="Tahoma" w:cs="Tahoma"/>
                <w:b/>
                <w:bCs/>
                <w:sz w:val="18"/>
                <w:szCs w:val="18"/>
                <w:lang w:val="es-BO" w:eastAsia="es-BO"/>
              </w:rPr>
              <w:t>,</w:t>
            </w:r>
            <w:r w:rsidR="005B64E1" w:rsidRPr="00430674">
              <w:rPr>
                <w:rFonts w:ascii="Tahoma" w:hAnsi="Tahoma" w:cs="Tahoma"/>
                <w:b/>
                <w:bCs/>
                <w:sz w:val="18"/>
                <w:szCs w:val="18"/>
                <w:lang w:val="es-BO" w:eastAsia="es-BO"/>
              </w:rPr>
              <w:t>60</w:t>
            </w:r>
          </w:p>
        </w:tc>
      </w:tr>
      <w:tr w:rsidR="00FE5742" w:rsidRPr="00FE5742" w14:paraId="5B4D1680" w14:textId="77777777" w:rsidTr="00FE5742">
        <w:trPr>
          <w:trHeight w:val="225"/>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5920D30A"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COBERTURAS Y CLAUSULAS ADICIONALES:</w:t>
            </w:r>
          </w:p>
        </w:tc>
      </w:tr>
      <w:tr w:rsidR="00FE5742" w:rsidRPr="00FE5742" w14:paraId="3AC7DCBC"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7650D9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LIBRE  ELEGIBILIDAD DE AJUSTADORES</w:t>
            </w:r>
          </w:p>
        </w:tc>
      </w:tr>
      <w:tr w:rsidR="00FE5742" w:rsidRPr="00FE5742" w14:paraId="65B9B6F7"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06BE194"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 xml:space="preserve">DE LIBRE  ELEGIBILIDAD DE TALLERES SIEMPRE Y CUANDO LOS VEHÍCULOS DE ENTEL SE ENCUENTREN FUERA DE GARANTÍA DEL CONSECIONARIO DEL CUAL SE ADQUIRIÓ EL VEHÍCULO. DE LO CONTRARIO, EL VEHÍCULO DEBERÁ SER REPARADO EN TALLERES DEL CONSECIONARIO PARA NO PERDERSE LA GARANTÍA.  </w:t>
            </w:r>
          </w:p>
        </w:tc>
      </w:tr>
      <w:tr w:rsidR="00FE5742" w:rsidRPr="00FE5742" w14:paraId="2B6C1179"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0AD178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REHABILITACIÓN AUTOMÁTICA DE LA SUMA ASEGURADA</w:t>
            </w:r>
          </w:p>
        </w:tc>
      </w:tr>
      <w:tr w:rsidR="00FE5742" w:rsidRPr="00FE5742" w14:paraId="1D9F1116"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BE725B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ADELANTO DEL 50%  EN CASO DE SINIESTRO</w:t>
            </w:r>
          </w:p>
        </w:tc>
      </w:tr>
      <w:tr w:rsidR="00FE5742" w:rsidRPr="00FE5742" w14:paraId="327E6F25" w14:textId="77777777" w:rsidTr="00FE5742">
        <w:trPr>
          <w:trHeight w:val="58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A5F3B9A"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CLAUSULA DE AMPLIACIÓN DE AVISO DE SINIESTRO A 15 DÍAS HÁBILES, DESDE CONOCIDO EL MISMO POR EL ASEGURADO, SALVO CASO DE FUERZA MAYOR O IMPEDIMENTO JUSTIFICADO. </w:t>
            </w:r>
          </w:p>
        </w:tc>
      </w:tr>
      <w:tr w:rsidR="00FE5742" w:rsidRPr="00FE5742" w14:paraId="75E622E6" w14:textId="77777777" w:rsidTr="00FE5742">
        <w:trPr>
          <w:trHeight w:val="28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77A9D0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DAÑOS CAUSADOS POR LA NATURALEZA EN GENERAL</w:t>
            </w:r>
          </w:p>
        </w:tc>
      </w:tr>
      <w:tr w:rsidR="00FE5742" w:rsidRPr="00FE5742" w14:paraId="5E610B46" w14:textId="77777777" w:rsidTr="00FE5742">
        <w:trPr>
          <w:trHeight w:val="28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8D5D53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AUSENCIA DE CONTROL AMPLIADA A 24 HORAS</w:t>
            </w:r>
          </w:p>
        </w:tc>
      </w:tr>
      <w:tr w:rsidR="00FE5742" w:rsidRPr="00FE5742" w14:paraId="5F1CB79B" w14:textId="77777777" w:rsidTr="00FE5742">
        <w:trPr>
          <w:trHeight w:val="28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BFA5F0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PAGO POR PERMANENCIA EN GARAJES Y/O DEPÓSITOS OFICIALES DE TRANSITO</w:t>
            </w:r>
          </w:p>
        </w:tc>
      </w:tr>
      <w:tr w:rsidR="00FE5742" w:rsidRPr="00FE5742" w14:paraId="3E367AAC" w14:textId="77777777" w:rsidTr="00FE5742">
        <w:trPr>
          <w:trHeight w:val="49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BBC9F4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TRÁNSITO EN VÍAS, SENDAS Y/O TERRENOS NO AUTORIZADOS, INCLUYENDO EL TRASLADO DE VEHÍCULOS EN TRANSBORDADORES Y/O PONTONES O MEDIOS ADECUADOS POR VÍAS O CURSOS DE AGUA QUE INTERRUMPAN RUTAS O CAMINOS USUALES</w:t>
            </w:r>
          </w:p>
        </w:tc>
      </w:tr>
      <w:tr w:rsidR="00FE5742" w:rsidRPr="00FE5742" w14:paraId="4A1DF2CF" w14:textId="77777777" w:rsidTr="00FE5742">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B0CEE4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PIEZAS Y PARTES ORIGINALES</w:t>
            </w:r>
          </w:p>
        </w:tc>
      </w:tr>
      <w:tr w:rsidR="00FE5742" w:rsidRPr="00FE5742" w14:paraId="570EE445" w14:textId="77777777" w:rsidTr="00FE5742">
        <w:trPr>
          <w:trHeight w:val="97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9F8C0F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REPOSICIÓN,  ENTENDIÉNDOSE POR VALOR DE REPOSICIÓN A LA CANTIDAD QUE EXIGIRÁ LA ADQUISICIÓN DE UN VEHÍCULO DE LA MISMA DE CLASE Y CAPACIDAD Y DE SIMILARES CONDICIONES Y ESTADO, QUEDANDO EXPRESAMENTE ESTABLECIDO QUE ANTE UN EVENTUAL SINIESTRO DICHOS VALORES NO ESTÁN SUJETOS A INFRASEGURO </w:t>
            </w:r>
            <w:proofErr w:type="spellStart"/>
            <w:r w:rsidRPr="00FE5742">
              <w:rPr>
                <w:rFonts w:ascii="Tahoma" w:hAnsi="Tahoma" w:cs="Tahoma"/>
                <w:sz w:val="18"/>
                <w:szCs w:val="18"/>
                <w:lang w:val="es-BO" w:eastAsia="es-BO"/>
              </w:rPr>
              <w:t>Ó</w:t>
            </w:r>
            <w:proofErr w:type="spellEnd"/>
            <w:r w:rsidRPr="00FE5742">
              <w:rPr>
                <w:rFonts w:ascii="Tahoma" w:hAnsi="Tahoma" w:cs="Tahoma"/>
                <w:sz w:val="18"/>
                <w:szCs w:val="18"/>
                <w:lang w:val="es-BO" w:eastAsia="es-BO"/>
              </w:rPr>
              <w:t xml:space="preserve"> DEPRECIACIONES POR TIEMPO DE USO. </w:t>
            </w:r>
          </w:p>
        </w:tc>
      </w:tr>
      <w:tr w:rsidR="00FE5742" w:rsidRPr="00FE5742" w14:paraId="5C2AE2A3"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1581BA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NO DEPRECIACIÓN DE PARTES Y PIEZAS O REPUESTOS.</w:t>
            </w:r>
          </w:p>
        </w:tc>
      </w:tr>
      <w:tr w:rsidR="00FE5742" w:rsidRPr="00FE5742" w14:paraId="26979184"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4456DF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NO LIMITACIÓN DE LA COBERTURA DE ROBO PARCIAL</w:t>
            </w:r>
          </w:p>
        </w:tc>
      </w:tr>
      <w:tr w:rsidR="00FE5742" w:rsidRPr="00FE5742" w14:paraId="2D30B37E"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FB63C3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EXTENSIÓN DE COBERTURA DE ROBO PARCIAL PARA CUBRIR EL ROBO DE MAS DE UNA LLANTA EN UN SOLO EVENTO</w:t>
            </w:r>
          </w:p>
        </w:tc>
      </w:tr>
      <w:tr w:rsidR="00FE5742" w:rsidRPr="00FE5742" w14:paraId="25AEAB48"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062B460"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DAÑOS PROPIOS A CONSECUENCIA DE LA CARGA TRANSPORTADA</w:t>
            </w:r>
          </w:p>
        </w:tc>
      </w:tr>
      <w:tr w:rsidR="00FE5742" w:rsidRPr="00FE5742" w14:paraId="10E92A25"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8EDABEB" w14:textId="0F346710" w:rsidR="00FE5742" w:rsidRPr="00FE5742" w:rsidRDefault="00FE5742" w:rsidP="00FE5742">
            <w:pPr>
              <w:rPr>
                <w:rFonts w:ascii="Tahoma" w:hAnsi="Tahoma" w:cs="Tahoma"/>
                <w:sz w:val="18"/>
                <w:szCs w:val="18"/>
                <w:lang w:val="es-BO" w:eastAsia="es-BO"/>
              </w:rPr>
            </w:pPr>
          </w:p>
        </w:tc>
      </w:tr>
      <w:tr w:rsidR="00FE5742" w:rsidRPr="00FE5742" w14:paraId="6785C420"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C0283C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FLETES AÉREOS Y/O COURIER (OVER NIGHT) SIN CARGO NI DEDUCIBLE PARA EL ASEGURADO</w:t>
            </w:r>
          </w:p>
        </w:tc>
      </w:tr>
      <w:tr w:rsidR="00FE5742" w:rsidRPr="00FE5742" w14:paraId="59F63FE5" w14:textId="77777777" w:rsidTr="00FE5742">
        <w:trPr>
          <w:trHeight w:val="6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1C1FC3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ELIMINACIÓN DE LA DENUNCIA AL TRÁNSITO Y/O PRESENTACIÓN DE COPIA LEGALIZADA, EXCEPTO EN CASOS DE PÉRDIDA TOTAL Y/O RESPONSABILIDAD CIVIL</w:t>
            </w:r>
          </w:p>
        </w:tc>
      </w:tr>
      <w:tr w:rsidR="00FE5742" w:rsidRPr="00FE5742" w14:paraId="6C41D101"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6FE1393"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REPARACIONES Y RECONSTRUCCIONES</w:t>
            </w:r>
          </w:p>
        </w:tc>
      </w:tr>
      <w:tr w:rsidR="00FE5742" w:rsidRPr="00FE5742" w14:paraId="68C0F0D5"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3FC151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GASTOS DE INVESTIGACIÓN, SALVATAJE Y GASTOS EXTRAORDINARIOS HASTA USD 3,000,00 POR EVENTO</w:t>
            </w:r>
          </w:p>
        </w:tc>
      </w:tr>
      <w:tr w:rsidR="00FE5742" w:rsidRPr="00FE5742" w14:paraId="66229360"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CE41C6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AMPLIACIÓN DE EDAD PERMITIDA PARA CONDUCIR HASTA LOS 75 AÑOS</w:t>
            </w:r>
          </w:p>
        </w:tc>
      </w:tr>
      <w:tr w:rsidR="00FE5742" w:rsidRPr="00FE5742" w14:paraId="68449FBD"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77CC2A9"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ERRORES U OMISIONES  EN LA DESCRIPCIÓN DE LA MATERIA ASEGURADA</w:t>
            </w:r>
          </w:p>
        </w:tc>
      </w:tr>
      <w:tr w:rsidR="00FE5742" w:rsidRPr="00FE5742" w14:paraId="4175C9EB" w14:textId="77777777" w:rsidTr="00FE5742">
        <w:trPr>
          <w:trHeight w:val="6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BB10767"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ALCOHOLEMIA PERMITIDA, SIEMPRE Y CUANDO EL GRADO ALCOHÓLICO NO SUPERE LOS MÁRGENES PERMITIDOS POR DISPOSICIONES DE TRÁNSITO O PARÁMETROS SIMILARES QUE SE CONSIDEREN COMO TOLERABLES SEGÚN TEXTOS DE TOXICOLOGÍA. </w:t>
            </w:r>
          </w:p>
        </w:tc>
      </w:tr>
      <w:tr w:rsidR="00FE5742" w:rsidRPr="00FE5742" w14:paraId="6E55D9C8"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ED00B7E"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AMPLIACIÓN DE LIMITE DE VELOCIDAD</w:t>
            </w:r>
          </w:p>
        </w:tc>
      </w:tr>
      <w:tr w:rsidR="00FE5742" w:rsidRPr="00FE5742" w14:paraId="40790DCF"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E90B4E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COBERTURA AUTOMÁTICA PARA NUEVAS ADQUISICIONES HASTA 30 DÍAS PARA DAR AVISO</w:t>
            </w:r>
          </w:p>
        </w:tc>
      </w:tr>
      <w:tr w:rsidR="00FE5742" w:rsidRPr="00FE5742" w14:paraId="2E748107"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F139CD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INCLUSIONES Y EXCLUSIONES A PRORRATA</w:t>
            </w:r>
          </w:p>
        </w:tc>
      </w:tr>
      <w:tr w:rsidR="00FE5742" w:rsidRPr="00FE5742" w14:paraId="3BAED084" w14:textId="77777777" w:rsidTr="00FE5742">
        <w:trPr>
          <w:trHeight w:val="73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686C7E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ADHESIONES Y SUPRESIONES EXTENDIÉNDOSE A MODIFICACIONES EN LA REESTRUCTURACIÓN, INCLUSIÓN Y/O MODIFICACIÓN DE AMPAROS Y COBERTURAS SIN QUE ESTO REPRESENTE UNA AGRAVACIÓN DE RIESGO, NI VARIACIÓN DEL MISMO</w:t>
            </w:r>
          </w:p>
        </w:tc>
      </w:tr>
      <w:tr w:rsidR="00FE5742" w:rsidRPr="00FE5742" w14:paraId="671C68AE"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C822042"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DE COBERTURA PARA AIR BAGS, INCLUYENDO DAÑOS A CONSECUENCIA DE ACCIDENTES DE TRÁNSITO, ROBO Y/O INTENTO DE ROBO </w:t>
            </w:r>
          </w:p>
        </w:tc>
      </w:tr>
      <w:tr w:rsidR="00FE5742" w:rsidRPr="00FE5742" w14:paraId="462E7D1E"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E8B9D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EXTENSIÓN DE COBERTURA PARA TRASLADO DE  COMBUSTIBLE Y/O PRODUCTOS TÓXICOS, EN LOS VEHÍCULOS ASEGURADOS</w:t>
            </w:r>
          </w:p>
        </w:tc>
      </w:tr>
      <w:tr w:rsidR="00FE5742" w:rsidRPr="00FE5742" w14:paraId="33F5F9D5"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082C616"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DE PERÍODO DE GRACIA DE 30 DÍAS PARA EL PAGO DE PRIMAS SIN PÉRDIDA DE COBERTURA</w:t>
            </w:r>
          </w:p>
        </w:tc>
      </w:tr>
      <w:tr w:rsidR="00FE5742" w:rsidRPr="00FE5742" w14:paraId="4A27E38E" w14:textId="77777777" w:rsidTr="00FE5742">
        <w:trPr>
          <w:trHeight w:val="6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E7E30E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AMPLIACIÓN DE CONTRATO A PRORRATATEMPORIS HASTA 90 (NOVENTA) DÍAS, BAJO LOS MISMOS TÉRMINOS, CONDICIONES Y TASAS DE LA SUSCRIPCIÓN ORIGINAL</w:t>
            </w:r>
          </w:p>
        </w:tc>
      </w:tr>
      <w:tr w:rsidR="00FE5742" w:rsidRPr="00FE5742" w14:paraId="0E8B33B5"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7518C9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RESCISIÓN DE CONTRATO A PRORRATA</w:t>
            </w:r>
          </w:p>
        </w:tc>
      </w:tr>
      <w:tr w:rsidR="00FE5742" w:rsidRPr="00FE5742" w14:paraId="1E97DDB2" w14:textId="77777777" w:rsidTr="00FE5742">
        <w:trPr>
          <w:trHeight w:val="202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D4B58B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COMISIÓN DE BENEFICIOS:</w:t>
            </w:r>
            <w:r w:rsidRPr="00FE5742">
              <w:rPr>
                <w:rFonts w:ascii="Tahoma" w:hAnsi="Tahoma" w:cs="Tahoma"/>
                <w:sz w:val="18"/>
                <w:szCs w:val="18"/>
                <w:lang w:val="es-BO" w:eastAsia="es-BO"/>
              </w:rPr>
              <w:br/>
              <w:t xml:space="preserve">Primas  Netas pagadas (descontando impuestos) menos </w:t>
            </w:r>
            <w:r w:rsidRPr="00FE5742">
              <w:rPr>
                <w:rFonts w:ascii="Tahoma" w:hAnsi="Tahoma" w:cs="Tahoma"/>
                <w:sz w:val="18"/>
                <w:szCs w:val="18"/>
                <w:lang w:val="es-BO" w:eastAsia="es-BO"/>
              </w:rPr>
              <w:br/>
              <w:t>- 30% por concepto de gastos administrativos</w:t>
            </w:r>
            <w:r w:rsidRPr="00FE5742">
              <w:rPr>
                <w:rFonts w:ascii="Tahoma" w:hAnsi="Tahoma" w:cs="Tahoma"/>
                <w:sz w:val="18"/>
                <w:szCs w:val="18"/>
                <w:lang w:val="es-BO" w:eastAsia="es-BO"/>
              </w:rPr>
              <w:br/>
              <w:t>- Los siniestros pagados durante la vigencia del seguro</w:t>
            </w:r>
            <w:r w:rsidRPr="00FE5742">
              <w:rPr>
                <w:rFonts w:ascii="Tahoma" w:hAnsi="Tahoma" w:cs="Tahoma"/>
                <w:sz w:val="18"/>
                <w:szCs w:val="18"/>
                <w:lang w:val="es-BO" w:eastAsia="es-BO"/>
              </w:rPr>
              <w:br/>
              <w:t>- Las reservas para siniestros pendientes de pago</w:t>
            </w:r>
            <w:r w:rsidRPr="00FE5742">
              <w:rPr>
                <w:rFonts w:ascii="Tahoma" w:hAnsi="Tahoma" w:cs="Tahoma"/>
                <w:sz w:val="18"/>
                <w:szCs w:val="18"/>
                <w:lang w:val="es-BO" w:eastAsia="es-BO"/>
              </w:rPr>
              <w:br/>
              <w:t>En caso de que el resultado sea positivo, la compañía devolverá el 10% (diez por ciento) del resultado final.</w:t>
            </w:r>
            <w:r w:rsidRPr="00FE5742">
              <w:rPr>
                <w:rFonts w:ascii="Tahoma" w:hAnsi="Tahoma" w:cs="Tahoma"/>
                <w:sz w:val="18"/>
                <w:szCs w:val="18"/>
                <w:lang w:val="es-BO" w:eastAsia="es-BO"/>
              </w:rPr>
              <w:br/>
              <w:t xml:space="preserve">En caso de que el resultado sea negativo, no habrá obligación económica por parte de la compañía aseguradora.    </w:t>
            </w:r>
          </w:p>
        </w:tc>
      </w:tr>
      <w:tr w:rsidR="00FE5742" w:rsidRPr="00FE5742" w14:paraId="57CED2B2" w14:textId="77777777" w:rsidTr="00FE5742">
        <w:trPr>
          <w:trHeight w:val="225"/>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4320AE63"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BENEFICIOS ADICIONALES</w:t>
            </w:r>
          </w:p>
        </w:tc>
      </w:tr>
      <w:tr w:rsidR="00FE5742" w:rsidRPr="00FE5742" w14:paraId="297E9780"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475E27D"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ASISTENCIA AL VEHÍCULO, LAS 24 HORAS, A NIVEL NACIONAL Y SIN LIMITE NI RESTRICCIÓN DE ÁMBITO TERRITORIAL, INCLUYENDO</w:t>
            </w:r>
          </w:p>
        </w:tc>
      </w:tr>
      <w:tr w:rsidR="00FE5742" w:rsidRPr="00FE5742" w14:paraId="653D46C8"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886C4EA"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AUXILIO DE GRÚA</w:t>
            </w:r>
          </w:p>
        </w:tc>
      </w:tr>
      <w:tr w:rsidR="00FE5742" w:rsidRPr="00FE5742" w14:paraId="4C1971FA"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AD15792"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SERVICIO DE CARGA DE BATERÍA</w:t>
            </w:r>
          </w:p>
        </w:tc>
      </w:tr>
      <w:tr w:rsidR="00FE5742" w:rsidRPr="00FE5742" w14:paraId="4B29F446"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7365A11"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SERVICIO DE INFLADO Y/O CAMBIO DE LLANTAS</w:t>
            </w:r>
          </w:p>
        </w:tc>
      </w:tr>
      <w:tr w:rsidR="00FE5742" w:rsidRPr="00FE5742" w14:paraId="73650E2A"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38D00D1"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CERRAJERÍA POR OLVIDO DE LLAVES</w:t>
            </w:r>
          </w:p>
        </w:tc>
      </w:tr>
      <w:tr w:rsidR="00FE5742" w:rsidRPr="00FE5742" w14:paraId="762A3B06"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6DD62F6"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SERVICIO RÁPIDO POR PROBLEMAS ELÉCTRICOS Y MECÁNICOS</w:t>
            </w:r>
          </w:p>
        </w:tc>
      </w:tr>
      <w:tr w:rsidR="00FE5742" w:rsidRPr="00FE5742" w14:paraId="792300FF"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D275635"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SERVICIO DE AUXILIO POR FALTA DE GASOLINA</w:t>
            </w:r>
          </w:p>
        </w:tc>
      </w:tr>
      <w:tr w:rsidR="00FE5742" w:rsidRPr="00FE5742" w14:paraId="0B40BCAE"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EEA3D5B"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ASISTENCIA Y TRANSPORTE A LOS OCUPANTES A CENTROS MÉDICOS EN CASO DE ACCIDENTE O A SU DOMICILIO POR DESPERFECTOS DURANTE VIAJES</w:t>
            </w:r>
          </w:p>
        </w:tc>
      </w:tr>
      <w:tr w:rsidR="00FE5742" w:rsidRPr="00FE5742" w14:paraId="1E495B39"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D9312E9"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TRANSPORTE O REPATRIACIÓN DE LOS OCUPANTES EN CASO DE FALLECIMIENTO</w:t>
            </w:r>
          </w:p>
        </w:tc>
      </w:tr>
      <w:tr w:rsidR="00FE5742" w:rsidRPr="00FE5742" w14:paraId="719B09A5" w14:textId="77777777" w:rsidTr="00FE5742">
        <w:trPr>
          <w:trHeight w:val="52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F3D66BB"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TRANSPORTE, DEPOSITO Y CUSTODIA DE  VEHÍCULO REPARADO,  EN CASO DE QUE EL ACCIDENTE OCURRIERA FUERA DEL DOMICILIO HABITUAL DEL ASEGURADO</w:t>
            </w:r>
          </w:p>
        </w:tc>
      </w:tr>
      <w:tr w:rsidR="00FE5742" w:rsidRPr="00FE5742" w14:paraId="6D132A9B"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3CDE691"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TRANSMISIÓN DE MENSAJES URGENTES</w:t>
            </w:r>
          </w:p>
        </w:tc>
      </w:tr>
      <w:tr w:rsidR="00FE5742" w:rsidRPr="00FE5742" w14:paraId="7486C6DA"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35665A9" w14:textId="77777777" w:rsidR="00FE5742" w:rsidRPr="00FE5742" w:rsidRDefault="00FE5742" w:rsidP="00FE5742">
            <w:pPr>
              <w:rPr>
                <w:rFonts w:ascii="Tahoma" w:hAnsi="Tahoma" w:cs="Tahoma"/>
                <w:b/>
                <w:bCs/>
                <w:sz w:val="18"/>
                <w:szCs w:val="18"/>
                <w:lang w:val="es-BO" w:eastAsia="es-BO"/>
              </w:rPr>
            </w:pPr>
            <w:r w:rsidRPr="00FE5742">
              <w:rPr>
                <w:rFonts w:ascii="Tahoma" w:hAnsi="Tahoma" w:cs="Tahoma"/>
                <w:b/>
                <w:bCs/>
                <w:sz w:val="18"/>
                <w:szCs w:val="18"/>
                <w:lang w:val="es-BO" w:eastAsia="es-BO"/>
              </w:rPr>
              <w:t>ASISTENCIA JURÍDICA EN CASO DE SINIESTRO, INCLUYENDO:</w:t>
            </w:r>
          </w:p>
        </w:tc>
      </w:tr>
      <w:tr w:rsidR="00FE5742" w:rsidRPr="00FE5742" w14:paraId="7ABE483E"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1879DD1"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ASISTENCIA A AUDIENCIAS DE TRANSITO O ANTE OTRAS AUTORIDADES QUE TENGAN JURISDICCIÓN EN EL ACCIDENTE</w:t>
            </w:r>
          </w:p>
        </w:tc>
      </w:tr>
      <w:tr w:rsidR="00FE5742" w:rsidRPr="00FE5742" w14:paraId="53E31A48"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0E67353"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PREPARACIÓN Y PRESENTACIÓN DE MEMORIALES</w:t>
            </w:r>
          </w:p>
        </w:tc>
      </w:tr>
      <w:tr w:rsidR="00FE5742" w:rsidRPr="00FE5742" w14:paraId="6448949D"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A7421FC" w14:textId="77777777" w:rsidR="00FE5742" w:rsidRPr="00FE5742" w:rsidRDefault="00FE5742" w:rsidP="00FE5742">
            <w:pPr>
              <w:ind w:firstLineChars="100" w:firstLine="180"/>
              <w:rPr>
                <w:rFonts w:ascii="Tahoma" w:hAnsi="Tahoma" w:cs="Tahoma"/>
                <w:sz w:val="18"/>
                <w:szCs w:val="18"/>
                <w:lang w:val="es-BO" w:eastAsia="es-BO"/>
              </w:rPr>
            </w:pPr>
            <w:r w:rsidRPr="00FE5742">
              <w:rPr>
                <w:rFonts w:ascii="Tahoma" w:hAnsi="Tahoma" w:cs="Tahoma"/>
                <w:sz w:val="18"/>
                <w:szCs w:val="18"/>
                <w:lang w:val="es-BO" w:eastAsia="es-BO"/>
              </w:rPr>
              <w:t>ASISTENCIA A AUDIENCIAS DE CONCILIACIÓN</w:t>
            </w:r>
          </w:p>
        </w:tc>
      </w:tr>
      <w:tr w:rsidR="00FE5742" w:rsidRPr="00FE5742" w14:paraId="20800207" w14:textId="77777777" w:rsidTr="00FE5742">
        <w:trPr>
          <w:trHeight w:val="285"/>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4F7A4398"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CONDICIONES ESPECIALES:</w:t>
            </w:r>
          </w:p>
        </w:tc>
      </w:tr>
      <w:tr w:rsidR="00FE5742" w:rsidRPr="00FE5742" w14:paraId="7D37671B" w14:textId="77777777" w:rsidTr="00FE5742">
        <w:trPr>
          <w:trHeight w:val="6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9DA77E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ACUERDO A LA NECESIDAD DEL ASEGURADO, LOS VEHÍCULOS PODRÁN CIRCULAR DENTRO DEL TERRITORIO NACIONAL, NO OBSTANTE SU LUGAR DE RESIDENCIA HABITUAL</w:t>
            </w:r>
          </w:p>
        </w:tc>
      </w:tr>
      <w:tr w:rsidR="00FE5742" w:rsidRPr="00FE5742" w14:paraId="088BC019" w14:textId="77777777" w:rsidTr="00FE5742">
        <w:trPr>
          <w:trHeight w:val="88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17B76DC"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EL PRESENTE SEGURO SE EXTIENDE A CUBRIR TODOS LOS DAÑOS Y/O PERDIDAS QUE SUFRAN LOS VEHÍCULOS ASEGURADOS COMO CONSECUENCIA DE CUALQUIER SERVICIO ADICIONAL QUE PRESTE LA COMPAÑÍA DE SEGUROS (INSTALACIONES, AUXILIO MECÁNICO, GRÚA, RASTREO VEHICULAR, REPARACIONES, ETC)</w:t>
            </w:r>
          </w:p>
        </w:tc>
      </w:tr>
      <w:tr w:rsidR="00FE5742" w:rsidRPr="00FE5742" w14:paraId="05B7B026"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4554151"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LA PRIMA GANADA SE APLICARA CONFORME AL CÓDIGO DE COMERCIO Y LEY DE SEGUROS</w:t>
            </w:r>
          </w:p>
        </w:tc>
      </w:tr>
      <w:tr w:rsidR="00FE5742" w:rsidRPr="00FE5742" w14:paraId="14F08836" w14:textId="77777777" w:rsidTr="00FE5742">
        <w:trPr>
          <w:trHeight w:val="48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2ED4EA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DE IMPORTACIÓN AÉREA DE REPUESTOS SIN CARGO A ENTEL</w:t>
            </w:r>
          </w:p>
        </w:tc>
      </w:tr>
      <w:tr w:rsidR="00FE5742" w:rsidRPr="00FE5742" w14:paraId="079253E8" w14:textId="77777777" w:rsidTr="00FE5742">
        <w:trPr>
          <w:trHeight w:val="48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AA6442D" w14:textId="77777777" w:rsidR="00FE5742" w:rsidRPr="00FE5742" w:rsidRDefault="00FE5742" w:rsidP="00FE5742">
            <w:pPr>
              <w:rPr>
                <w:rFonts w:ascii="Tahoma" w:hAnsi="Tahoma" w:cs="Tahoma"/>
                <w:sz w:val="18"/>
                <w:szCs w:val="18"/>
                <w:lang w:val="es-BO" w:eastAsia="es-BO"/>
              </w:rPr>
            </w:pPr>
          </w:p>
        </w:tc>
      </w:tr>
      <w:tr w:rsidR="00FE5742" w:rsidRPr="00FE5742" w14:paraId="7016694C" w14:textId="77777777" w:rsidTr="00FE5742">
        <w:trPr>
          <w:trHeight w:val="6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3A9B1CB"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lastRenderedPageBreak/>
              <w:t>DECLARATORIA DE PÉRDIDA TOTAL CUANDO LA CUANTIFICACIÓN DEL SINIESTRO SEA IGUAL O MAYOR AL 75% O TÉCNICAMENTE LA REPARACIÓN NO SEA RECOMENDADA</w:t>
            </w:r>
          </w:p>
        </w:tc>
      </w:tr>
      <w:tr w:rsidR="00FE5742" w:rsidRPr="00FE5742" w14:paraId="742278F7" w14:textId="77777777" w:rsidTr="00FE5742">
        <w:trPr>
          <w:trHeight w:val="81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6D27D6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EL ROBO DE PARTES O PIEZAS, NO SE ENCUENTRA LIMITADO A NINGUNA PARTE O PIEZA DEL VEHÍCULO, NI TAMPOCO ESTA LIMITADO A UNA SOLA REHABILITACIÓN DURANTE LA VIGENCIA, HABIENDO LA POSIBILIDAD DE REHABILITAR LA PARTE O PIEZA SINIESTRADA, CUANTAS VECES SEA NECESARIO.</w:t>
            </w:r>
          </w:p>
        </w:tc>
      </w:tr>
      <w:tr w:rsidR="00FE5742" w:rsidRPr="00FE5742" w14:paraId="0F9332E3" w14:textId="77777777" w:rsidTr="00FE5742">
        <w:trPr>
          <w:trHeight w:val="67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98788AD"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EN CASO DE ACCIDENTES DE TRANSITO QUE SE SUSCITEN EN RUTAS DE DONDE NO EXISTA UNA UNIDAD DE TRANSITO, NO SE DEBERÁ HACER LA DENUNCIA Y EN CONSECUENCIA NO EXISTIRÁ EL EXAMEN DE ALCOHOLEMIA, PARA SINIESTROS MENORES A USD. 500.00</w:t>
            </w:r>
          </w:p>
        </w:tc>
      </w:tr>
      <w:tr w:rsidR="00FE5742" w:rsidRPr="00FE5742" w14:paraId="1E934EF1" w14:textId="77777777" w:rsidTr="00FE5742">
        <w:trPr>
          <w:trHeight w:val="58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D13E05F"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 xml:space="preserve">QUEDA CONVENIDO Y ACORDADO QUE LAS COBERTURAS DE LA PÓLIZA CUBRIRÁN A LOS OCUPANTES, SIEMPRE Y CUANDO ESTÉN ELLOS DENTRO DE LA CABINA. </w:t>
            </w:r>
          </w:p>
        </w:tc>
      </w:tr>
      <w:tr w:rsidR="00FE5742" w:rsidRPr="00FE5742" w14:paraId="3075590D" w14:textId="77777777" w:rsidTr="00FE5742">
        <w:trPr>
          <w:trHeight w:val="102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4483065"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SE DEJA ACORDADO QUE EN CASO DE UN SINIESTRO QUE IMPLIQUE RESPONSABILIDAD CIVIL POR PARTE DEL ASEGURADO Y/O PERSONAL DEL MISMO O POR ACCIDENTE RELACIONADO CON DAÑOS PROPIOS, NO SERA OBLIGACIÓN DEL ASEGURADO EXIGIR A LA AUTORIDAD COMPETENTE LA REALIZACIÓN DEL DOSAJE ETÍLICO, SIENDO ESTA ATRIBUCIÓN PRIVATIVA DE TAL AUTORIDAD.</w:t>
            </w:r>
          </w:p>
        </w:tc>
      </w:tr>
      <w:tr w:rsidR="00FE5742" w:rsidRPr="00FE5742" w14:paraId="351BA015" w14:textId="77777777" w:rsidTr="00FE5742">
        <w:trPr>
          <w:trHeight w:val="285"/>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20E610B4"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VIGENCIA:</w:t>
            </w:r>
          </w:p>
        </w:tc>
      </w:tr>
      <w:tr w:rsidR="00FE5742" w:rsidRPr="00FE5742" w14:paraId="3A595B50"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881E5CA" w14:textId="74D71660"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DOS AÑOS</w:t>
            </w:r>
            <w:r w:rsidR="00F37971">
              <w:rPr>
                <w:rFonts w:ascii="Tahoma" w:hAnsi="Tahoma" w:cs="Tahoma"/>
                <w:sz w:val="18"/>
                <w:szCs w:val="18"/>
                <w:lang w:val="es-BO" w:eastAsia="es-BO"/>
              </w:rPr>
              <w:t xml:space="preserve"> CON PAGO ANUAL</w:t>
            </w:r>
          </w:p>
        </w:tc>
      </w:tr>
      <w:tr w:rsidR="00FE5742" w:rsidRPr="00FE5742" w14:paraId="4E6AD672"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1110D93E" w14:textId="77777777" w:rsidR="00FE5742" w:rsidRPr="00FE5742" w:rsidRDefault="00FE5742" w:rsidP="00FE5742">
            <w:pPr>
              <w:rPr>
                <w:rFonts w:ascii="Tahoma" w:hAnsi="Tahoma" w:cs="Tahoma"/>
                <w:b/>
                <w:bCs/>
                <w:color w:val="FFFFFF"/>
                <w:sz w:val="18"/>
                <w:szCs w:val="18"/>
                <w:lang w:val="es-BO" w:eastAsia="es-BO"/>
              </w:rPr>
            </w:pPr>
            <w:r w:rsidRPr="00FE5742">
              <w:rPr>
                <w:rFonts w:ascii="Tahoma" w:hAnsi="Tahoma" w:cs="Tahoma"/>
                <w:b/>
                <w:bCs/>
                <w:color w:val="FFFFFF"/>
                <w:sz w:val="18"/>
                <w:szCs w:val="18"/>
                <w:lang w:val="es-BO" w:eastAsia="es-BO"/>
              </w:rPr>
              <w:t>PRIMA TOTAL:</w:t>
            </w:r>
          </w:p>
        </w:tc>
      </w:tr>
      <w:tr w:rsidR="00FE5742" w:rsidRPr="00FE5742" w14:paraId="03223ED9" w14:textId="77777777" w:rsidTr="00FE5742">
        <w:trPr>
          <w:trHeight w:val="28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3B1B2B8" w14:textId="77777777" w:rsidR="00FE5742" w:rsidRPr="00FE5742" w:rsidRDefault="00FE5742" w:rsidP="00FE5742">
            <w:pPr>
              <w:rPr>
                <w:rFonts w:ascii="Tahoma" w:hAnsi="Tahoma" w:cs="Tahoma"/>
                <w:sz w:val="18"/>
                <w:szCs w:val="18"/>
                <w:lang w:val="es-BO" w:eastAsia="es-BO"/>
              </w:rPr>
            </w:pPr>
            <w:r w:rsidRPr="00FE5742">
              <w:rPr>
                <w:rFonts w:ascii="Tahoma" w:hAnsi="Tahoma" w:cs="Tahoma"/>
                <w:sz w:val="18"/>
                <w:szCs w:val="18"/>
                <w:lang w:val="es-BO" w:eastAsia="es-BO"/>
              </w:rPr>
              <w:t>CONTADO POR GESTION</w:t>
            </w:r>
          </w:p>
        </w:tc>
      </w:tr>
    </w:tbl>
    <w:p w14:paraId="53D1C400"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159248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3DBD298"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32AF2D9"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1B362AD"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9DD3347"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6051FF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DA8D452"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0E63C76"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BAA3936"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C6184E4"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433E21D"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57650B9"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703890C"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DAD61E7"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F91E53B"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B1414A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C681244"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F91BA3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4A24944"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20E19BD5"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A2403F6"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22B8B615"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232E0292"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72564B2"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094C959"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6FD1626"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647A032"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44D989B0"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883F183"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28D520DB"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35A4B7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A0E399A"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E5742" w:rsidRPr="00FE5742" w14:paraId="77C2BE56" w14:textId="77777777" w:rsidTr="00FE5742">
        <w:trPr>
          <w:trHeight w:val="617"/>
        </w:trPr>
        <w:tc>
          <w:tcPr>
            <w:tcW w:w="2410" w:type="dxa"/>
            <w:shd w:val="clear" w:color="auto" w:fill="004990"/>
            <w:vAlign w:val="center"/>
          </w:tcPr>
          <w:p w14:paraId="5EC477D9" w14:textId="77777777" w:rsidR="00FE5742" w:rsidRPr="00FE5742" w:rsidRDefault="00FE5742" w:rsidP="00FE5742">
            <w:pPr>
              <w:jc w:val="center"/>
              <w:rPr>
                <w:rFonts w:ascii="Tahoma" w:hAnsi="Tahoma" w:cs="Tahoma"/>
                <w:b/>
                <w:color w:val="FFFFFF"/>
                <w:sz w:val="28"/>
                <w:szCs w:val="28"/>
                <w:lang w:val="pt-BR"/>
              </w:rPr>
            </w:pPr>
            <w:r w:rsidRPr="00FE5742">
              <w:rPr>
                <w:rFonts w:ascii="Tahoma" w:hAnsi="Tahoma" w:cs="Tahoma"/>
                <w:b/>
                <w:color w:val="FFFFFF"/>
                <w:sz w:val="28"/>
                <w:szCs w:val="28"/>
                <w:lang w:val="pt-BR"/>
              </w:rPr>
              <w:lastRenderedPageBreak/>
              <w:t>ANEXO No. 10</w:t>
            </w:r>
          </w:p>
        </w:tc>
        <w:tc>
          <w:tcPr>
            <w:tcW w:w="7365" w:type="dxa"/>
            <w:vAlign w:val="center"/>
          </w:tcPr>
          <w:p w14:paraId="3236B4CC" w14:textId="77777777" w:rsidR="00FE5742" w:rsidRPr="00FE5742" w:rsidRDefault="00FE5742" w:rsidP="00FE5742">
            <w:pPr>
              <w:ind w:left="567"/>
              <w:jc w:val="center"/>
              <w:rPr>
                <w:rFonts w:ascii="Tahoma" w:hAnsi="Tahoma" w:cs="Tahoma"/>
                <w:b/>
                <w:color w:val="004990"/>
                <w:sz w:val="22"/>
                <w:szCs w:val="22"/>
                <w:lang w:val="pt-BR"/>
              </w:rPr>
            </w:pPr>
            <w:r w:rsidRPr="00FE5742">
              <w:rPr>
                <w:rFonts w:ascii="Tahoma" w:hAnsi="Tahoma" w:cs="Tahoma"/>
                <w:b/>
                <w:color w:val="004990"/>
                <w:sz w:val="22"/>
                <w:szCs w:val="22"/>
                <w:lang w:val="es-ES_tradnl"/>
              </w:rPr>
              <w:t>POLIZA DE TRANSPORTE NACIONAL</w:t>
            </w:r>
          </w:p>
        </w:tc>
      </w:tr>
    </w:tbl>
    <w:p w14:paraId="050CED58"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W w:w="9644" w:type="dxa"/>
        <w:tblInd w:w="65" w:type="dxa"/>
        <w:tblCellMar>
          <w:left w:w="70" w:type="dxa"/>
          <w:right w:w="70" w:type="dxa"/>
        </w:tblCellMar>
        <w:tblLook w:val="04A0" w:firstRow="1" w:lastRow="0" w:firstColumn="1" w:lastColumn="0" w:noHBand="0" w:noVBand="1"/>
      </w:tblPr>
      <w:tblGrid>
        <w:gridCol w:w="2759"/>
        <w:gridCol w:w="290"/>
        <w:gridCol w:w="228"/>
        <w:gridCol w:w="6367"/>
      </w:tblGrid>
      <w:tr w:rsidR="00FE5742" w:rsidRPr="00FE5742" w14:paraId="21AF6392" w14:textId="77777777" w:rsidTr="00FE5742">
        <w:trPr>
          <w:trHeight w:val="450"/>
        </w:trPr>
        <w:tc>
          <w:tcPr>
            <w:tcW w:w="9644" w:type="dxa"/>
            <w:gridSpan w:val="4"/>
            <w:tcBorders>
              <w:top w:val="single" w:sz="4" w:space="0" w:color="auto"/>
              <w:left w:val="single" w:sz="4" w:space="0" w:color="auto"/>
              <w:bottom w:val="single" w:sz="4" w:space="0" w:color="auto"/>
              <w:right w:val="single" w:sz="4" w:space="0" w:color="000000"/>
            </w:tcBorders>
            <w:shd w:val="clear" w:color="000000" w:fill="254061"/>
            <w:vAlign w:val="center"/>
            <w:hideMark/>
          </w:tcPr>
          <w:p w14:paraId="5BFA056F" w14:textId="77777777" w:rsidR="00FE5742" w:rsidRPr="00FE5742" w:rsidRDefault="00FE5742" w:rsidP="00FE5742">
            <w:pPr>
              <w:jc w:val="center"/>
              <w:rPr>
                <w:rFonts w:ascii="Tahoma" w:hAnsi="Tahoma" w:cs="Tahoma"/>
                <w:b/>
                <w:bCs/>
                <w:color w:val="FFFFFF"/>
                <w:sz w:val="22"/>
                <w:szCs w:val="22"/>
                <w:lang w:val="es-BO" w:eastAsia="es-BO"/>
              </w:rPr>
            </w:pPr>
            <w:r w:rsidRPr="00FE5742">
              <w:rPr>
                <w:rFonts w:ascii="Tahoma" w:hAnsi="Tahoma" w:cs="Tahoma"/>
                <w:b/>
                <w:bCs/>
                <w:color w:val="FFFFFF"/>
                <w:sz w:val="22"/>
                <w:szCs w:val="22"/>
                <w:lang w:val="es-BO" w:eastAsia="es-BO"/>
              </w:rPr>
              <w:t>TRANSPORTES</w:t>
            </w:r>
          </w:p>
        </w:tc>
      </w:tr>
      <w:tr w:rsidR="00FE5742" w:rsidRPr="00FE5742" w14:paraId="754D61E9" w14:textId="77777777" w:rsidTr="00FE5742">
        <w:trPr>
          <w:trHeight w:val="255"/>
        </w:trPr>
        <w:tc>
          <w:tcPr>
            <w:tcW w:w="0" w:type="auto"/>
            <w:tcBorders>
              <w:top w:val="nil"/>
              <w:left w:val="single" w:sz="4" w:space="0" w:color="auto"/>
              <w:bottom w:val="nil"/>
              <w:right w:val="nil"/>
            </w:tcBorders>
            <w:shd w:val="clear" w:color="auto" w:fill="auto"/>
            <w:vAlign w:val="center"/>
            <w:hideMark/>
          </w:tcPr>
          <w:p w14:paraId="608B8F42"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6503D228" w14:textId="77777777" w:rsidR="00FE5742" w:rsidRPr="00FE5742" w:rsidRDefault="00FE5742" w:rsidP="00FE5742">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5EA23A0C" w14:textId="77777777" w:rsidR="00FE5742" w:rsidRPr="00FE5742" w:rsidRDefault="00FE5742" w:rsidP="00FE5742">
            <w:pPr>
              <w:rPr>
                <w:rFonts w:ascii="Tahoma" w:hAnsi="Tahoma" w:cs="Tahoma"/>
                <w:b/>
                <w:bCs/>
                <w:color w:val="000000"/>
                <w:sz w:val="20"/>
                <w:szCs w:val="20"/>
                <w:lang w:val="es-BO" w:eastAsia="es-BO"/>
              </w:rPr>
            </w:pPr>
          </w:p>
        </w:tc>
        <w:tc>
          <w:tcPr>
            <w:tcW w:w="4695" w:type="dxa"/>
            <w:tcBorders>
              <w:top w:val="nil"/>
              <w:left w:val="nil"/>
              <w:bottom w:val="nil"/>
              <w:right w:val="single" w:sz="4" w:space="0" w:color="auto"/>
            </w:tcBorders>
            <w:shd w:val="clear" w:color="auto" w:fill="auto"/>
            <w:vAlign w:val="center"/>
            <w:hideMark/>
          </w:tcPr>
          <w:p w14:paraId="1099BF52" w14:textId="77777777" w:rsidR="00FE5742" w:rsidRPr="00FE5742" w:rsidRDefault="00FE5742" w:rsidP="00FE5742">
            <w:pPr>
              <w:rPr>
                <w:rFonts w:ascii="Tahoma" w:hAnsi="Tahoma" w:cs="Tahoma"/>
                <w:color w:val="000000"/>
                <w:sz w:val="20"/>
                <w:szCs w:val="20"/>
                <w:lang w:val="es-BO" w:eastAsia="es-BO"/>
              </w:rPr>
            </w:pPr>
            <w:r w:rsidRPr="00FE5742">
              <w:rPr>
                <w:rFonts w:ascii="Tahoma" w:hAnsi="Tahoma" w:cs="Tahoma"/>
                <w:color w:val="000000"/>
                <w:sz w:val="20"/>
                <w:szCs w:val="20"/>
                <w:lang w:val="es-BO" w:eastAsia="es-BO"/>
              </w:rPr>
              <w:t> </w:t>
            </w:r>
          </w:p>
        </w:tc>
      </w:tr>
      <w:tr w:rsidR="00FE5742" w:rsidRPr="00FE5742" w14:paraId="228DC455" w14:textId="77777777" w:rsidTr="00FE5742">
        <w:trPr>
          <w:trHeight w:val="660"/>
        </w:trPr>
        <w:tc>
          <w:tcPr>
            <w:tcW w:w="0" w:type="auto"/>
            <w:tcBorders>
              <w:top w:val="single" w:sz="4" w:space="0" w:color="auto"/>
              <w:left w:val="single" w:sz="4" w:space="0" w:color="auto"/>
              <w:bottom w:val="single" w:sz="4" w:space="0" w:color="auto"/>
              <w:right w:val="single" w:sz="4" w:space="0" w:color="auto"/>
            </w:tcBorders>
            <w:shd w:val="clear" w:color="000000" w:fill="254061"/>
            <w:vAlign w:val="center"/>
            <w:hideMark/>
          </w:tcPr>
          <w:p w14:paraId="34B21F88"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ASEGURADO</w:t>
            </w:r>
          </w:p>
        </w:tc>
        <w:tc>
          <w:tcPr>
            <w:tcW w:w="0" w:type="auto"/>
            <w:tcBorders>
              <w:top w:val="nil"/>
              <w:left w:val="nil"/>
              <w:bottom w:val="nil"/>
              <w:right w:val="nil"/>
            </w:tcBorders>
            <w:shd w:val="clear" w:color="auto" w:fill="auto"/>
            <w:vAlign w:val="center"/>
            <w:hideMark/>
          </w:tcPr>
          <w:p w14:paraId="30706FDC" w14:textId="77777777" w:rsidR="00FE5742" w:rsidRPr="00FE5742" w:rsidRDefault="00FE5742" w:rsidP="00FE5742">
            <w:pPr>
              <w:jc w:val="cente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w:t>
            </w:r>
          </w:p>
        </w:tc>
        <w:tc>
          <w:tcPr>
            <w:tcW w:w="7549" w:type="dxa"/>
            <w:gridSpan w:val="2"/>
            <w:tcBorders>
              <w:top w:val="nil"/>
              <w:left w:val="nil"/>
              <w:bottom w:val="nil"/>
              <w:right w:val="single" w:sz="4" w:space="0" w:color="000000"/>
            </w:tcBorders>
            <w:shd w:val="clear" w:color="auto" w:fill="auto"/>
            <w:vAlign w:val="center"/>
            <w:hideMark/>
          </w:tcPr>
          <w:p w14:paraId="64802163"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EMPRESA NACIONAL DE TELECOMUNICACIONES “ENTEL S.A.” Y SUBSIDIARIA DATACOM S.R.L. Y SUBSIDIARIA ENTEL DINÁMICA S.R.L.</w:t>
            </w:r>
          </w:p>
        </w:tc>
      </w:tr>
      <w:tr w:rsidR="00FE5742" w:rsidRPr="00FE5742" w14:paraId="74DE4856" w14:textId="77777777" w:rsidTr="00FE5742">
        <w:trPr>
          <w:trHeight w:val="255"/>
        </w:trPr>
        <w:tc>
          <w:tcPr>
            <w:tcW w:w="0" w:type="auto"/>
            <w:tcBorders>
              <w:top w:val="nil"/>
              <w:left w:val="single" w:sz="4" w:space="0" w:color="auto"/>
              <w:bottom w:val="nil"/>
              <w:right w:val="nil"/>
            </w:tcBorders>
            <w:shd w:val="clear" w:color="auto" w:fill="auto"/>
            <w:vAlign w:val="center"/>
            <w:hideMark/>
          </w:tcPr>
          <w:p w14:paraId="33B1C3E7"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45B53249" w14:textId="77777777" w:rsidR="00FE5742" w:rsidRPr="00FE5742" w:rsidRDefault="00FE5742" w:rsidP="00FE5742">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5356EB4B" w14:textId="77777777" w:rsidR="00FE5742" w:rsidRPr="00FE5742" w:rsidRDefault="00FE5742" w:rsidP="00FE5742">
            <w:pPr>
              <w:rPr>
                <w:rFonts w:ascii="Tahoma" w:hAnsi="Tahoma" w:cs="Tahoma"/>
                <w:b/>
                <w:bCs/>
                <w:color w:val="000000"/>
                <w:sz w:val="20"/>
                <w:szCs w:val="20"/>
                <w:lang w:val="es-BO" w:eastAsia="es-BO"/>
              </w:rPr>
            </w:pPr>
          </w:p>
        </w:tc>
        <w:tc>
          <w:tcPr>
            <w:tcW w:w="4695" w:type="dxa"/>
            <w:tcBorders>
              <w:top w:val="nil"/>
              <w:left w:val="nil"/>
              <w:bottom w:val="nil"/>
              <w:right w:val="single" w:sz="4" w:space="0" w:color="auto"/>
            </w:tcBorders>
            <w:shd w:val="clear" w:color="auto" w:fill="auto"/>
            <w:vAlign w:val="center"/>
            <w:hideMark/>
          </w:tcPr>
          <w:p w14:paraId="488D6EBE" w14:textId="77777777" w:rsidR="00FE5742" w:rsidRPr="00FE5742" w:rsidRDefault="00FE5742" w:rsidP="00FE5742">
            <w:pPr>
              <w:rPr>
                <w:rFonts w:ascii="Tahoma" w:hAnsi="Tahoma" w:cs="Tahoma"/>
                <w:color w:val="000000"/>
                <w:sz w:val="20"/>
                <w:szCs w:val="20"/>
                <w:lang w:val="es-BO" w:eastAsia="es-BO"/>
              </w:rPr>
            </w:pPr>
            <w:r w:rsidRPr="00FE5742">
              <w:rPr>
                <w:rFonts w:ascii="Tahoma" w:hAnsi="Tahoma" w:cs="Tahoma"/>
                <w:color w:val="000000"/>
                <w:sz w:val="20"/>
                <w:szCs w:val="20"/>
                <w:lang w:val="es-BO" w:eastAsia="es-BO"/>
              </w:rPr>
              <w:t> </w:t>
            </w:r>
          </w:p>
        </w:tc>
      </w:tr>
      <w:tr w:rsidR="00FE5742" w:rsidRPr="00FE5742" w14:paraId="7B1F3C6E" w14:textId="77777777" w:rsidTr="00FE5742">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254061"/>
            <w:vAlign w:val="center"/>
            <w:hideMark/>
          </w:tcPr>
          <w:p w14:paraId="0E89F8DE"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DIRECCIÓN LEGAL</w:t>
            </w:r>
          </w:p>
        </w:tc>
        <w:tc>
          <w:tcPr>
            <w:tcW w:w="0" w:type="auto"/>
            <w:tcBorders>
              <w:top w:val="nil"/>
              <w:left w:val="nil"/>
              <w:bottom w:val="nil"/>
              <w:right w:val="nil"/>
            </w:tcBorders>
            <w:shd w:val="clear" w:color="auto" w:fill="auto"/>
            <w:vAlign w:val="center"/>
            <w:hideMark/>
          </w:tcPr>
          <w:p w14:paraId="5E1D063B" w14:textId="77777777" w:rsidR="00FE5742" w:rsidRPr="00FE5742" w:rsidRDefault="00FE5742" w:rsidP="00FE5742">
            <w:pPr>
              <w:jc w:val="cente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w:t>
            </w:r>
          </w:p>
        </w:tc>
        <w:tc>
          <w:tcPr>
            <w:tcW w:w="7549" w:type="dxa"/>
            <w:gridSpan w:val="2"/>
            <w:tcBorders>
              <w:top w:val="nil"/>
              <w:left w:val="nil"/>
              <w:bottom w:val="nil"/>
              <w:right w:val="single" w:sz="4" w:space="0" w:color="000000"/>
            </w:tcBorders>
            <w:shd w:val="clear" w:color="auto" w:fill="auto"/>
            <w:vAlign w:val="center"/>
            <w:hideMark/>
          </w:tcPr>
          <w:p w14:paraId="1A84FE5F"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CALLE FEDERIDO ZUAZO N. 1771</w:t>
            </w:r>
          </w:p>
        </w:tc>
      </w:tr>
      <w:tr w:rsidR="00FE5742" w:rsidRPr="00FE5742" w14:paraId="747DA012" w14:textId="77777777" w:rsidTr="00FE5742">
        <w:trPr>
          <w:trHeight w:val="255"/>
        </w:trPr>
        <w:tc>
          <w:tcPr>
            <w:tcW w:w="0" w:type="auto"/>
            <w:tcBorders>
              <w:top w:val="nil"/>
              <w:left w:val="single" w:sz="4" w:space="0" w:color="auto"/>
              <w:bottom w:val="nil"/>
              <w:right w:val="nil"/>
            </w:tcBorders>
            <w:shd w:val="clear" w:color="auto" w:fill="auto"/>
            <w:vAlign w:val="center"/>
            <w:hideMark/>
          </w:tcPr>
          <w:p w14:paraId="785E3175"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509C4C1D" w14:textId="77777777" w:rsidR="00FE5742" w:rsidRPr="00FE5742" w:rsidRDefault="00FE5742" w:rsidP="00FE5742">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1720E30F" w14:textId="77777777" w:rsidR="00FE5742" w:rsidRPr="00FE5742" w:rsidRDefault="00FE5742" w:rsidP="00FE5742">
            <w:pPr>
              <w:rPr>
                <w:rFonts w:ascii="Tahoma" w:hAnsi="Tahoma" w:cs="Tahoma"/>
                <w:b/>
                <w:bCs/>
                <w:color w:val="000000"/>
                <w:sz w:val="20"/>
                <w:szCs w:val="20"/>
                <w:lang w:val="es-BO" w:eastAsia="es-BO"/>
              </w:rPr>
            </w:pPr>
          </w:p>
        </w:tc>
        <w:tc>
          <w:tcPr>
            <w:tcW w:w="4695" w:type="dxa"/>
            <w:tcBorders>
              <w:top w:val="nil"/>
              <w:left w:val="nil"/>
              <w:bottom w:val="nil"/>
              <w:right w:val="single" w:sz="4" w:space="0" w:color="auto"/>
            </w:tcBorders>
            <w:shd w:val="clear" w:color="auto" w:fill="auto"/>
            <w:vAlign w:val="center"/>
            <w:hideMark/>
          </w:tcPr>
          <w:p w14:paraId="63B366DA" w14:textId="77777777" w:rsidR="00FE5742" w:rsidRPr="00FE5742" w:rsidRDefault="00FE5742" w:rsidP="00FE5742">
            <w:pPr>
              <w:rPr>
                <w:rFonts w:ascii="Tahoma" w:hAnsi="Tahoma" w:cs="Tahoma"/>
                <w:color w:val="000000"/>
                <w:sz w:val="20"/>
                <w:szCs w:val="20"/>
                <w:lang w:val="es-BO" w:eastAsia="es-BO"/>
              </w:rPr>
            </w:pPr>
            <w:r w:rsidRPr="00FE5742">
              <w:rPr>
                <w:rFonts w:ascii="Tahoma" w:hAnsi="Tahoma" w:cs="Tahoma"/>
                <w:color w:val="000000"/>
                <w:sz w:val="20"/>
                <w:szCs w:val="20"/>
                <w:lang w:val="es-BO" w:eastAsia="es-BO"/>
              </w:rPr>
              <w:t> </w:t>
            </w:r>
          </w:p>
        </w:tc>
      </w:tr>
      <w:tr w:rsidR="00FE5742" w:rsidRPr="00FE5742" w14:paraId="7FF45A3F" w14:textId="77777777" w:rsidTr="00FE5742">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254061"/>
            <w:vAlign w:val="center"/>
            <w:hideMark/>
          </w:tcPr>
          <w:p w14:paraId="1272BB71"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RIESGO</w:t>
            </w:r>
          </w:p>
        </w:tc>
        <w:tc>
          <w:tcPr>
            <w:tcW w:w="0" w:type="auto"/>
            <w:tcBorders>
              <w:top w:val="nil"/>
              <w:left w:val="nil"/>
              <w:bottom w:val="nil"/>
              <w:right w:val="nil"/>
            </w:tcBorders>
            <w:shd w:val="clear" w:color="auto" w:fill="auto"/>
            <w:vAlign w:val="center"/>
            <w:hideMark/>
          </w:tcPr>
          <w:p w14:paraId="568D9CEA" w14:textId="77777777" w:rsidR="00FE5742" w:rsidRPr="00FE5742" w:rsidRDefault="00FE5742" w:rsidP="00FE5742">
            <w:pPr>
              <w:jc w:val="cente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w:t>
            </w:r>
          </w:p>
        </w:tc>
        <w:tc>
          <w:tcPr>
            <w:tcW w:w="7549" w:type="dxa"/>
            <w:gridSpan w:val="2"/>
            <w:tcBorders>
              <w:top w:val="nil"/>
              <w:left w:val="nil"/>
              <w:bottom w:val="nil"/>
              <w:right w:val="single" w:sz="4" w:space="0" w:color="000000"/>
            </w:tcBorders>
            <w:shd w:val="clear" w:color="auto" w:fill="auto"/>
            <w:vAlign w:val="center"/>
            <w:hideMark/>
          </w:tcPr>
          <w:p w14:paraId="11C9A60F"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TRANSPORTES - TODO RIESGO</w:t>
            </w:r>
          </w:p>
        </w:tc>
      </w:tr>
      <w:tr w:rsidR="00FE5742" w:rsidRPr="00FE5742" w14:paraId="174472CB" w14:textId="77777777" w:rsidTr="00FE5742">
        <w:trPr>
          <w:trHeight w:val="255"/>
        </w:trPr>
        <w:tc>
          <w:tcPr>
            <w:tcW w:w="0" w:type="auto"/>
            <w:tcBorders>
              <w:top w:val="nil"/>
              <w:left w:val="single" w:sz="4" w:space="0" w:color="auto"/>
              <w:bottom w:val="nil"/>
              <w:right w:val="nil"/>
            </w:tcBorders>
            <w:shd w:val="clear" w:color="auto" w:fill="auto"/>
            <w:vAlign w:val="center"/>
            <w:hideMark/>
          </w:tcPr>
          <w:p w14:paraId="5C372A0E"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4B554F00" w14:textId="77777777" w:rsidR="00FE5742" w:rsidRPr="00FE5742" w:rsidRDefault="00FE5742" w:rsidP="00FE5742">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22C48CC4" w14:textId="77777777" w:rsidR="00FE5742" w:rsidRPr="00FE5742" w:rsidRDefault="00FE5742" w:rsidP="00FE5742">
            <w:pPr>
              <w:rPr>
                <w:rFonts w:ascii="Tahoma" w:hAnsi="Tahoma" w:cs="Tahoma"/>
                <w:b/>
                <w:bCs/>
                <w:color w:val="000000"/>
                <w:sz w:val="20"/>
                <w:szCs w:val="20"/>
                <w:lang w:val="es-BO" w:eastAsia="es-BO"/>
              </w:rPr>
            </w:pPr>
          </w:p>
        </w:tc>
        <w:tc>
          <w:tcPr>
            <w:tcW w:w="4695" w:type="dxa"/>
            <w:tcBorders>
              <w:top w:val="nil"/>
              <w:left w:val="nil"/>
              <w:bottom w:val="nil"/>
              <w:right w:val="single" w:sz="4" w:space="0" w:color="auto"/>
            </w:tcBorders>
            <w:shd w:val="clear" w:color="auto" w:fill="auto"/>
            <w:vAlign w:val="center"/>
            <w:hideMark/>
          </w:tcPr>
          <w:p w14:paraId="695905E8" w14:textId="77777777" w:rsidR="00FE5742" w:rsidRPr="00FE5742" w:rsidRDefault="00FE5742" w:rsidP="00FE5742">
            <w:pPr>
              <w:rPr>
                <w:rFonts w:ascii="Tahoma" w:hAnsi="Tahoma" w:cs="Tahoma"/>
                <w:color w:val="000000"/>
                <w:sz w:val="20"/>
                <w:szCs w:val="20"/>
                <w:lang w:val="es-BO" w:eastAsia="es-BO"/>
              </w:rPr>
            </w:pPr>
            <w:r w:rsidRPr="00FE5742">
              <w:rPr>
                <w:rFonts w:ascii="Tahoma" w:hAnsi="Tahoma" w:cs="Tahoma"/>
                <w:color w:val="000000"/>
                <w:sz w:val="20"/>
                <w:szCs w:val="20"/>
                <w:lang w:val="es-BO" w:eastAsia="es-BO"/>
              </w:rPr>
              <w:t> </w:t>
            </w:r>
          </w:p>
        </w:tc>
      </w:tr>
      <w:tr w:rsidR="00FE5742" w:rsidRPr="00FE5742" w14:paraId="3F34F3DB"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37F4A399"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MATERIA DEL SEGURO</w:t>
            </w:r>
          </w:p>
        </w:tc>
      </w:tr>
      <w:tr w:rsidR="00FE5742" w:rsidRPr="00FE5742" w14:paraId="4811B916" w14:textId="77777777" w:rsidTr="00FE5742">
        <w:trPr>
          <w:trHeight w:val="70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D7BF924"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MATERIALES DE TELECOMUNICACIÓN Y/O BIENES SIN LIMITACIÓN ALGUNA, INCLUYENDO TODO TIPO DE EQUIPOS, MAQUINARIA, MERCADERÍA, TARJETAS, INSUMOS, REPUESTOS, MATERIALES, COMBUSTIBLE</w:t>
            </w:r>
          </w:p>
        </w:tc>
      </w:tr>
      <w:tr w:rsidR="00FE5742" w:rsidRPr="00FE5742" w14:paraId="09DED9D8"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6AF6671E"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LIMITE MÁXIMO POR EMBARQUE</w:t>
            </w:r>
          </w:p>
        </w:tc>
      </w:tr>
      <w:tr w:rsidR="00FE5742" w:rsidRPr="00FE5742" w14:paraId="5A6B8AC1"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557F555" w14:textId="77777777" w:rsidR="00FE5742" w:rsidRPr="00FE5742" w:rsidRDefault="00FE5742" w:rsidP="00FE5742">
            <w:pPr>
              <w:rPr>
                <w:rFonts w:ascii="Tahoma" w:hAnsi="Tahoma" w:cs="Tahoma"/>
                <w:sz w:val="20"/>
                <w:szCs w:val="20"/>
                <w:lang w:val="es-BO" w:eastAsia="es-BO"/>
              </w:rPr>
            </w:pPr>
            <w:r w:rsidRPr="002D6260">
              <w:rPr>
                <w:rFonts w:ascii="Tahoma" w:hAnsi="Tahoma" w:cs="Tahoma"/>
                <w:sz w:val="20"/>
                <w:szCs w:val="20"/>
                <w:lang w:val="es-BO" w:eastAsia="es-BO"/>
              </w:rPr>
              <w:t>USD 5.000.000,00</w:t>
            </w:r>
            <w:r w:rsidRPr="00FE5742">
              <w:rPr>
                <w:rFonts w:ascii="Tahoma" w:hAnsi="Tahoma" w:cs="Tahoma"/>
                <w:sz w:val="20"/>
                <w:szCs w:val="20"/>
                <w:lang w:val="es-BO" w:eastAsia="es-BO"/>
              </w:rPr>
              <w:t xml:space="preserve"> </w:t>
            </w:r>
          </w:p>
        </w:tc>
      </w:tr>
      <w:tr w:rsidR="00FE5742" w:rsidRPr="00FE5742" w14:paraId="0803F543"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6AB6F5E3"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FLUJO ANUAL ESTIMADO</w:t>
            </w:r>
          </w:p>
        </w:tc>
      </w:tr>
      <w:tr w:rsidR="00FE5742" w:rsidRPr="00FE5742" w14:paraId="5484A914"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AE4BF1E"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USD 89.000.000,00</w:t>
            </w:r>
          </w:p>
        </w:tc>
      </w:tr>
      <w:tr w:rsidR="00FE5742" w:rsidRPr="00FE5742" w14:paraId="312C7E7F"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0057538A"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TIPO DE TRANSPORTE</w:t>
            </w:r>
          </w:p>
        </w:tc>
      </w:tr>
      <w:tr w:rsidR="00FE5742" w:rsidRPr="00FE5742" w14:paraId="23E93282"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2FD8BCF"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MULTIMODAL</w:t>
            </w:r>
          </w:p>
        </w:tc>
      </w:tr>
      <w:tr w:rsidR="00FE5742" w:rsidRPr="00FE5742" w14:paraId="6824723F"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44436271"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TRAVESÍA</w:t>
            </w:r>
          </w:p>
        </w:tc>
      </w:tr>
      <w:tr w:rsidR="00FE5742" w:rsidRPr="00FE5742" w14:paraId="01E7517B"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93FDBFD"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DENTRO DEL TERRITORIO NACIONAL, DESDE ALMACENES PROPIOS Y/O DE TERCEROS Y/O PROVEEDORES Y VICEVERSA</w:t>
            </w:r>
          </w:p>
        </w:tc>
      </w:tr>
      <w:tr w:rsidR="00FE5742" w:rsidRPr="00FE5742" w14:paraId="471F3D7C"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222D839F"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MODALIDAD DE LA PÓLIZA</w:t>
            </w:r>
          </w:p>
        </w:tc>
      </w:tr>
      <w:tr w:rsidR="00FE5742" w:rsidRPr="00FE5742" w14:paraId="0B3E487A" w14:textId="77777777" w:rsidTr="00FE5742">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4869CE9"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 xml:space="preserve">ABIERTA, NO SUJETA A DECLARACIONES </w:t>
            </w:r>
          </w:p>
        </w:tc>
      </w:tr>
      <w:tr w:rsidR="00FE5742" w:rsidRPr="00FE5742" w14:paraId="1489889F"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6F6F1BC7"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MEDIO DE TRANSPORTE</w:t>
            </w:r>
          </w:p>
        </w:tc>
      </w:tr>
      <w:tr w:rsidR="00FE5742" w:rsidRPr="00FE5742" w14:paraId="0791A8C3" w14:textId="77777777" w:rsidTr="00FE5742">
        <w:trPr>
          <w:trHeight w:val="39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B4B01D1"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VEHÍCULOS PROPIOS Y/O ALQUILADOS Y/O DE TERCEROS</w:t>
            </w:r>
          </w:p>
        </w:tc>
      </w:tr>
      <w:tr w:rsidR="00FE5742" w:rsidRPr="00FE5742" w14:paraId="06C601D3"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7A0401CD"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COBERTURAS</w:t>
            </w:r>
          </w:p>
        </w:tc>
      </w:tr>
      <w:tr w:rsidR="00FE5742" w:rsidRPr="00FE5742" w14:paraId="4B916D6C" w14:textId="77777777" w:rsidTr="00FE5742">
        <w:trPr>
          <w:trHeight w:val="226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540A1F0"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TODO RIESGO DE TRANSPORTE DE MERCANCÍAS, DAÑOS FÍSICOS, DAÑOS MALICIOSOS Y PÉRDIDAS, INCLUYENDO:</w:t>
            </w:r>
            <w:r w:rsidRPr="00FE5742">
              <w:rPr>
                <w:rFonts w:ascii="Tahoma" w:hAnsi="Tahoma" w:cs="Tahoma"/>
                <w:sz w:val="20"/>
                <w:szCs w:val="20"/>
                <w:lang w:val="es-BO" w:eastAsia="es-BO"/>
              </w:rPr>
              <w:br/>
              <w:t>- MANIPULEO, CARGA Y DESCARGA DESDE LUGAR DE EMBARQUE A LUGAR DE DESEMBARQUE Y ESTADÍA EN PUNTOS INTERMEDIOS HASTA 120 DÍAS.</w:t>
            </w:r>
            <w:r w:rsidRPr="00FE5742">
              <w:rPr>
                <w:rFonts w:ascii="Tahoma" w:hAnsi="Tahoma" w:cs="Tahoma"/>
                <w:sz w:val="20"/>
                <w:szCs w:val="20"/>
                <w:lang w:val="es-BO" w:eastAsia="es-BO"/>
              </w:rPr>
              <w:br/>
              <w:t xml:space="preserve">- DAÑOS DEL MEDIO TRANSPORTADOR, </w:t>
            </w:r>
            <w:r w:rsidRPr="00FE5742">
              <w:rPr>
                <w:rFonts w:ascii="Tahoma" w:hAnsi="Tahoma" w:cs="Tahoma"/>
                <w:sz w:val="20"/>
                <w:szCs w:val="20"/>
                <w:lang w:val="es-BO" w:eastAsia="es-BO"/>
              </w:rPr>
              <w:br/>
              <w:t>- ROBO, HURTO, RATERÍA Y/O FALTA DE ENTREGA</w:t>
            </w:r>
            <w:r w:rsidRPr="00FE5742">
              <w:rPr>
                <w:rFonts w:ascii="Tahoma" w:hAnsi="Tahoma" w:cs="Tahoma"/>
                <w:sz w:val="20"/>
                <w:szCs w:val="20"/>
                <w:lang w:val="es-BO" w:eastAsia="es-BO"/>
              </w:rPr>
              <w:br/>
              <w:t xml:space="preserve">- RIESGOS POLÍTICOS EN GENERAL (A SÓLO TÍTULO ENUNCIATIVO: HUELGAS, VANDALISMO, MOTINES, TUMULTOS POPULARES, CONMOCIÓN CIVIL, DAÑO MALICIOSO, SABOTAJE, SAQUEO), TERRORISMO. DE ACUERDO A Cláusula de Huelgas del Instituto de Londres y Clausula de Finalización de Tránsito (Terrorismo) JC 2001/056.  </w:t>
            </w:r>
          </w:p>
        </w:tc>
      </w:tr>
      <w:tr w:rsidR="00FE5742" w:rsidRPr="00FE5742" w14:paraId="49040B4D"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251F9E2E"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FRANQUICIA DEDUCIBLE POR EVENTO Y/O RECLAMO</w:t>
            </w:r>
          </w:p>
        </w:tc>
      </w:tr>
      <w:tr w:rsidR="00FE5742" w:rsidRPr="00FE5742" w14:paraId="1492F36E" w14:textId="77777777" w:rsidTr="00FE574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B32527A"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1% SOBRE EL VALOR DEL SINIESTRO  CON UNA MÍNIMA DE USD. 100,00</w:t>
            </w:r>
          </w:p>
        </w:tc>
      </w:tr>
      <w:tr w:rsidR="00FE5742" w:rsidRPr="00FE5742" w14:paraId="3DCF5D76"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000000" w:fill="254061"/>
            <w:noWrap/>
            <w:vAlign w:val="center"/>
            <w:hideMark/>
          </w:tcPr>
          <w:p w14:paraId="64918605"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CLAUSULAS ADICIONALES</w:t>
            </w:r>
          </w:p>
        </w:tc>
      </w:tr>
      <w:tr w:rsidR="00FE5742" w:rsidRPr="00FE5742" w14:paraId="7DDD35F6"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7414411"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 xml:space="preserve">DE LIBRE ELEGIBILIDAD DE AJUSTADORES </w:t>
            </w:r>
          </w:p>
        </w:tc>
      </w:tr>
      <w:tr w:rsidR="00FE5742" w:rsidRPr="00FE5742" w14:paraId="0E37374F"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A6C0CE3"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lastRenderedPageBreak/>
              <w:t>DE GASTOS DE INVESTIGACIÓN Y SALVAMENTO</w:t>
            </w:r>
          </w:p>
        </w:tc>
      </w:tr>
      <w:tr w:rsidR="00FE5742" w:rsidRPr="00FE5742" w14:paraId="106E5E7E"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751992E"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ALMACÉN A ALMACÉN</w:t>
            </w:r>
          </w:p>
        </w:tc>
      </w:tr>
      <w:tr w:rsidR="00FE5742" w:rsidRPr="00FE5742" w14:paraId="2B81837D"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52BC716"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ANTICIPO DEL 50% EN CASO DE SINIESTRO</w:t>
            </w:r>
          </w:p>
        </w:tc>
      </w:tr>
      <w:tr w:rsidR="00FE5742" w:rsidRPr="00FE5742" w14:paraId="292B63E4" w14:textId="77777777" w:rsidTr="00FE5742">
        <w:trPr>
          <w:trHeight w:val="58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29E2CDA"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15 DÍAS HÁBILES PARA AVISO DE SINIESTRO DESDE CONOCIDO EL MISMO POR EL ASEGURADO, SALVO CASO DE FUERZA MAYOR O IMPEDIMENTO JUSTIFICADO</w:t>
            </w:r>
          </w:p>
        </w:tc>
      </w:tr>
      <w:tr w:rsidR="00FE5742" w:rsidRPr="00FE5742" w14:paraId="28F89A79"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0A3DA41"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COBERTURA SIN INTERRUPCIÓN EN LA TRAVESÍA, ESTADÍA Y ALMACENAMIENTO</w:t>
            </w:r>
          </w:p>
        </w:tc>
      </w:tr>
      <w:tr w:rsidR="00FE5742" w:rsidRPr="00FE5742" w14:paraId="28FC0F02"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44AE9E6"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EMBARQUES PARCIALES PERMITIDOS</w:t>
            </w:r>
          </w:p>
        </w:tc>
      </w:tr>
      <w:tr w:rsidR="00FE5742" w:rsidRPr="00FE5742" w14:paraId="58460452"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8D897D7"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TRANSBORDOS PERMITIDOS</w:t>
            </w:r>
          </w:p>
        </w:tc>
      </w:tr>
      <w:tr w:rsidR="00FE5742" w:rsidRPr="00FE5742" w14:paraId="2D094EC5"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120A93D"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MANIPULEO, CARGA Y DESCARGA</w:t>
            </w:r>
          </w:p>
        </w:tc>
      </w:tr>
      <w:tr w:rsidR="00FE5742" w:rsidRPr="00FE5742" w14:paraId="2F069965"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91FAB97"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DAÑOS DE LA NATURALEZA EN GENERAL</w:t>
            </w:r>
          </w:p>
        </w:tc>
      </w:tr>
      <w:tr w:rsidR="00FE5742" w:rsidRPr="00FE5742" w14:paraId="0E2FFC13"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B3793DB"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DAÑO OCULTO</w:t>
            </w:r>
          </w:p>
        </w:tc>
      </w:tr>
      <w:tr w:rsidR="00FE5742" w:rsidRPr="00FE5742" w14:paraId="514B098B"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1E60B44"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SELLOS Y MARCAS</w:t>
            </w:r>
          </w:p>
        </w:tc>
      </w:tr>
      <w:tr w:rsidR="00FE5742" w:rsidRPr="00FE5742" w14:paraId="657FAA02"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6B9EB2B"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PARES Y JUEGOS</w:t>
            </w:r>
          </w:p>
        </w:tc>
      </w:tr>
      <w:tr w:rsidR="00FE5742" w:rsidRPr="00FE5742" w14:paraId="2E4E062E" w14:textId="77777777" w:rsidTr="00FE5742">
        <w:trPr>
          <w:trHeight w:val="81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DAA0350"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ADHESIONES Y SUPRESIONES EXTENDIÉNDOSE A MODIFICACIONES EN LA REESTRUCTURACIÓN, INCLUSIÓN Y/O MODIFICACIÓN DE AMPAROS Y COBERTURAS SIN QUE ESTO REPRESENTE UNA AGRAVACIÓN DE RIESGO, NI VARIACIÓN DEL MISMO</w:t>
            </w:r>
          </w:p>
        </w:tc>
      </w:tr>
      <w:tr w:rsidR="00FE5742" w:rsidRPr="00FE5742" w14:paraId="4D21C6B1" w14:textId="77777777" w:rsidTr="00FE5742">
        <w:trPr>
          <w:trHeight w:val="6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24FDEC4"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AMPLIACIÓN DE CONTRATO A PRORRATA TEMPORIS HASTA 90 (NOVENTA) DÍAS, BAJO LOS MISMOS TÉRMINOS, CONDICIONES Y TASAS DE LA SUSCRIPCIÓN ORIGINAL</w:t>
            </w:r>
          </w:p>
        </w:tc>
      </w:tr>
      <w:tr w:rsidR="00FE5742" w:rsidRPr="00FE5742" w14:paraId="07E8740D" w14:textId="77777777" w:rsidTr="00FE5742">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3D044B4"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RECISIÓN DE CONTRATO A PRORRATA</w:t>
            </w:r>
          </w:p>
        </w:tc>
      </w:tr>
      <w:tr w:rsidR="00FE5742" w:rsidRPr="00FE5742" w14:paraId="7CD8652F" w14:textId="77777777" w:rsidTr="00FE5742">
        <w:trPr>
          <w:trHeight w:val="222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BB8D536"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COMISIÓN DE BENEFICIOS:</w:t>
            </w:r>
            <w:r w:rsidRPr="00FE5742">
              <w:rPr>
                <w:rFonts w:ascii="Tahoma" w:hAnsi="Tahoma" w:cs="Tahoma"/>
                <w:sz w:val="20"/>
                <w:szCs w:val="20"/>
                <w:lang w:val="es-BO" w:eastAsia="es-BO"/>
              </w:rPr>
              <w:br/>
              <w:t xml:space="preserve">Primas  Netas pagadas (descontando impuestos) menos </w:t>
            </w:r>
            <w:r w:rsidRPr="00FE5742">
              <w:rPr>
                <w:rFonts w:ascii="Tahoma" w:hAnsi="Tahoma" w:cs="Tahoma"/>
                <w:sz w:val="20"/>
                <w:szCs w:val="20"/>
                <w:lang w:val="es-BO" w:eastAsia="es-BO"/>
              </w:rPr>
              <w:br/>
              <w:t>- 30% por concepto de gastos administrativos</w:t>
            </w:r>
            <w:r w:rsidRPr="00FE5742">
              <w:rPr>
                <w:rFonts w:ascii="Tahoma" w:hAnsi="Tahoma" w:cs="Tahoma"/>
                <w:sz w:val="20"/>
                <w:szCs w:val="20"/>
                <w:lang w:val="es-BO" w:eastAsia="es-BO"/>
              </w:rPr>
              <w:br/>
              <w:t>- Los siniestros pagados durante la vigencia del seguro</w:t>
            </w:r>
            <w:r w:rsidRPr="00FE5742">
              <w:rPr>
                <w:rFonts w:ascii="Tahoma" w:hAnsi="Tahoma" w:cs="Tahoma"/>
                <w:sz w:val="20"/>
                <w:szCs w:val="20"/>
                <w:lang w:val="es-BO" w:eastAsia="es-BO"/>
              </w:rPr>
              <w:br/>
              <w:t>- Las reservas para siniestros pendientes de pago</w:t>
            </w:r>
            <w:r w:rsidRPr="00FE5742">
              <w:rPr>
                <w:rFonts w:ascii="Tahoma" w:hAnsi="Tahoma" w:cs="Tahoma"/>
                <w:sz w:val="20"/>
                <w:szCs w:val="20"/>
                <w:lang w:val="es-BO" w:eastAsia="es-BO"/>
              </w:rPr>
              <w:br/>
              <w:t>En caso de que el resultado sea positivo, la compañía devolverá el 10% (diez por ciento) del resultado final.</w:t>
            </w:r>
            <w:r w:rsidRPr="00FE5742">
              <w:rPr>
                <w:rFonts w:ascii="Tahoma" w:hAnsi="Tahoma" w:cs="Tahoma"/>
                <w:sz w:val="20"/>
                <w:szCs w:val="20"/>
                <w:lang w:val="es-BO" w:eastAsia="es-BO"/>
              </w:rPr>
              <w:br/>
              <w:t xml:space="preserve">En caso de que el resultado sea negativo, no habrá obligación económica por parte de la compañía aseguradora.    </w:t>
            </w:r>
          </w:p>
        </w:tc>
      </w:tr>
      <w:tr w:rsidR="00FE5742" w:rsidRPr="00FE5742" w14:paraId="0F9EF45A"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14AEC3EC"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VIGENCIA:</w:t>
            </w:r>
          </w:p>
        </w:tc>
      </w:tr>
      <w:tr w:rsidR="00FE5742" w:rsidRPr="00FE5742" w14:paraId="4C7EB581"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1E1BF90" w14:textId="5D24340B"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DOS AÑOS</w:t>
            </w:r>
            <w:r w:rsidR="00F37971">
              <w:rPr>
                <w:rFonts w:ascii="Tahoma" w:hAnsi="Tahoma" w:cs="Tahoma"/>
                <w:sz w:val="20"/>
                <w:szCs w:val="20"/>
                <w:lang w:val="es-BO" w:eastAsia="es-BO"/>
              </w:rPr>
              <w:t xml:space="preserve"> CON PAGO ANUAL</w:t>
            </w:r>
          </w:p>
        </w:tc>
      </w:tr>
      <w:tr w:rsidR="00FE5742" w:rsidRPr="00FE5742" w14:paraId="616B04D7"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3405E690"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PRIMA TOTAL:</w:t>
            </w:r>
          </w:p>
        </w:tc>
      </w:tr>
      <w:tr w:rsidR="00FE5742" w:rsidRPr="00FE5742" w14:paraId="2AFE4DD0"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1A5A6D6"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CONTADO POR GESTION</w:t>
            </w:r>
          </w:p>
        </w:tc>
      </w:tr>
    </w:tbl>
    <w:p w14:paraId="78FBF7E1"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5617257"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66C5A55"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5D249E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F6A8A73"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554E1BBE"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308B2A2E"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65DDFE9A"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107D3643"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2E97536D"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7E684114" w14:textId="77777777" w:rsidR="00FE5742" w:rsidRPr="00FE5742" w:rsidRDefault="00FE5742" w:rsidP="00FE5742">
      <w:pPr>
        <w:tabs>
          <w:tab w:val="left" w:pos="360"/>
          <w:tab w:val="left" w:pos="1080"/>
        </w:tabs>
        <w:jc w:val="both"/>
        <w:rPr>
          <w:rFonts w:cs="Arial"/>
          <w:b/>
          <w:i/>
          <w:color w:val="004990"/>
          <w:sz w:val="18"/>
          <w:szCs w:val="18"/>
          <w:lang w:val="es-BO" w:eastAsia="en-US"/>
        </w:rPr>
      </w:pPr>
    </w:p>
    <w:p w14:paraId="00959D39" w14:textId="77777777" w:rsidR="00FE5742" w:rsidRDefault="00FE5742" w:rsidP="00FE5742">
      <w:pPr>
        <w:tabs>
          <w:tab w:val="left" w:pos="360"/>
          <w:tab w:val="left" w:pos="1080"/>
        </w:tabs>
        <w:jc w:val="both"/>
        <w:rPr>
          <w:rFonts w:cs="Arial"/>
          <w:b/>
          <w:i/>
          <w:color w:val="004990"/>
          <w:sz w:val="18"/>
          <w:szCs w:val="18"/>
          <w:lang w:val="es-BO" w:eastAsia="en-US"/>
        </w:rPr>
      </w:pPr>
    </w:p>
    <w:p w14:paraId="166B95FF" w14:textId="77777777" w:rsidR="00720446" w:rsidRPr="00FE5742" w:rsidRDefault="00720446" w:rsidP="00FE5742">
      <w:pPr>
        <w:tabs>
          <w:tab w:val="left" w:pos="360"/>
          <w:tab w:val="left" w:pos="1080"/>
        </w:tabs>
        <w:jc w:val="both"/>
        <w:rPr>
          <w:rFonts w:cs="Arial"/>
          <w:b/>
          <w:i/>
          <w:color w:val="004990"/>
          <w:sz w:val="18"/>
          <w:szCs w:val="18"/>
          <w:lang w:val="es-BO" w:eastAsia="en-US"/>
        </w:rPr>
      </w:pPr>
    </w:p>
    <w:p w14:paraId="06BD380D"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E5742" w:rsidRPr="00FE5742" w14:paraId="1EBB4AB6" w14:textId="77777777" w:rsidTr="00720446">
        <w:trPr>
          <w:trHeight w:val="420"/>
        </w:trPr>
        <w:tc>
          <w:tcPr>
            <w:tcW w:w="2410" w:type="dxa"/>
            <w:shd w:val="clear" w:color="auto" w:fill="004990"/>
            <w:vAlign w:val="center"/>
          </w:tcPr>
          <w:p w14:paraId="241C01E0" w14:textId="77777777" w:rsidR="00FE5742" w:rsidRPr="00FE5742" w:rsidRDefault="00FE5742" w:rsidP="00FE5742">
            <w:pPr>
              <w:jc w:val="center"/>
              <w:rPr>
                <w:rFonts w:ascii="Tahoma" w:hAnsi="Tahoma" w:cs="Tahoma"/>
                <w:b/>
                <w:color w:val="FFFFFF"/>
                <w:sz w:val="28"/>
                <w:szCs w:val="28"/>
                <w:lang w:val="pt-BR"/>
              </w:rPr>
            </w:pPr>
            <w:proofErr w:type="gramStart"/>
            <w:r w:rsidRPr="00FE5742">
              <w:rPr>
                <w:rFonts w:ascii="Tahoma" w:hAnsi="Tahoma" w:cs="Tahoma"/>
                <w:b/>
                <w:color w:val="FFFFFF"/>
                <w:sz w:val="28"/>
                <w:szCs w:val="28"/>
                <w:lang w:val="pt-BR"/>
              </w:rPr>
              <w:lastRenderedPageBreak/>
              <w:t>ANEXO No</w:t>
            </w:r>
            <w:proofErr w:type="gramEnd"/>
            <w:r w:rsidRPr="00FE5742">
              <w:rPr>
                <w:rFonts w:ascii="Tahoma" w:hAnsi="Tahoma" w:cs="Tahoma"/>
                <w:b/>
                <w:color w:val="FFFFFF"/>
                <w:sz w:val="28"/>
                <w:szCs w:val="28"/>
                <w:lang w:val="pt-BR"/>
              </w:rPr>
              <w:t>. 11</w:t>
            </w:r>
          </w:p>
        </w:tc>
        <w:tc>
          <w:tcPr>
            <w:tcW w:w="7365" w:type="dxa"/>
            <w:vAlign w:val="center"/>
          </w:tcPr>
          <w:p w14:paraId="6180A15D" w14:textId="77777777" w:rsidR="00FE5742" w:rsidRPr="00FE5742" w:rsidRDefault="00FE5742" w:rsidP="00FE5742">
            <w:pPr>
              <w:ind w:left="567"/>
              <w:jc w:val="center"/>
              <w:rPr>
                <w:rFonts w:ascii="Tahoma" w:hAnsi="Tahoma" w:cs="Tahoma"/>
                <w:b/>
                <w:color w:val="004990"/>
                <w:sz w:val="22"/>
                <w:szCs w:val="22"/>
                <w:lang w:val="pt-BR"/>
              </w:rPr>
            </w:pPr>
            <w:r w:rsidRPr="00FE5742">
              <w:rPr>
                <w:rFonts w:ascii="Tahoma" w:hAnsi="Tahoma" w:cs="Tahoma"/>
                <w:b/>
                <w:color w:val="004990"/>
                <w:sz w:val="22"/>
                <w:szCs w:val="22"/>
                <w:lang w:val="es-ES_tradnl"/>
              </w:rPr>
              <w:t>POLIZA DE TRANSPORTE INTERNACIONAL</w:t>
            </w:r>
          </w:p>
        </w:tc>
      </w:tr>
    </w:tbl>
    <w:p w14:paraId="122DE2B7" w14:textId="77777777" w:rsidR="00FE5742" w:rsidRPr="00FE5742" w:rsidRDefault="00FE5742" w:rsidP="00FE5742">
      <w:pPr>
        <w:tabs>
          <w:tab w:val="left" w:pos="360"/>
          <w:tab w:val="left" w:pos="1080"/>
        </w:tabs>
        <w:jc w:val="both"/>
        <w:rPr>
          <w:rFonts w:cs="Arial"/>
          <w:b/>
          <w:i/>
          <w:color w:val="004990"/>
          <w:sz w:val="18"/>
          <w:szCs w:val="18"/>
          <w:lang w:val="es-BO" w:eastAsia="en-US"/>
        </w:rPr>
      </w:pPr>
    </w:p>
    <w:tbl>
      <w:tblPr>
        <w:tblW w:w="9644" w:type="dxa"/>
        <w:tblInd w:w="65" w:type="dxa"/>
        <w:tblCellMar>
          <w:left w:w="70" w:type="dxa"/>
          <w:right w:w="70" w:type="dxa"/>
        </w:tblCellMar>
        <w:tblLook w:val="04A0" w:firstRow="1" w:lastRow="0" w:firstColumn="1" w:lastColumn="0" w:noHBand="0" w:noVBand="1"/>
      </w:tblPr>
      <w:tblGrid>
        <w:gridCol w:w="2078"/>
        <w:gridCol w:w="219"/>
        <w:gridCol w:w="150"/>
        <w:gridCol w:w="7197"/>
      </w:tblGrid>
      <w:tr w:rsidR="00FE5742" w:rsidRPr="00FE5742" w14:paraId="317E7AD5" w14:textId="77777777" w:rsidTr="00720446">
        <w:trPr>
          <w:trHeight w:val="295"/>
        </w:trPr>
        <w:tc>
          <w:tcPr>
            <w:tcW w:w="9644" w:type="dxa"/>
            <w:gridSpan w:val="4"/>
            <w:tcBorders>
              <w:top w:val="single" w:sz="4" w:space="0" w:color="auto"/>
              <w:left w:val="single" w:sz="4" w:space="0" w:color="auto"/>
              <w:bottom w:val="single" w:sz="4" w:space="0" w:color="auto"/>
              <w:right w:val="single" w:sz="4" w:space="0" w:color="000000"/>
            </w:tcBorders>
            <w:shd w:val="clear" w:color="000000" w:fill="254061"/>
            <w:vAlign w:val="center"/>
            <w:hideMark/>
          </w:tcPr>
          <w:p w14:paraId="055F3B9C" w14:textId="77777777" w:rsidR="00FE5742" w:rsidRPr="00FE5742" w:rsidRDefault="00FE5742" w:rsidP="00FE5742">
            <w:pPr>
              <w:jc w:val="cente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TRANSPORTES</w:t>
            </w:r>
          </w:p>
        </w:tc>
      </w:tr>
      <w:tr w:rsidR="00FE5742" w:rsidRPr="00FE5742" w14:paraId="7D484491" w14:textId="77777777" w:rsidTr="00045A84">
        <w:trPr>
          <w:trHeight w:val="70"/>
        </w:trPr>
        <w:tc>
          <w:tcPr>
            <w:tcW w:w="0" w:type="auto"/>
            <w:tcBorders>
              <w:top w:val="nil"/>
              <w:left w:val="single" w:sz="4" w:space="0" w:color="auto"/>
              <w:bottom w:val="nil"/>
              <w:right w:val="nil"/>
            </w:tcBorders>
            <w:shd w:val="clear" w:color="auto" w:fill="auto"/>
            <w:vAlign w:val="center"/>
            <w:hideMark/>
          </w:tcPr>
          <w:p w14:paraId="5C3B08D5"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5FCEA9D8" w14:textId="77777777" w:rsidR="00FE5742" w:rsidRPr="00FE5742" w:rsidRDefault="00FE5742" w:rsidP="00FE5742">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1656B4D7" w14:textId="77777777" w:rsidR="00FE5742" w:rsidRPr="00FE5742" w:rsidRDefault="00FE5742" w:rsidP="00FE5742">
            <w:pPr>
              <w:rPr>
                <w:rFonts w:ascii="Tahoma" w:hAnsi="Tahoma" w:cs="Tahoma"/>
                <w:b/>
                <w:bCs/>
                <w:color w:val="000000"/>
                <w:sz w:val="20"/>
                <w:szCs w:val="20"/>
                <w:lang w:val="es-BO" w:eastAsia="es-BO"/>
              </w:rPr>
            </w:pPr>
          </w:p>
        </w:tc>
        <w:tc>
          <w:tcPr>
            <w:tcW w:w="7015" w:type="dxa"/>
            <w:tcBorders>
              <w:top w:val="nil"/>
              <w:left w:val="nil"/>
              <w:bottom w:val="nil"/>
              <w:right w:val="single" w:sz="4" w:space="0" w:color="auto"/>
            </w:tcBorders>
            <w:shd w:val="clear" w:color="auto" w:fill="auto"/>
            <w:vAlign w:val="center"/>
            <w:hideMark/>
          </w:tcPr>
          <w:p w14:paraId="176448C4" w14:textId="77777777" w:rsidR="00FE5742" w:rsidRPr="00FE5742" w:rsidRDefault="00FE5742" w:rsidP="00FE5742">
            <w:pPr>
              <w:rPr>
                <w:rFonts w:ascii="Tahoma" w:hAnsi="Tahoma" w:cs="Tahoma"/>
                <w:color w:val="000000"/>
                <w:sz w:val="20"/>
                <w:szCs w:val="20"/>
                <w:lang w:val="es-BO" w:eastAsia="es-BO"/>
              </w:rPr>
            </w:pPr>
            <w:r w:rsidRPr="00FE5742">
              <w:rPr>
                <w:rFonts w:ascii="Tahoma" w:hAnsi="Tahoma" w:cs="Tahoma"/>
                <w:color w:val="000000"/>
                <w:sz w:val="20"/>
                <w:szCs w:val="20"/>
                <w:lang w:val="es-BO" w:eastAsia="es-BO"/>
              </w:rPr>
              <w:t> </w:t>
            </w:r>
          </w:p>
        </w:tc>
      </w:tr>
      <w:tr w:rsidR="00FE5742" w:rsidRPr="00FE5742" w14:paraId="3C24193E" w14:textId="77777777" w:rsidTr="00045A84">
        <w:trPr>
          <w:trHeight w:val="586"/>
        </w:trPr>
        <w:tc>
          <w:tcPr>
            <w:tcW w:w="0" w:type="auto"/>
            <w:tcBorders>
              <w:top w:val="single" w:sz="4" w:space="0" w:color="auto"/>
              <w:left w:val="single" w:sz="4" w:space="0" w:color="auto"/>
              <w:bottom w:val="single" w:sz="4" w:space="0" w:color="auto"/>
              <w:right w:val="single" w:sz="4" w:space="0" w:color="auto"/>
            </w:tcBorders>
            <w:shd w:val="clear" w:color="000000" w:fill="254061"/>
            <w:vAlign w:val="center"/>
            <w:hideMark/>
          </w:tcPr>
          <w:p w14:paraId="587B65D0"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ASEGURADO</w:t>
            </w:r>
          </w:p>
        </w:tc>
        <w:tc>
          <w:tcPr>
            <w:tcW w:w="0" w:type="auto"/>
            <w:tcBorders>
              <w:top w:val="nil"/>
              <w:left w:val="nil"/>
              <w:bottom w:val="nil"/>
              <w:right w:val="nil"/>
            </w:tcBorders>
            <w:shd w:val="clear" w:color="auto" w:fill="auto"/>
            <w:vAlign w:val="center"/>
            <w:hideMark/>
          </w:tcPr>
          <w:p w14:paraId="10FDAF36" w14:textId="77777777" w:rsidR="00FE5742" w:rsidRPr="00FE5742" w:rsidRDefault="00FE5742" w:rsidP="00FE5742">
            <w:pPr>
              <w:jc w:val="cente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w:t>
            </w:r>
          </w:p>
        </w:tc>
        <w:tc>
          <w:tcPr>
            <w:tcW w:w="7176" w:type="dxa"/>
            <w:gridSpan w:val="2"/>
            <w:tcBorders>
              <w:top w:val="nil"/>
              <w:left w:val="nil"/>
              <w:bottom w:val="nil"/>
              <w:right w:val="single" w:sz="4" w:space="0" w:color="000000"/>
            </w:tcBorders>
            <w:shd w:val="clear" w:color="auto" w:fill="auto"/>
            <w:vAlign w:val="center"/>
            <w:hideMark/>
          </w:tcPr>
          <w:p w14:paraId="6F376B81"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EMPRESA NACIONAL DE TELECOMUNICACIONES “ENTEL S.A.” Y SUBSIDIARIA DATACOM S.R.L. Y SUBSIDIARIA ENTEL DINÁMICA S.R.L.</w:t>
            </w:r>
          </w:p>
        </w:tc>
      </w:tr>
      <w:tr w:rsidR="00FE5742" w:rsidRPr="00FE5742" w14:paraId="1D49EB9C" w14:textId="77777777" w:rsidTr="002D6260">
        <w:trPr>
          <w:trHeight w:val="255"/>
        </w:trPr>
        <w:tc>
          <w:tcPr>
            <w:tcW w:w="0" w:type="auto"/>
            <w:tcBorders>
              <w:top w:val="nil"/>
              <w:left w:val="single" w:sz="4" w:space="0" w:color="auto"/>
              <w:bottom w:val="nil"/>
              <w:right w:val="nil"/>
            </w:tcBorders>
            <w:shd w:val="clear" w:color="auto" w:fill="auto"/>
            <w:vAlign w:val="center"/>
            <w:hideMark/>
          </w:tcPr>
          <w:p w14:paraId="4FE93038"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3FEBC63C" w14:textId="77777777" w:rsidR="00FE5742" w:rsidRPr="00FE5742" w:rsidRDefault="00FE5742" w:rsidP="00FE5742">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5320C93B" w14:textId="77777777" w:rsidR="00FE5742" w:rsidRPr="00FE5742" w:rsidRDefault="00FE5742" w:rsidP="00FE5742">
            <w:pPr>
              <w:rPr>
                <w:rFonts w:ascii="Tahoma" w:hAnsi="Tahoma" w:cs="Tahoma"/>
                <w:b/>
                <w:bCs/>
                <w:color w:val="000000"/>
                <w:sz w:val="20"/>
                <w:szCs w:val="20"/>
                <w:lang w:val="es-BO" w:eastAsia="es-BO"/>
              </w:rPr>
            </w:pPr>
          </w:p>
        </w:tc>
        <w:tc>
          <w:tcPr>
            <w:tcW w:w="7015" w:type="dxa"/>
            <w:tcBorders>
              <w:top w:val="nil"/>
              <w:left w:val="nil"/>
              <w:bottom w:val="nil"/>
              <w:right w:val="single" w:sz="4" w:space="0" w:color="auto"/>
            </w:tcBorders>
            <w:shd w:val="clear" w:color="auto" w:fill="auto"/>
            <w:vAlign w:val="center"/>
            <w:hideMark/>
          </w:tcPr>
          <w:p w14:paraId="2BD4C9AE" w14:textId="77777777" w:rsidR="00FE5742" w:rsidRPr="00FE5742" w:rsidRDefault="00FE5742" w:rsidP="00FE5742">
            <w:pPr>
              <w:rPr>
                <w:rFonts w:ascii="Tahoma" w:hAnsi="Tahoma" w:cs="Tahoma"/>
                <w:color w:val="000000"/>
                <w:sz w:val="20"/>
                <w:szCs w:val="20"/>
                <w:lang w:val="es-BO" w:eastAsia="es-BO"/>
              </w:rPr>
            </w:pPr>
            <w:r w:rsidRPr="00FE5742">
              <w:rPr>
                <w:rFonts w:ascii="Tahoma" w:hAnsi="Tahoma" w:cs="Tahoma"/>
                <w:color w:val="000000"/>
                <w:sz w:val="20"/>
                <w:szCs w:val="20"/>
                <w:lang w:val="es-BO" w:eastAsia="es-BO"/>
              </w:rPr>
              <w:t> </w:t>
            </w:r>
          </w:p>
        </w:tc>
      </w:tr>
      <w:tr w:rsidR="00FE5742" w:rsidRPr="00FE5742" w14:paraId="102DCC95" w14:textId="77777777" w:rsidTr="002D6260">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254061"/>
            <w:vAlign w:val="center"/>
            <w:hideMark/>
          </w:tcPr>
          <w:p w14:paraId="37E07984"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DIRECCIÓN LEGAL</w:t>
            </w:r>
          </w:p>
        </w:tc>
        <w:tc>
          <w:tcPr>
            <w:tcW w:w="0" w:type="auto"/>
            <w:tcBorders>
              <w:top w:val="nil"/>
              <w:left w:val="nil"/>
              <w:bottom w:val="nil"/>
              <w:right w:val="nil"/>
            </w:tcBorders>
            <w:shd w:val="clear" w:color="auto" w:fill="auto"/>
            <w:vAlign w:val="center"/>
            <w:hideMark/>
          </w:tcPr>
          <w:p w14:paraId="39A29F7C" w14:textId="77777777" w:rsidR="00FE5742" w:rsidRPr="00FE5742" w:rsidRDefault="00FE5742" w:rsidP="00FE5742">
            <w:pPr>
              <w:jc w:val="cente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w:t>
            </w:r>
          </w:p>
        </w:tc>
        <w:tc>
          <w:tcPr>
            <w:tcW w:w="7176" w:type="dxa"/>
            <w:gridSpan w:val="2"/>
            <w:tcBorders>
              <w:top w:val="nil"/>
              <w:left w:val="nil"/>
              <w:bottom w:val="nil"/>
              <w:right w:val="single" w:sz="4" w:space="0" w:color="000000"/>
            </w:tcBorders>
            <w:shd w:val="clear" w:color="auto" w:fill="auto"/>
            <w:vAlign w:val="center"/>
            <w:hideMark/>
          </w:tcPr>
          <w:p w14:paraId="2ECD2C6B"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CALLE FEDERICO ZUAZO N. 1771</w:t>
            </w:r>
          </w:p>
        </w:tc>
      </w:tr>
      <w:tr w:rsidR="00FE5742" w:rsidRPr="00FE5742" w14:paraId="2C698C37" w14:textId="77777777" w:rsidTr="00045A84">
        <w:trPr>
          <w:trHeight w:val="70"/>
        </w:trPr>
        <w:tc>
          <w:tcPr>
            <w:tcW w:w="0" w:type="auto"/>
            <w:tcBorders>
              <w:top w:val="nil"/>
              <w:left w:val="single" w:sz="4" w:space="0" w:color="auto"/>
              <w:bottom w:val="nil"/>
              <w:right w:val="nil"/>
            </w:tcBorders>
            <w:shd w:val="clear" w:color="auto" w:fill="auto"/>
            <w:vAlign w:val="center"/>
            <w:hideMark/>
          </w:tcPr>
          <w:p w14:paraId="480E1D16"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607EAE3B" w14:textId="77777777" w:rsidR="00FE5742" w:rsidRPr="00FE5742" w:rsidRDefault="00FE5742" w:rsidP="00FE5742">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76EEF415" w14:textId="77777777" w:rsidR="00FE5742" w:rsidRPr="00FE5742" w:rsidRDefault="00FE5742" w:rsidP="00FE5742">
            <w:pPr>
              <w:rPr>
                <w:rFonts w:ascii="Tahoma" w:hAnsi="Tahoma" w:cs="Tahoma"/>
                <w:b/>
                <w:bCs/>
                <w:color w:val="000000"/>
                <w:sz w:val="20"/>
                <w:szCs w:val="20"/>
                <w:lang w:val="es-BO" w:eastAsia="es-BO"/>
              </w:rPr>
            </w:pPr>
          </w:p>
        </w:tc>
        <w:tc>
          <w:tcPr>
            <w:tcW w:w="7015" w:type="dxa"/>
            <w:tcBorders>
              <w:top w:val="nil"/>
              <w:left w:val="nil"/>
              <w:bottom w:val="nil"/>
              <w:right w:val="single" w:sz="4" w:space="0" w:color="auto"/>
            </w:tcBorders>
            <w:shd w:val="clear" w:color="auto" w:fill="auto"/>
            <w:vAlign w:val="center"/>
            <w:hideMark/>
          </w:tcPr>
          <w:p w14:paraId="4816C3FD" w14:textId="77777777" w:rsidR="00FE5742" w:rsidRPr="00FE5742" w:rsidRDefault="00FE5742" w:rsidP="00FE5742">
            <w:pPr>
              <w:rPr>
                <w:rFonts w:ascii="Tahoma" w:hAnsi="Tahoma" w:cs="Tahoma"/>
                <w:color w:val="000000"/>
                <w:sz w:val="20"/>
                <w:szCs w:val="20"/>
                <w:lang w:val="es-BO" w:eastAsia="es-BO"/>
              </w:rPr>
            </w:pPr>
            <w:r w:rsidRPr="00FE5742">
              <w:rPr>
                <w:rFonts w:ascii="Tahoma" w:hAnsi="Tahoma" w:cs="Tahoma"/>
                <w:color w:val="000000"/>
                <w:sz w:val="20"/>
                <w:szCs w:val="20"/>
                <w:lang w:val="es-BO" w:eastAsia="es-BO"/>
              </w:rPr>
              <w:t> </w:t>
            </w:r>
          </w:p>
        </w:tc>
      </w:tr>
      <w:tr w:rsidR="00FE5742" w:rsidRPr="00FE5742" w14:paraId="11EBAFDE" w14:textId="77777777" w:rsidTr="002D6260">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254061"/>
            <w:vAlign w:val="center"/>
            <w:hideMark/>
          </w:tcPr>
          <w:p w14:paraId="6834E282"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RIESGO</w:t>
            </w:r>
          </w:p>
        </w:tc>
        <w:tc>
          <w:tcPr>
            <w:tcW w:w="0" w:type="auto"/>
            <w:tcBorders>
              <w:top w:val="nil"/>
              <w:left w:val="nil"/>
              <w:bottom w:val="nil"/>
              <w:right w:val="nil"/>
            </w:tcBorders>
            <w:shd w:val="clear" w:color="auto" w:fill="auto"/>
            <w:vAlign w:val="center"/>
            <w:hideMark/>
          </w:tcPr>
          <w:p w14:paraId="4FE28ED6" w14:textId="77777777" w:rsidR="00FE5742" w:rsidRPr="00FE5742" w:rsidRDefault="00FE5742" w:rsidP="00FE5742">
            <w:pPr>
              <w:jc w:val="cente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w:t>
            </w:r>
          </w:p>
        </w:tc>
        <w:tc>
          <w:tcPr>
            <w:tcW w:w="7176" w:type="dxa"/>
            <w:gridSpan w:val="2"/>
            <w:tcBorders>
              <w:top w:val="nil"/>
              <w:left w:val="nil"/>
              <w:bottom w:val="nil"/>
              <w:right w:val="single" w:sz="4" w:space="0" w:color="000000"/>
            </w:tcBorders>
            <w:shd w:val="clear" w:color="auto" w:fill="auto"/>
            <w:vAlign w:val="center"/>
            <w:hideMark/>
          </w:tcPr>
          <w:p w14:paraId="418E7A04"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TRANSPORTES - TODO RIESGO</w:t>
            </w:r>
          </w:p>
        </w:tc>
      </w:tr>
      <w:tr w:rsidR="00FE5742" w:rsidRPr="00FE5742" w14:paraId="5B45AFF0" w14:textId="77777777" w:rsidTr="00045A84">
        <w:trPr>
          <w:trHeight w:val="73"/>
        </w:trPr>
        <w:tc>
          <w:tcPr>
            <w:tcW w:w="0" w:type="auto"/>
            <w:tcBorders>
              <w:top w:val="nil"/>
              <w:left w:val="single" w:sz="4" w:space="0" w:color="auto"/>
              <w:bottom w:val="nil"/>
              <w:right w:val="nil"/>
            </w:tcBorders>
            <w:shd w:val="clear" w:color="auto" w:fill="auto"/>
            <w:vAlign w:val="center"/>
            <w:hideMark/>
          </w:tcPr>
          <w:p w14:paraId="19C684E8" w14:textId="77777777" w:rsidR="00FE5742" w:rsidRPr="00FE5742" w:rsidRDefault="00FE5742" w:rsidP="00FE5742">
            <w:pPr>
              <w:rPr>
                <w:rFonts w:ascii="Tahoma" w:hAnsi="Tahoma" w:cs="Tahoma"/>
                <w:b/>
                <w:bCs/>
                <w:color w:val="000000"/>
                <w:sz w:val="20"/>
                <w:szCs w:val="20"/>
                <w:lang w:val="es-BO" w:eastAsia="es-BO"/>
              </w:rPr>
            </w:pPr>
            <w:r w:rsidRPr="00FE5742">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6FE58707" w14:textId="77777777" w:rsidR="00FE5742" w:rsidRPr="00FE5742" w:rsidRDefault="00FE5742" w:rsidP="00FE5742">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537A1413" w14:textId="77777777" w:rsidR="00FE5742" w:rsidRPr="00FE5742" w:rsidRDefault="00FE5742" w:rsidP="00FE5742">
            <w:pPr>
              <w:rPr>
                <w:rFonts w:ascii="Tahoma" w:hAnsi="Tahoma" w:cs="Tahoma"/>
                <w:b/>
                <w:bCs/>
                <w:color w:val="000000"/>
                <w:sz w:val="20"/>
                <w:szCs w:val="20"/>
                <w:lang w:val="es-BO" w:eastAsia="es-BO"/>
              </w:rPr>
            </w:pPr>
          </w:p>
        </w:tc>
        <w:tc>
          <w:tcPr>
            <w:tcW w:w="7015" w:type="dxa"/>
            <w:tcBorders>
              <w:top w:val="nil"/>
              <w:left w:val="nil"/>
              <w:bottom w:val="nil"/>
              <w:right w:val="single" w:sz="4" w:space="0" w:color="auto"/>
            </w:tcBorders>
            <w:shd w:val="clear" w:color="auto" w:fill="auto"/>
            <w:vAlign w:val="center"/>
            <w:hideMark/>
          </w:tcPr>
          <w:p w14:paraId="0D60F28C" w14:textId="77777777" w:rsidR="00FE5742" w:rsidRPr="00FE5742" w:rsidRDefault="00FE5742" w:rsidP="00FE5742">
            <w:pPr>
              <w:rPr>
                <w:rFonts w:ascii="Tahoma" w:hAnsi="Tahoma" w:cs="Tahoma"/>
                <w:color w:val="000000"/>
                <w:sz w:val="20"/>
                <w:szCs w:val="20"/>
                <w:lang w:val="es-BO" w:eastAsia="es-BO"/>
              </w:rPr>
            </w:pPr>
            <w:r w:rsidRPr="00FE5742">
              <w:rPr>
                <w:rFonts w:ascii="Tahoma" w:hAnsi="Tahoma" w:cs="Tahoma"/>
                <w:color w:val="000000"/>
                <w:sz w:val="20"/>
                <w:szCs w:val="20"/>
                <w:lang w:val="es-BO" w:eastAsia="es-BO"/>
              </w:rPr>
              <w:t> </w:t>
            </w:r>
          </w:p>
        </w:tc>
      </w:tr>
      <w:tr w:rsidR="00FE5742" w:rsidRPr="00FE5742" w14:paraId="67BEF1F4"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1B7B642E"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MATERIA DEL SEGURO</w:t>
            </w:r>
          </w:p>
        </w:tc>
      </w:tr>
      <w:tr w:rsidR="00FE5742" w:rsidRPr="00FE5742" w14:paraId="12194825" w14:textId="77777777" w:rsidTr="00045A84">
        <w:trPr>
          <w:trHeight w:val="419"/>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3551527"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MATERIALES DE TELECOMUNICACIÓN Y/O BIENES SIN LIMITACIÓN ALGUNA INCLUYENDO TODO TIPO DE EQUIPOS, MAQUINARIA, MERCADERÍA, TARJETAS, INSUMOS, REPUESTOS, MATERIALES.</w:t>
            </w:r>
          </w:p>
        </w:tc>
      </w:tr>
      <w:tr w:rsidR="00FE5742" w:rsidRPr="00FE5742" w14:paraId="409B394C"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6EF17826"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LIMITE MÁXIMO POR EMBARQUE</w:t>
            </w:r>
          </w:p>
        </w:tc>
      </w:tr>
      <w:tr w:rsidR="00FE5742" w:rsidRPr="00FE5742" w14:paraId="678CE4D3" w14:textId="77777777" w:rsidTr="00FE5742">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DF1FD3E"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 xml:space="preserve">USD 1.000.000,00 </w:t>
            </w:r>
          </w:p>
        </w:tc>
      </w:tr>
      <w:tr w:rsidR="00FE5742" w:rsidRPr="00FE5742" w14:paraId="0506ED0C"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2333606D"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TIPO DE TRANSPORTE</w:t>
            </w:r>
          </w:p>
        </w:tc>
      </w:tr>
      <w:tr w:rsidR="00FE5742" w:rsidRPr="00FE5742" w14:paraId="7B157FFE"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5C0A8B8"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MULTIMODAL</w:t>
            </w:r>
          </w:p>
        </w:tc>
      </w:tr>
      <w:tr w:rsidR="00FE5742" w:rsidRPr="00FE5742" w14:paraId="55F19295"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02DC3BDF"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TRAVESÍA</w:t>
            </w:r>
          </w:p>
        </w:tc>
      </w:tr>
      <w:tr w:rsidR="00FE5742" w:rsidRPr="00FE5742" w14:paraId="71E92495" w14:textId="77777777" w:rsidTr="00FE5742">
        <w:trPr>
          <w:trHeight w:val="27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F913D4B"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DESDE: CUALQUIER PARTE DEL MUNDO</w:t>
            </w:r>
          </w:p>
        </w:tc>
      </w:tr>
      <w:tr w:rsidR="00FE5742" w:rsidRPr="00FE5742" w14:paraId="21C04E5A" w14:textId="77777777" w:rsidTr="00FE5742">
        <w:trPr>
          <w:trHeight w:val="27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82D6D21"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HASTA: CUALQUIER DEPOSITO DEL ASEGURADO A NIVEL NACIONAL Y/O VICEVERSA (ALMACÉN A ALMACÉN)</w:t>
            </w:r>
          </w:p>
        </w:tc>
      </w:tr>
      <w:tr w:rsidR="00FE5742" w:rsidRPr="00FE5742" w14:paraId="03FC2422" w14:textId="77777777" w:rsidTr="00FE5742">
        <w:trPr>
          <w:trHeight w:val="27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98A917C"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 xml:space="preserve">DESDE: UN PAÍS DE ORIGEN (FUERA DE BOLIVIA) </w:t>
            </w:r>
          </w:p>
        </w:tc>
      </w:tr>
      <w:tr w:rsidR="00FE5742" w:rsidRPr="00FE5742" w14:paraId="36FB8914" w14:textId="77777777" w:rsidTr="00FE5742">
        <w:trPr>
          <w:trHeight w:val="6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B02D6E8"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 xml:space="preserve">HASTA: A DESTINO FINAL DE OTRO PAÍS (FUERA DE BOLIVIA) (INCLUSIVE EN TRAMOS INTERNOS DE OTRO PAÍS - FUERA DE BOLIVIA) </w:t>
            </w:r>
          </w:p>
        </w:tc>
      </w:tr>
      <w:tr w:rsidR="00FE5742" w:rsidRPr="00FE5742" w14:paraId="5F5ED27B"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6AC69569"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MODALIDAD DE LA PÓLIZA</w:t>
            </w:r>
          </w:p>
        </w:tc>
      </w:tr>
      <w:tr w:rsidR="00FE5742" w:rsidRPr="00FE5742" w14:paraId="2D45D259"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3BDA3E8" w14:textId="77777777" w:rsidR="00FE5742" w:rsidRPr="00FE5742" w:rsidRDefault="00FE5742" w:rsidP="00FE5742">
            <w:pPr>
              <w:rPr>
                <w:rFonts w:ascii="Tahoma" w:hAnsi="Tahoma" w:cs="Tahoma"/>
                <w:b/>
                <w:bCs/>
                <w:sz w:val="20"/>
                <w:szCs w:val="20"/>
                <w:lang w:val="es-BO" w:eastAsia="es-BO"/>
              </w:rPr>
            </w:pPr>
            <w:r w:rsidRPr="00FE5742">
              <w:rPr>
                <w:rFonts w:ascii="Tahoma" w:hAnsi="Tahoma" w:cs="Tahoma"/>
                <w:b/>
                <w:bCs/>
                <w:sz w:val="20"/>
                <w:szCs w:val="20"/>
                <w:lang w:val="es-BO" w:eastAsia="es-BO"/>
              </w:rPr>
              <w:t xml:space="preserve">FLOTANTE SUJETA A: </w:t>
            </w:r>
          </w:p>
        </w:tc>
      </w:tr>
      <w:tr w:rsidR="00FE5742" w:rsidRPr="00FE5742" w14:paraId="1CF47743"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AA37CB7"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 xml:space="preserve">APLICACIONES PREVIAS POR CADA EMBARQUE Y/O DESPACHO </w:t>
            </w:r>
          </w:p>
        </w:tc>
      </w:tr>
      <w:tr w:rsidR="00FE5742" w:rsidRPr="00FE5742" w14:paraId="5537A55A"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99005B3"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EMISIÓN DE CERTIFICADOS DE SEGURO POR APLICACIÓN</w:t>
            </w:r>
          </w:p>
        </w:tc>
      </w:tr>
      <w:tr w:rsidR="00FE5742" w:rsidRPr="00FE5742" w14:paraId="77E9428E" w14:textId="77777777" w:rsidTr="00FE5742">
        <w:trPr>
          <w:trHeight w:val="6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2CF5B2A"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 xml:space="preserve">LIQUIDACIONES SEMESTRALES DE PRIMAS, LAS MISMAS QUE SERAN CANCELADAS HASTA EL 20 DEL MES EN EL CUAL SE REALIZÓ TAL LIQUIDACIÓN </w:t>
            </w:r>
          </w:p>
        </w:tc>
      </w:tr>
      <w:tr w:rsidR="00FE5742" w:rsidRPr="00FE5742" w14:paraId="2621BE7A"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4AAB3BCB"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COBERTURAS</w:t>
            </w:r>
          </w:p>
        </w:tc>
      </w:tr>
      <w:tr w:rsidR="00FE5742" w:rsidRPr="00FE5742" w14:paraId="2ED6AE37" w14:textId="77777777" w:rsidTr="00FE5742">
        <w:trPr>
          <w:trHeight w:val="2201"/>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7951F17"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TODO RIESGO DE TRANSPORTE DE MERCANCÍAS, DAÑOS FÍSICOS, DAÑOS MALICIOSOS Y PÉRDIDAS, INCLUYENDO:</w:t>
            </w:r>
            <w:r w:rsidRPr="00FE5742">
              <w:rPr>
                <w:rFonts w:ascii="Tahoma" w:hAnsi="Tahoma" w:cs="Tahoma"/>
                <w:sz w:val="20"/>
                <w:szCs w:val="20"/>
                <w:lang w:val="es-BO" w:eastAsia="es-BO"/>
              </w:rPr>
              <w:br/>
              <w:t>- MANIPULEO, CARGA Y DESCARGA DESDE LUGAR DE EMBARQUE A LUGAR DE DESEMBARQUE Y ESTADÍA EN ADUANA DE DESTINO, ZONA FRANCA O PUNTOS INTERMEDIOS HASTA 120 DÍAS.</w:t>
            </w:r>
            <w:r w:rsidRPr="00FE5742">
              <w:rPr>
                <w:rFonts w:ascii="Tahoma" w:hAnsi="Tahoma" w:cs="Tahoma"/>
                <w:sz w:val="20"/>
                <w:szCs w:val="20"/>
                <w:lang w:val="es-BO" w:eastAsia="es-BO"/>
              </w:rPr>
              <w:br/>
              <w:t xml:space="preserve">- DAÑOS DEL MEDIO TRANSPORTADOR, </w:t>
            </w:r>
            <w:r w:rsidRPr="00FE5742">
              <w:rPr>
                <w:rFonts w:ascii="Tahoma" w:hAnsi="Tahoma" w:cs="Tahoma"/>
                <w:sz w:val="20"/>
                <w:szCs w:val="20"/>
                <w:lang w:val="es-BO" w:eastAsia="es-BO"/>
              </w:rPr>
              <w:br/>
              <w:t>- ROBO, HURTO, RATERÍA Y/O FALTA DE ENTREGA</w:t>
            </w:r>
            <w:r w:rsidRPr="00FE5742">
              <w:rPr>
                <w:rFonts w:ascii="Tahoma" w:hAnsi="Tahoma" w:cs="Tahoma"/>
                <w:sz w:val="20"/>
                <w:szCs w:val="20"/>
                <w:lang w:val="es-BO" w:eastAsia="es-BO"/>
              </w:rPr>
              <w:br/>
              <w:t>- RIESGOS POLÍTICOS EN GENERAL (A SÓLO TÍTULO ENUNCIATIVO: HUELGAS, VANDALISMO, MOTINES, TUMULTOS POPULARES, CONMOCIÓN CIVIL, DAÑO MALICIOSO, SABOTAJE, SAQUEO), TERRORISMO DE ACUERDO A Cláusula de Huelgas del Instituto de Londres y Clausula de Finalización de Tránsito (Terrorismo) JC 2001/056.</w:t>
            </w:r>
          </w:p>
        </w:tc>
      </w:tr>
      <w:tr w:rsidR="00FE5742" w:rsidRPr="00FE5742" w14:paraId="2A3303BD" w14:textId="77777777" w:rsidTr="00FE5742">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7CE64D5E"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FRANQUICIA DEDUCIBLE POR EVENTO Y/O RECLAMO</w:t>
            </w:r>
          </w:p>
        </w:tc>
      </w:tr>
      <w:tr w:rsidR="00FE5742" w:rsidRPr="00FE5742" w14:paraId="1BC4EF7D" w14:textId="77777777" w:rsidTr="00FE574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223356B"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1% SOBRE EL VALOR DEL SINIESTRO  CON UNA MÍNIMA DE USD. 100,00</w:t>
            </w:r>
            <w:bookmarkStart w:id="38" w:name="_GoBack"/>
            <w:bookmarkEnd w:id="38"/>
          </w:p>
        </w:tc>
      </w:tr>
      <w:tr w:rsidR="00FE5742" w:rsidRPr="00FE5742" w14:paraId="240EBDFC"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000000" w:fill="254061"/>
            <w:noWrap/>
            <w:vAlign w:val="center"/>
            <w:hideMark/>
          </w:tcPr>
          <w:p w14:paraId="6D2448EE"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lastRenderedPageBreak/>
              <w:t>CLAUSULAS ADICIONALES</w:t>
            </w:r>
          </w:p>
        </w:tc>
      </w:tr>
      <w:tr w:rsidR="00FE5742" w:rsidRPr="00FE5742" w14:paraId="31EE2C66"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49B3932"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 xml:space="preserve">DE LIBRE ELEGIBILIDAD DE AJUSTADORES </w:t>
            </w:r>
          </w:p>
        </w:tc>
      </w:tr>
      <w:tr w:rsidR="00FE5742" w:rsidRPr="00FE5742" w14:paraId="7F54CFD8"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92A1ADA"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GASTOS DE INVESTIGACIÓN Y SALVAMENTO</w:t>
            </w:r>
          </w:p>
        </w:tc>
      </w:tr>
      <w:tr w:rsidR="00FE5742" w:rsidRPr="00FE5742" w14:paraId="3CC8D333"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3B68993"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ALMACÉN A ALMACÉN</w:t>
            </w:r>
          </w:p>
        </w:tc>
      </w:tr>
      <w:tr w:rsidR="00FE5742" w:rsidRPr="00FE5742" w14:paraId="6567E7D2" w14:textId="77777777" w:rsidTr="00FE574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F5B1CAC"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ANTICIPO DEL 50% EN CASO DE SINIESTRO</w:t>
            </w:r>
          </w:p>
        </w:tc>
      </w:tr>
      <w:tr w:rsidR="00FE5742" w:rsidRPr="00FE5742" w14:paraId="3E11CEA8" w14:textId="77777777" w:rsidTr="00FE5742">
        <w:trPr>
          <w:trHeight w:val="6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E354E83"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15 DÍAS HÁBILES PARA AVISO DE SINIESTRO DESDE CONOCIDO EL MISMO POR EL ASEGURADO, SALVO CASO DE FUERZA MAYOR O IMPEDIMENTO JUSTIFICADO</w:t>
            </w:r>
          </w:p>
        </w:tc>
      </w:tr>
      <w:tr w:rsidR="00FE5742" w:rsidRPr="00FE5742" w14:paraId="3054E44A"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C31DF6B"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COBERTURA SIN INTERRUPCIÓN EN LA TRAVESÍA, ESTADÍA Y ALMACENAMIENTO</w:t>
            </w:r>
          </w:p>
        </w:tc>
      </w:tr>
      <w:tr w:rsidR="00FE5742" w:rsidRPr="00FE5742" w14:paraId="37A46ADA"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3C6AB3F"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EMBARQUES PARCIALES PERMITIDOS</w:t>
            </w:r>
          </w:p>
        </w:tc>
      </w:tr>
      <w:tr w:rsidR="00FE5742" w:rsidRPr="00FE5742" w14:paraId="61E01645"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9A3F44E"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TRANSBORDOS PERMITIDOS</w:t>
            </w:r>
          </w:p>
        </w:tc>
      </w:tr>
      <w:tr w:rsidR="00FE5742" w:rsidRPr="00FE5742" w14:paraId="1BC51416"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CC34F46"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MANIPULEO, CARGA Y DESCARGA</w:t>
            </w:r>
          </w:p>
        </w:tc>
      </w:tr>
      <w:tr w:rsidR="00FE5742" w:rsidRPr="00FE5742" w14:paraId="0CA77D79"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2A059F2"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DAÑOS DE LA NATURALEZA EN GENERAL</w:t>
            </w:r>
          </w:p>
        </w:tc>
      </w:tr>
      <w:tr w:rsidR="00FE5742" w:rsidRPr="00FE5742" w14:paraId="61600983"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0853572"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DAÑO OCULTO</w:t>
            </w:r>
          </w:p>
        </w:tc>
      </w:tr>
      <w:tr w:rsidR="00FE5742" w:rsidRPr="00FE5742" w14:paraId="5F45936F"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C59E226"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SELLOS Y MARCAS</w:t>
            </w:r>
          </w:p>
        </w:tc>
      </w:tr>
      <w:tr w:rsidR="00FE5742" w:rsidRPr="00FE5742" w14:paraId="3112E8FF" w14:textId="77777777" w:rsidTr="00FE574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B35FC0B"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PARES Y JUEGOS</w:t>
            </w:r>
          </w:p>
        </w:tc>
      </w:tr>
      <w:tr w:rsidR="00FE5742" w:rsidRPr="00FE5742" w14:paraId="22497EBE" w14:textId="77777777" w:rsidTr="00FE5742">
        <w:trPr>
          <w:trHeight w:val="75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D813E8D"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ADHESIONES Y SUPRESIONES EXTENDIÉNDOSE A MODIFICACIONES EN LA REESTRUCTURACIÓN, INCLUSIÓN Y/O MODIFICACIÓN DE AMPAROS Y COBERTURAS SIN QUE ESTO REPRESENTE UNA AGRAVACIÓN DE RIESGO, NI VARIACIÓN DEL MISMO</w:t>
            </w:r>
          </w:p>
        </w:tc>
      </w:tr>
      <w:tr w:rsidR="00FE5742" w:rsidRPr="00FE5742" w14:paraId="463CDFD3" w14:textId="77777777" w:rsidTr="00FE5742">
        <w:trPr>
          <w:trHeight w:val="579"/>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88FF87E"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AMPLIACIÓN DE CONTRATO A PRORRATA TEMPORIS HASTA 90 (NOVENTA) DÍAS, BAJO LOS MISMOS TÉRMINOS, CONDICIONES Y TASAS DE LA SUSCRIPCIÓN ORIGINAL</w:t>
            </w:r>
          </w:p>
        </w:tc>
      </w:tr>
      <w:tr w:rsidR="00FE5742" w:rsidRPr="00FE5742" w14:paraId="0DCFC811" w14:textId="77777777" w:rsidTr="00FE5742">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8638AC7"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RECISIÓN DE CONTRATO A PRORRATA</w:t>
            </w:r>
          </w:p>
        </w:tc>
      </w:tr>
      <w:tr w:rsidR="00FE5742" w:rsidRPr="00FE5742" w14:paraId="2A42FE6D" w14:textId="77777777" w:rsidTr="00FE5742">
        <w:trPr>
          <w:trHeight w:val="2069"/>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73AEA7F"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DE COMISIÓN DE BENEFICIOS:</w:t>
            </w:r>
            <w:r w:rsidRPr="00FE5742">
              <w:rPr>
                <w:rFonts w:ascii="Tahoma" w:hAnsi="Tahoma" w:cs="Tahoma"/>
                <w:sz w:val="20"/>
                <w:szCs w:val="20"/>
                <w:lang w:val="es-BO" w:eastAsia="es-BO"/>
              </w:rPr>
              <w:br/>
              <w:t xml:space="preserve">Primas  Netas pagadas (descontando impuestos) menos </w:t>
            </w:r>
            <w:r w:rsidRPr="00FE5742">
              <w:rPr>
                <w:rFonts w:ascii="Tahoma" w:hAnsi="Tahoma" w:cs="Tahoma"/>
                <w:sz w:val="20"/>
                <w:szCs w:val="20"/>
                <w:lang w:val="es-BO" w:eastAsia="es-BO"/>
              </w:rPr>
              <w:br/>
              <w:t>- 30% por concepto de gastos administrativos</w:t>
            </w:r>
            <w:r w:rsidRPr="00FE5742">
              <w:rPr>
                <w:rFonts w:ascii="Tahoma" w:hAnsi="Tahoma" w:cs="Tahoma"/>
                <w:sz w:val="20"/>
                <w:szCs w:val="20"/>
                <w:lang w:val="es-BO" w:eastAsia="es-BO"/>
              </w:rPr>
              <w:br/>
              <w:t>- Los siniestros pagados durante la vigencia del seguro</w:t>
            </w:r>
            <w:r w:rsidRPr="00FE5742">
              <w:rPr>
                <w:rFonts w:ascii="Tahoma" w:hAnsi="Tahoma" w:cs="Tahoma"/>
                <w:sz w:val="20"/>
                <w:szCs w:val="20"/>
                <w:lang w:val="es-BO" w:eastAsia="es-BO"/>
              </w:rPr>
              <w:br/>
              <w:t>- Las reservas para siniestros pendientes de pago</w:t>
            </w:r>
            <w:r w:rsidRPr="00FE5742">
              <w:rPr>
                <w:rFonts w:ascii="Tahoma" w:hAnsi="Tahoma" w:cs="Tahoma"/>
                <w:sz w:val="20"/>
                <w:szCs w:val="20"/>
                <w:lang w:val="es-BO" w:eastAsia="es-BO"/>
              </w:rPr>
              <w:br/>
              <w:t>En caso de que el resultado sea positivo, la compañía devolverá el 10% (diez por ciento) del resultado final.</w:t>
            </w:r>
            <w:r w:rsidRPr="00FE5742">
              <w:rPr>
                <w:rFonts w:ascii="Tahoma" w:hAnsi="Tahoma" w:cs="Tahoma"/>
                <w:sz w:val="20"/>
                <w:szCs w:val="20"/>
                <w:lang w:val="es-BO" w:eastAsia="es-BO"/>
              </w:rPr>
              <w:br/>
              <w:t xml:space="preserve">En caso de que el resultado sea negativo, no habrá obligación económica por parte de la compañía aseguradora.    </w:t>
            </w:r>
          </w:p>
        </w:tc>
      </w:tr>
      <w:tr w:rsidR="00FE5742" w:rsidRPr="00FE5742" w14:paraId="6F472190" w14:textId="77777777" w:rsidTr="00FE5742">
        <w:trPr>
          <w:trHeight w:val="660"/>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672771D7"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CONDICIONES ESPECIALES</w:t>
            </w:r>
          </w:p>
        </w:tc>
      </w:tr>
      <w:tr w:rsidR="00FE5742" w:rsidRPr="00FE5742" w14:paraId="1AB2FD22" w14:textId="77777777" w:rsidTr="00FE5742">
        <w:trPr>
          <w:trHeight w:val="777"/>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6DF9710"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EN CASO DE SINIESTRO EN EL EXTERIOR, LA INSPECCIÓN Y EL AJUSTE DEBERÁN SER REALIZADOS POR UN AJUSTADOR INTERNACIONAL DESIGNADO POR ENTEL S.A. EN COORDINACIÓN CON LA ASEGURADORA Y EL COSTO CORRERÁ POR CUENTA DE LA ASEGURADORA</w:t>
            </w:r>
          </w:p>
        </w:tc>
      </w:tr>
      <w:tr w:rsidR="00FE5742" w:rsidRPr="00FE5742" w14:paraId="745BCC12"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5FA5BD4B"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PRIMA MÍNIMA POR EMISIÓN DE PÓLIZA</w:t>
            </w:r>
          </w:p>
        </w:tc>
      </w:tr>
      <w:tr w:rsidR="00FE5742" w:rsidRPr="00FE5742" w14:paraId="191ACACE" w14:textId="77777777" w:rsidTr="00FE5742">
        <w:trPr>
          <w:trHeight w:val="11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0B0C8FA"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 </w:t>
            </w:r>
          </w:p>
        </w:tc>
      </w:tr>
      <w:tr w:rsidR="00FE5742" w:rsidRPr="00FE5742" w14:paraId="285874FC" w14:textId="77777777" w:rsidTr="00FE5742">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33E30C37"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TASA APLICABLE POR EMBARQUE</w:t>
            </w:r>
          </w:p>
        </w:tc>
      </w:tr>
      <w:tr w:rsidR="00FE5742" w:rsidRPr="00FE5742" w14:paraId="01BAF011" w14:textId="77777777" w:rsidTr="00FE5742">
        <w:trPr>
          <w:trHeight w:val="190"/>
        </w:trPr>
        <w:tc>
          <w:tcPr>
            <w:tcW w:w="964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14:paraId="648C9EF4" w14:textId="77777777"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 </w:t>
            </w:r>
          </w:p>
        </w:tc>
      </w:tr>
      <w:tr w:rsidR="00FE5742" w:rsidRPr="00FE5742" w14:paraId="2122D54D" w14:textId="77777777" w:rsidTr="00FE5742">
        <w:trPr>
          <w:trHeight w:val="465"/>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7B9869E1" w14:textId="77777777" w:rsidR="00FE5742" w:rsidRPr="00FE5742" w:rsidRDefault="00FE5742" w:rsidP="00FE5742">
            <w:pPr>
              <w:rPr>
                <w:rFonts w:ascii="Tahoma" w:hAnsi="Tahoma" w:cs="Tahoma"/>
                <w:b/>
                <w:bCs/>
                <w:color w:val="FFFFFF"/>
                <w:sz w:val="20"/>
                <w:szCs w:val="20"/>
                <w:lang w:val="es-BO" w:eastAsia="es-BO"/>
              </w:rPr>
            </w:pPr>
            <w:r w:rsidRPr="00FE5742">
              <w:rPr>
                <w:rFonts w:ascii="Tahoma" w:hAnsi="Tahoma" w:cs="Tahoma"/>
                <w:b/>
                <w:bCs/>
                <w:color w:val="FFFFFF"/>
                <w:sz w:val="20"/>
                <w:szCs w:val="20"/>
                <w:lang w:val="es-BO" w:eastAsia="es-BO"/>
              </w:rPr>
              <w:t>VIGENCIA</w:t>
            </w:r>
          </w:p>
        </w:tc>
      </w:tr>
      <w:tr w:rsidR="00FE5742" w:rsidRPr="00FE5742" w14:paraId="0D23DC10" w14:textId="77777777" w:rsidTr="00FE5742">
        <w:trPr>
          <w:trHeight w:val="284"/>
        </w:trPr>
        <w:tc>
          <w:tcPr>
            <w:tcW w:w="964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14:paraId="37853A8C" w14:textId="4CDC3F41" w:rsidR="00FE5742" w:rsidRPr="00FE5742" w:rsidRDefault="00FE5742" w:rsidP="00FE5742">
            <w:pPr>
              <w:rPr>
                <w:rFonts w:ascii="Tahoma" w:hAnsi="Tahoma" w:cs="Tahoma"/>
                <w:sz w:val="20"/>
                <w:szCs w:val="20"/>
                <w:lang w:val="es-BO" w:eastAsia="es-BO"/>
              </w:rPr>
            </w:pPr>
            <w:r w:rsidRPr="00FE5742">
              <w:rPr>
                <w:rFonts w:ascii="Tahoma" w:hAnsi="Tahoma" w:cs="Tahoma"/>
                <w:sz w:val="20"/>
                <w:szCs w:val="20"/>
                <w:lang w:val="es-BO" w:eastAsia="es-BO"/>
              </w:rPr>
              <w:t>DOS AÑOS</w:t>
            </w:r>
            <w:r w:rsidR="00F37971">
              <w:rPr>
                <w:rFonts w:ascii="Tahoma" w:hAnsi="Tahoma" w:cs="Tahoma"/>
                <w:sz w:val="20"/>
                <w:szCs w:val="20"/>
                <w:lang w:val="es-BO" w:eastAsia="es-BO"/>
              </w:rPr>
              <w:t xml:space="preserve"> CON PAGO ANUAL</w:t>
            </w:r>
          </w:p>
        </w:tc>
      </w:tr>
      <w:tr w:rsidR="007A5E22" w:rsidRPr="007A5E22" w14:paraId="4B334584" w14:textId="77777777" w:rsidTr="007A5E22">
        <w:trPr>
          <w:trHeight w:val="300"/>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725BEA2A"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PRIMA TOTAL:</w:t>
            </w:r>
          </w:p>
        </w:tc>
      </w:tr>
      <w:tr w:rsidR="007A5E22" w:rsidRPr="007A5E22" w14:paraId="313183FC" w14:textId="77777777" w:rsidTr="007A5E22">
        <w:trPr>
          <w:trHeight w:val="28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8FEC754"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CONTADO</w:t>
            </w:r>
            <w:r w:rsidR="009C2819">
              <w:rPr>
                <w:rFonts w:ascii="Tahoma" w:hAnsi="Tahoma" w:cs="Tahoma"/>
                <w:sz w:val="18"/>
                <w:szCs w:val="18"/>
                <w:lang w:val="es-BO" w:eastAsia="es-BO"/>
              </w:rPr>
              <w:t xml:space="preserve"> POR GESTION</w:t>
            </w:r>
          </w:p>
        </w:tc>
      </w:tr>
    </w:tbl>
    <w:p w14:paraId="3C6E2CC6" w14:textId="77777777" w:rsidR="00397C54" w:rsidRPr="00087C9B" w:rsidRDefault="00397C54" w:rsidP="00045A84">
      <w:pPr>
        <w:pStyle w:val="Normal2"/>
        <w:rPr>
          <w:rFonts w:ascii="Verdana" w:hAnsi="Verdana" w:cs="Arial"/>
          <w:b/>
          <w:i/>
          <w:color w:val="004990"/>
          <w:sz w:val="18"/>
          <w:szCs w:val="18"/>
          <w:lang w:val="es-BO"/>
        </w:rPr>
      </w:pPr>
    </w:p>
    <w:sectPr w:rsidR="00397C54" w:rsidRPr="00087C9B" w:rsidSect="003D5156">
      <w:headerReference w:type="default" r:id="rId19"/>
      <w:footerReference w:type="default" r:id="rId20"/>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BA24F4" w14:textId="77777777" w:rsidR="00927088" w:rsidRDefault="00927088">
      <w:r>
        <w:separator/>
      </w:r>
    </w:p>
  </w:endnote>
  <w:endnote w:type="continuationSeparator" w:id="0">
    <w:p w14:paraId="7985FB0C" w14:textId="77777777" w:rsidR="00927088" w:rsidRDefault="00927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BB82C" w14:textId="77777777" w:rsidR="005D30E3" w:rsidRDefault="005D30E3"/>
  <w:p w14:paraId="102550B8" w14:textId="775C0C9F" w:rsidR="005D30E3" w:rsidRPr="00717B01" w:rsidRDefault="005D30E3">
    <w:pPr>
      <w:pStyle w:val="FooterOdd"/>
      <w:rPr>
        <w:sz w:val="16"/>
        <w:szCs w:val="16"/>
      </w:rPr>
    </w:pPr>
    <w:r w:rsidRPr="00717B01">
      <w:rPr>
        <w:sz w:val="16"/>
        <w:szCs w:val="16"/>
      </w:rPr>
      <w:t xml:space="preserve">Página </w:t>
    </w:r>
    <w:r w:rsidRPr="00717B01">
      <w:rPr>
        <w:sz w:val="16"/>
        <w:szCs w:val="16"/>
      </w:rPr>
      <w:fldChar w:fldCharType="begin"/>
    </w:r>
    <w:r w:rsidRPr="00717B01">
      <w:rPr>
        <w:sz w:val="16"/>
        <w:szCs w:val="16"/>
      </w:rPr>
      <w:instrText>PAGE   \* MERGEFORMAT</w:instrText>
    </w:r>
    <w:r w:rsidRPr="00717B01">
      <w:rPr>
        <w:sz w:val="16"/>
        <w:szCs w:val="16"/>
      </w:rPr>
      <w:fldChar w:fldCharType="separate"/>
    </w:r>
    <w:r w:rsidR="00045A84">
      <w:rPr>
        <w:noProof/>
        <w:sz w:val="16"/>
        <w:szCs w:val="16"/>
      </w:rPr>
      <w:t>8</w:t>
    </w:r>
    <w:r w:rsidRPr="00717B01">
      <w:rPr>
        <w:noProof/>
        <w:sz w:val="16"/>
        <w:szCs w:val="16"/>
      </w:rPr>
      <w:fldChar w:fldCharType="end"/>
    </w:r>
    <w:r w:rsidRPr="00717B01">
      <w:rPr>
        <w:noProof/>
        <w:sz w:val="16"/>
        <w:szCs w:val="16"/>
      </w:rPr>
      <w:t xml:space="preserve"> de 5</w:t>
    </w:r>
    <w:r>
      <w:rPr>
        <w:noProof/>
        <w:sz w:val="16"/>
        <w:szCs w:val="16"/>
      </w:rPr>
      <w:t>6</w:t>
    </w:r>
  </w:p>
  <w:p w14:paraId="0296696E" w14:textId="77777777" w:rsidR="005D30E3" w:rsidRPr="003D114E" w:rsidRDefault="005D30E3" w:rsidP="003D114E">
    <w:pPr>
      <w:pStyle w:val="Piedepgina"/>
      <w:jc w:val="right"/>
      <w:rPr>
        <w:lang w:val="es-BO"/>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71F4C" w14:textId="77777777" w:rsidR="005D30E3" w:rsidRDefault="005D30E3"/>
  <w:p w14:paraId="5AA88518" w14:textId="751AF47A" w:rsidR="005D30E3" w:rsidRPr="00717B01" w:rsidRDefault="005D30E3">
    <w:pPr>
      <w:pStyle w:val="FooterOdd"/>
      <w:rPr>
        <w:sz w:val="16"/>
        <w:szCs w:val="16"/>
      </w:rPr>
    </w:pPr>
    <w:r w:rsidRPr="00717B01">
      <w:rPr>
        <w:sz w:val="16"/>
        <w:szCs w:val="16"/>
      </w:rPr>
      <w:t xml:space="preserve">Página </w:t>
    </w:r>
    <w:r w:rsidRPr="00717B01">
      <w:rPr>
        <w:sz w:val="16"/>
        <w:szCs w:val="16"/>
      </w:rPr>
      <w:fldChar w:fldCharType="begin"/>
    </w:r>
    <w:r w:rsidRPr="00717B01">
      <w:rPr>
        <w:sz w:val="16"/>
        <w:szCs w:val="16"/>
      </w:rPr>
      <w:instrText>PAGE   \* MERGEFORMAT</w:instrText>
    </w:r>
    <w:r w:rsidRPr="00717B01">
      <w:rPr>
        <w:sz w:val="16"/>
        <w:szCs w:val="16"/>
      </w:rPr>
      <w:fldChar w:fldCharType="separate"/>
    </w:r>
    <w:r w:rsidR="00045A84">
      <w:rPr>
        <w:noProof/>
        <w:sz w:val="16"/>
        <w:szCs w:val="16"/>
      </w:rPr>
      <w:t>24</w:t>
    </w:r>
    <w:r w:rsidRPr="00717B01">
      <w:rPr>
        <w:noProof/>
        <w:sz w:val="16"/>
        <w:szCs w:val="16"/>
      </w:rPr>
      <w:fldChar w:fldCharType="end"/>
    </w:r>
    <w:r w:rsidRPr="00717B01">
      <w:rPr>
        <w:noProof/>
        <w:sz w:val="16"/>
        <w:szCs w:val="16"/>
      </w:rPr>
      <w:t xml:space="preserve"> de 5</w:t>
    </w:r>
    <w:r w:rsidR="00045A84">
      <w:rPr>
        <w:noProof/>
        <w:sz w:val="16"/>
        <w:szCs w:val="16"/>
      </w:rPr>
      <w:t>2</w:t>
    </w:r>
  </w:p>
  <w:p w14:paraId="0E06C56F" w14:textId="77777777" w:rsidR="005D30E3" w:rsidRPr="003D114E" w:rsidRDefault="005D30E3" w:rsidP="003D114E">
    <w:pPr>
      <w:pStyle w:val="Piedepgina"/>
      <w:jc w:val="right"/>
      <w:rPr>
        <w:lang w:val="es-B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15D83B" w14:textId="77777777" w:rsidR="00927088" w:rsidRDefault="00927088">
      <w:r>
        <w:separator/>
      </w:r>
    </w:p>
  </w:footnote>
  <w:footnote w:type="continuationSeparator" w:id="0">
    <w:p w14:paraId="1F3E98B0" w14:textId="77777777" w:rsidR="00927088" w:rsidRDefault="00927088">
      <w:r>
        <w:continuationSeparator/>
      </w:r>
    </w:p>
  </w:footnote>
  <w:footnote w:id="1">
    <w:p w14:paraId="1D6A8D0E" w14:textId="77777777" w:rsidR="005D30E3" w:rsidRPr="008D48C8" w:rsidRDefault="005D30E3" w:rsidP="00675A11">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1BB21513" w14:textId="77777777" w:rsidR="005D30E3" w:rsidRPr="00353B1C" w:rsidRDefault="005D30E3" w:rsidP="002A739A">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C4076" w14:textId="77777777" w:rsidR="005D30E3" w:rsidRDefault="005D30E3"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0288" behindDoc="0" locked="0" layoutInCell="1" allowOverlap="1" wp14:anchorId="34EA5761" wp14:editId="1D26F5EA">
          <wp:simplePos x="0" y="0"/>
          <wp:positionH relativeFrom="column">
            <wp:posOffset>135890</wp:posOffset>
          </wp:positionH>
          <wp:positionV relativeFrom="paragraph">
            <wp:posOffset>-215265</wp:posOffset>
          </wp:positionV>
          <wp:extent cx="822960" cy="555625"/>
          <wp:effectExtent l="19050" t="0" r="0" b="0"/>
          <wp:wrapNone/>
          <wp:docPr id="1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0871C497" w14:textId="538E7651" w:rsidR="005D30E3" w:rsidRDefault="005D30E3"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LICITACION PUBLICA N° 38</w:t>
    </w:r>
    <w:r w:rsidRPr="00393ED2">
      <w:rPr>
        <w:rFonts w:ascii="Tahoma" w:hAnsi="Tahoma" w:cs="Tahoma"/>
        <w:b/>
        <w:color w:val="004990"/>
        <w:highlight w:val="lightGray"/>
        <w:lang w:val="es-BO"/>
      </w:rPr>
      <w:t>/</w:t>
    </w:r>
    <w:r>
      <w:rPr>
        <w:rFonts w:ascii="Tahoma" w:hAnsi="Tahoma" w:cs="Tahoma"/>
        <w:b/>
        <w:color w:val="004990"/>
        <w:lang w:val="es-BO"/>
      </w:rPr>
      <w:t>2017</w:t>
    </w:r>
  </w:p>
  <w:p w14:paraId="0F8F808B" w14:textId="77777777" w:rsidR="005D30E3" w:rsidRPr="001A7100" w:rsidRDefault="005D30E3" w:rsidP="00F8211E">
    <w:pPr>
      <w:pStyle w:val="Encabezado"/>
      <w:pBdr>
        <w:bottom w:val="single" w:sz="4" w:space="1" w:color="auto"/>
      </w:pBdr>
      <w:tabs>
        <w:tab w:val="clear" w:pos="8838"/>
      </w:tabs>
      <w:jc w:val="right"/>
      <w:rPr>
        <w:rFonts w:ascii="Tahoma" w:hAnsi="Tahoma" w:cs="Tahoma"/>
        <w:b/>
        <w:color w:val="004990"/>
        <w:lang w:val="es-BO"/>
      </w:rPr>
    </w:pPr>
    <w:r w:rsidRPr="001A7100">
      <w:rPr>
        <w:rFonts w:ascii="Tahoma" w:hAnsi="Tahoma" w:cs="Tahoma"/>
        <w:b/>
        <w:color w:val="004990"/>
        <w:lang w:val="es-BO"/>
      </w:rPr>
      <w:t>Proyecto</w:t>
    </w:r>
    <w:r>
      <w:rPr>
        <w:rFonts w:ascii="Tahoma" w:hAnsi="Tahoma" w:cs="Tahoma"/>
        <w:b/>
        <w:color w:val="004990"/>
        <w:lang w:val="es-BO"/>
      </w:rPr>
      <w:t xml:space="preserve"> / </w:t>
    </w:r>
    <w:r w:rsidRPr="002973D2">
      <w:rPr>
        <w:rFonts w:ascii="Tahoma" w:hAnsi="Tahoma" w:cs="Tahoma"/>
        <w:b/>
        <w:color w:val="004990"/>
        <w:lang w:val="es-BO"/>
      </w:rPr>
      <w:t>Objeto</w:t>
    </w:r>
    <w:r w:rsidRPr="001A7100">
      <w:rPr>
        <w:rFonts w:ascii="Tahoma" w:hAnsi="Tahoma" w:cs="Tahoma"/>
        <w:b/>
        <w:color w:val="004990"/>
        <w:lang w:val="es-BO"/>
      </w:rPr>
      <w:t xml:space="preserve">: </w:t>
    </w:r>
    <w:r>
      <w:rPr>
        <w:rFonts w:ascii="Tahoma" w:hAnsi="Tahoma" w:cs="Tahoma"/>
        <w:b/>
        <w:color w:val="004990"/>
        <w:lang w:val="es-BO"/>
      </w:rPr>
      <w:t>“</w:t>
    </w:r>
    <w:r>
      <w:rPr>
        <w:rFonts w:ascii="Tahoma" w:hAnsi="Tahoma" w:cs="Tahoma"/>
        <w:b/>
        <w:color w:val="365F91"/>
      </w:rPr>
      <w:t>CONTRATACIÓN NUEVO PROGRAMA INTEGRAL DE SEGUROS</w:t>
    </w:r>
    <w:r w:rsidRPr="00393ED2">
      <w:rPr>
        <w:rFonts w:ascii="Tahoma" w:hAnsi="Tahoma" w:cs="Tahoma"/>
        <w:b/>
        <w:color w:val="004990"/>
        <w:highlight w:val="lightGray"/>
        <w:lang w:val="es-BO"/>
      </w:rPr>
      <w:t>“</w:t>
    </w:r>
    <w:r w:rsidRPr="001A7100">
      <w:rPr>
        <w:rFonts w:ascii="Tahoma" w:hAnsi="Tahoma" w:cs="Tahoma"/>
        <w:b/>
        <w:color w:val="004990"/>
        <w:lang w:val="es-BO"/>
      </w:rPr>
      <w:t xml:space="preserve"> </w:t>
    </w:r>
  </w:p>
  <w:p w14:paraId="0F430401" w14:textId="77777777" w:rsidR="005D30E3" w:rsidRPr="00F8211E" w:rsidRDefault="005D30E3">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45A88" w14:textId="77777777" w:rsidR="005D30E3" w:rsidRDefault="005D30E3"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8240" behindDoc="0" locked="0" layoutInCell="1" allowOverlap="1" wp14:anchorId="1A679A77" wp14:editId="139D87AC">
          <wp:simplePos x="0" y="0"/>
          <wp:positionH relativeFrom="column">
            <wp:posOffset>135890</wp:posOffset>
          </wp:positionH>
          <wp:positionV relativeFrom="paragraph">
            <wp:posOffset>-215265</wp:posOffset>
          </wp:positionV>
          <wp:extent cx="822960" cy="555625"/>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2F61EE4C" w14:textId="37C93CF9" w:rsidR="005D30E3" w:rsidRDefault="005D30E3"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LICITACION PUBLICA N° 38</w:t>
    </w:r>
    <w:r w:rsidRPr="00393ED2">
      <w:rPr>
        <w:rFonts w:ascii="Tahoma" w:hAnsi="Tahoma" w:cs="Tahoma"/>
        <w:b/>
        <w:color w:val="004990"/>
        <w:highlight w:val="lightGray"/>
        <w:lang w:val="es-BO"/>
      </w:rPr>
      <w:t>/</w:t>
    </w:r>
    <w:r>
      <w:rPr>
        <w:rFonts w:ascii="Tahoma" w:hAnsi="Tahoma" w:cs="Tahoma"/>
        <w:b/>
        <w:color w:val="004990"/>
        <w:lang w:val="es-BO"/>
      </w:rPr>
      <w:t>2017</w:t>
    </w:r>
  </w:p>
  <w:p w14:paraId="5AFF99BF" w14:textId="77777777" w:rsidR="005D30E3" w:rsidRPr="001A7100" w:rsidRDefault="005D30E3" w:rsidP="00F8211E">
    <w:pPr>
      <w:pStyle w:val="Encabezado"/>
      <w:pBdr>
        <w:bottom w:val="single" w:sz="4" w:space="1" w:color="auto"/>
      </w:pBdr>
      <w:tabs>
        <w:tab w:val="clear" w:pos="8838"/>
      </w:tabs>
      <w:jc w:val="right"/>
      <w:rPr>
        <w:rFonts w:ascii="Tahoma" w:hAnsi="Tahoma" w:cs="Tahoma"/>
        <w:b/>
        <w:color w:val="004990"/>
        <w:lang w:val="es-BO"/>
      </w:rPr>
    </w:pPr>
    <w:r w:rsidRPr="001A7100">
      <w:rPr>
        <w:rFonts w:ascii="Tahoma" w:hAnsi="Tahoma" w:cs="Tahoma"/>
        <w:b/>
        <w:color w:val="004990"/>
        <w:lang w:val="es-BO"/>
      </w:rPr>
      <w:t>Proyecto</w:t>
    </w:r>
    <w:r>
      <w:rPr>
        <w:rFonts w:ascii="Tahoma" w:hAnsi="Tahoma" w:cs="Tahoma"/>
        <w:b/>
        <w:color w:val="004990"/>
        <w:lang w:val="es-BO"/>
      </w:rPr>
      <w:t xml:space="preserve"> / </w:t>
    </w:r>
    <w:r w:rsidRPr="002973D2">
      <w:rPr>
        <w:rFonts w:ascii="Tahoma" w:hAnsi="Tahoma" w:cs="Tahoma"/>
        <w:b/>
        <w:color w:val="004990"/>
        <w:lang w:val="es-BO"/>
      </w:rPr>
      <w:t>Objeto</w:t>
    </w:r>
    <w:r w:rsidRPr="001A7100">
      <w:rPr>
        <w:rFonts w:ascii="Tahoma" w:hAnsi="Tahoma" w:cs="Tahoma"/>
        <w:b/>
        <w:color w:val="004990"/>
        <w:lang w:val="es-BO"/>
      </w:rPr>
      <w:t xml:space="preserve">: </w:t>
    </w:r>
    <w:r>
      <w:rPr>
        <w:rFonts w:ascii="Tahoma" w:hAnsi="Tahoma" w:cs="Tahoma"/>
        <w:b/>
        <w:color w:val="004990"/>
        <w:lang w:val="es-BO"/>
      </w:rPr>
      <w:t>“</w:t>
    </w:r>
    <w:r>
      <w:rPr>
        <w:rFonts w:ascii="Tahoma" w:hAnsi="Tahoma" w:cs="Tahoma"/>
        <w:b/>
        <w:color w:val="365F91"/>
      </w:rPr>
      <w:t>CONTRATACIÓN NUEVO PROGRAMA INTEGRAL DE SEGUROS</w:t>
    </w:r>
    <w:r w:rsidRPr="00393ED2">
      <w:rPr>
        <w:rFonts w:ascii="Tahoma" w:hAnsi="Tahoma" w:cs="Tahoma"/>
        <w:b/>
        <w:color w:val="004990"/>
        <w:highlight w:val="lightGray"/>
        <w:lang w:val="es-BO"/>
      </w:rPr>
      <w:t>“</w:t>
    </w:r>
    <w:r w:rsidRPr="001A7100">
      <w:rPr>
        <w:rFonts w:ascii="Tahoma" w:hAnsi="Tahoma" w:cs="Tahoma"/>
        <w:b/>
        <w:color w:val="004990"/>
        <w:lang w:val="es-BO"/>
      </w:rPr>
      <w:t xml:space="preserve"> </w:t>
    </w:r>
  </w:p>
  <w:p w14:paraId="1ABA20D0" w14:textId="77777777" w:rsidR="005D30E3" w:rsidRPr="00F8211E" w:rsidRDefault="005D30E3">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07F20"/>
    <w:multiLevelType w:val="hybridMultilevel"/>
    <w:tmpl w:val="7FD691C0"/>
    <w:lvl w:ilvl="0" w:tplc="98F4551C">
      <w:numFmt w:val="bullet"/>
      <w:lvlText w:val="-"/>
      <w:lvlJc w:val="left"/>
      <w:pPr>
        <w:ind w:left="1494" w:hanging="360"/>
      </w:pPr>
      <w:rPr>
        <w:rFonts w:ascii="Tahoma" w:eastAsia="Times New Roman" w:hAnsi="Tahoma" w:cs="Tahoma" w:hint="default"/>
      </w:rPr>
    </w:lvl>
    <w:lvl w:ilvl="1" w:tplc="400A0003" w:tentative="1">
      <w:start w:val="1"/>
      <w:numFmt w:val="bullet"/>
      <w:lvlText w:val="o"/>
      <w:lvlJc w:val="left"/>
      <w:pPr>
        <w:ind w:left="2214" w:hanging="360"/>
      </w:pPr>
      <w:rPr>
        <w:rFonts w:ascii="Courier New" w:hAnsi="Courier New" w:cs="Courier New" w:hint="default"/>
      </w:rPr>
    </w:lvl>
    <w:lvl w:ilvl="2" w:tplc="400A0005" w:tentative="1">
      <w:start w:val="1"/>
      <w:numFmt w:val="bullet"/>
      <w:lvlText w:val=""/>
      <w:lvlJc w:val="left"/>
      <w:pPr>
        <w:ind w:left="2934" w:hanging="360"/>
      </w:pPr>
      <w:rPr>
        <w:rFonts w:ascii="Wingdings" w:hAnsi="Wingdings" w:hint="default"/>
      </w:rPr>
    </w:lvl>
    <w:lvl w:ilvl="3" w:tplc="400A0001" w:tentative="1">
      <w:start w:val="1"/>
      <w:numFmt w:val="bullet"/>
      <w:lvlText w:val=""/>
      <w:lvlJc w:val="left"/>
      <w:pPr>
        <w:ind w:left="3654" w:hanging="360"/>
      </w:pPr>
      <w:rPr>
        <w:rFonts w:ascii="Symbol" w:hAnsi="Symbol" w:hint="default"/>
      </w:rPr>
    </w:lvl>
    <w:lvl w:ilvl="4" w:tplc="400A0003" w:tentative="1">
      <w:start w:val="1"/>
      <w:numFmt w:val="bullet"/>
      <w:lvlText w:val="o"/>
      <w:lvlJc w:val="left"/>
      <w:pPr>
        <w:ind w:left="4374" w:hanging="360"/>
      </w:pPr>
      <w:rPr>
        <w:rFonts w:ascii="Courier New" w:hAnsi="Courier New" w:cs="Courier New" w:hint="default"/>
      </w:rPr>
    </w:lvl>
    <w:lvl w:ilvl="5" w:tplc="400A0005" w:tentative="1">
      <w:start w:val="1"/>
      <w:numFmt w:val="bullet"/>
      <w:lvlText w:val=""/>
      <w:lvlJc w:val="left"/>
      <w:pPr>
        <w:ind w:left="5094" w:hanging="360"/>
      </w:pPr>
      <w:rPr>
        <w:rFonts w:ascii="Wingdings" w:hAnsi="Wingdings" w:hint="default"/>
      </w:rPr>
    </w:lvl>
    <w:lvl w:ilvl="6" w:tplc="400A0001" w:tentative="1">
      <w:start w:val="1"/>
      <w:numFmt w:val="bullet"/>
      <w:lvlText w:val=""/>
      <w:lvlJc w:val="left"/>
      <w:pPr>
        <w:ind w:left="5814" w:hanging="360"/>
      </w:pPr>
      <w:rPr>
        <w:rFonts w:ascii="Symbol" w:hAnsi="Symbol" w:hint="default"/>
      </w:rPr>
    </w:lvl>
    <w:lvl w:ilvl="7" w:tplc="400A0003" w:tentative="1">
      <w:start w:val="1"/>
      <w:numFmt w:val="bullet"/>
      <w:lvlText w:val="o"/>
      <w:lvlJc w:val="left"/>
      <w:pPr>
        <w:ind w:left="6534" w:hanging="360"/>
      </w:pPr>
      <w:rPr>
        <w:rFonts w:ascii="Courier New" w:hAnsi="Courier New" w:cs="Courier New" w:hint="default"/>
      </w:rPr>
    </w:lvl>
    <w:lvl w:ilvl="8" w:tplc="400A0005" w:tentative="1">
      <w:start w:val="1"/>
      <w:numFmt w:val="bullet"/>
      <w:lvlText w:val=""/>
      <w:lvlJc w:val="left"/>
      <w:pPr>
        <w:ind w:left="7254" w:hanging="360"/>
      </w:pPr>
      <w:rPr>
        <w:rFonts w:ascii="Wingdings" w:hAnsi="Wingdings" w:hint="default"/>
      </w:rPr>
    </w:lvl>
  </w:abstractNum>
  <w:abstractNum w:abstractNumId="1" w15:restartNumberingAfterBreak="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2"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15:restartNumberingAfterBreak="0">
    <w:nsid w:val="0B9C7F35"/>
    <w:multiLevelType w:val="hybridMultilevel"/>
    <w:tmpl w:val="751C0DAA"/>
    <w:lvl w:ilvl="0" w:tplc="400A0017">
      <w:start w:val="1"/>
      <w:numFmt w:val="lowerLetter"/>
      <w:lvlText w:val="%1)"/>
      <w:lvlJc w:val="left"/>
      <w:pPr>
        <w:ind w:left="720" w:hanging="360"/>
      </w:pPr>
      <w:rPr>
        <w:rFonts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15:restartNumberingAfterBreak="0">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5" w15:restartNumberingAfterBreak="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138C09AC"/>
    <w:multiLevelType w:val="hybridMultilevel"/>
    <w:tmpl w:val="E2101CF2"/>
    <w:lvl w:ilvl="0" w:tplc="2F3C5A48">
      <w:numFmt w:val="bullet"/>
      <w:lvlText w:val="-"/>
      <w:lvlJc w:val="left"/>
      <w:pPr>
        <w:ind w:left="1494" w:hanging="360"/>
      </w:pPr>
      <w:rPr>
        <w:rFonts w:ascii="Tahoma" w:eastAsia="Times New Roman" w:hAnsi="Tahoma" w:cs="Tahoma" w:hint="default"/>
        <w:b/>
        <w:u w:val="single"/>
      </w:rPr>
    </w:lvl>
    <w:lvl w:ilvl="1" w:tplc="400A0003" w:tentative="1">
      <w:start w:val="1"/>
      <w:numFmt w:val="bullet"/>
      <w:lvlText w:val="o"/>
      <w:lvlJc w:val="left"/>
      <w:pPr>
        <w:ind w:left="2214" w:hanging="360"/>
      </w:pPr>
      <w:rPr>
        <w:rFonts w:ascii="Courier New" w:hAnsi="Courier New" w:cs="Courier New" w:hint="default"/>
      </w:rPr>
    </w:lvl>
    <w:lvl w:ilvl="2" w:tplc="400A0005" w:tentative="1">
      <w:start w:val="1"/>
      <w:numFmt w:val="bullet"/>
      <w:lvlText w:val=""/>
      <w:lvlJc w:val="left"/>
      <w:pPr>
        <w:ind w:left="2934" w:hanging="360"/>
      </w:pPr>
      <w:rPr>
        <w:rFonts w:ascii="Wingdings" w:hAnsi="Wingdings" w:hint="default"/>
      </w:rPr>
    </w:lvl>
    <w:lvl w:ilvl="3" w:tplc="400A0001" w:tentative="1">
      <w:start w:val="1"/>
      <w:numFmt w:val="bullet"/>
      <w:lvlText w:val=""/>
      <w:lvlJc w:val="left"/>
      <w:pPr>
        <w:ind w:left="3654" w:hanging="360"/>
      </w:pPr>
      <w:rPr>
        <w:rFonts w:ascii="Symbol" w:hAnsi="Symbol" w:hint="default"/>
      </w:rPr>
    </w:lvl>
    <w:lvl w:ilvl="4" w:tplc="400A0003" w:tentative="1">
      <w:start w:val="1"/>
      <w:numFmt w:val="bullet"/>
      <w:lvlText w:val="o"/>
      <w:lvlJc w:val="left"/>
      <w:pPr>
        <w:ind w:left="4374" w:hanging="360"/>
      </w:pPr>
      <w:rPr>
        <w:rFonts w:ascii="Courier New" w:hAnsi="Courier New" w:cs="Courier New" w:hint="default"/>
      </w:rPr>
    </w:lvl>
    <w:lvl w:ilvl="5" w:tplc="400A0005" w:tentative="1">
      <w:start w:val="1"/>
      <w:numFmt w:val="bullet"/>
      <w:lvlText w:val=""/>
      <w:lvlJc w:val="left"/>
      <w:pPr>
        <w:ind w:left="5094" w:hanging="360"/>
      </w:pPr>
      <w:rPr>
        <w:rFonts w:ascii="Wingdings" w:hAnsi="Wingdings" w:hint="default"/>
      </w:rPr>
    </w:lvl>
    <w:lvl w:ilvl="6" w:tplc="400A0001" w:tentative="1">
      <w:start w:val="1"/>
      <w:numFmt w:val="bullet"/>
      <w:lvlText w:val=""/>
      <w:lvlJc w:val="left"/>
      <w:pPr>
        <w:ind w:left="5814" w:hanging="360"/>
      </w:pPr>
      <w:rPr>
        <w:rFonts w:ascii="Symbol" w:hAnsi="Symbol" w:hint="default"/>
      </w:rPr>
    </w:lvl>
    <w:lvl w:ilvl="7" w:tplc="400A0003" w:tentative="1">
      <w:start w:val="1"/>
      <w:numFmt w:val="bullet"/>
      <w:lvlText w:val="o"/>
      <w:lvlJc w:val="left"/>
      <w:pPr>
        <w:ind w:left="6534" w:hanging="360"/>
      </w:pPr>
      <w:rPr>
        <w:rFonts w:ascii="Courier New" w:hAnsi="Courier New" w:cs="Courier New" w:hint="default"/>
      </w:rPr>
    </w:lvl>
    <w:lvl w:ilvl="8" w:tplc="400A0005" w:tentative="1">
      <w:start w:val="1"/>
      <w:numFmt w:val="bullet"/>
      <w:lvlText w:val=""/>
      <w:lvlJc w:val="left"/>
      <w:pPr>
        <w:ind w:left="7254" w:hanging="360"/>
      </w:pPr>
      <w:rPr>
        <w:rFonts w:ascii="Wingdings" w:hAnsi="Wingdings" w:hint="default"/>
      </w:rPr>
    </w:lvl>
  </w:abstractNum>
  <w:abstractNum w:abstractNumId="9"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15:restartNumberingAfterBreak="0">
    <w:nsid w:val="19CE2DE8"/>
    <w:multiLevelType w:val="multilevel"/>
    <w:tmpl w:val="B10467FA"/>
    <w:lvl w:ilvl="0">
      <w:start w:val="1"/>
      <w:numFmt w:val="decimal"/>
      <w:lvlText w:val="%1."/>
      <w:lvlJc w:val="left"/>
      <w:pPr>
        <w:ind w:left="984" w:hanging="360"/>
      </w:pPr>
      <w:rPr>
        <w:color w:val="1F497D" w:themeColor="text2"/>
        <w:sz w:val="28"/>
        <w:szCs w:val="28"/>
      </w:r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2" w15:restartNumberingAfterBreak="0">
    <w:nsid w:val="1B030AE1"/>
    <w:multiLevelType w:val="hybridMultilevel"/>
    <w:tmpl w:val="2F0AE53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1E6A0C71"/>
    <w:multiLevelType w:val="multilevel"/>
    <w:tmpl w:val="05F85186"/>
    <w:lvl w:ilvl="0">
      <w:start w:val="6"/>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5" w15:restartNumberingAfterBreak="0">
    <w:nsid w:val="2020320A"/>
    <w:multiLevelType w:val="hybridMultilevel"/>
    <w:tmpl w:val="D0BA202C"/>
    <w:lvl w:ilvl="0" w:tplc="8ED03EDC">
      <w:start w:val="25"/>
      <w:numFmt w:val="bullet"/>
      <w:lvlText w:val="-"/>
      <w:lvlJc w:val="left"/>
      <w:pPr>
        <w:ind w:left="1074" w:hanging="360"/>
      </w:pPr>
      <w:rPr>
        <w:rFonts w:ascii="Tahoma" w:eastAsia="Times New Roman" w:hAnsi="Tahoma" w:cs="Tahoma"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16" w15:restartNumberingAfterBreak="0">
    <w:nsid w:val="24114F20"/>
    <w:multiLevelType w:val="hybridMultilevel"/>
    <w:tmpl w:val="E886E932"/>
    <w:lvl w:ilvl="0" w:tplc="3E0A65BA">
      <w:start w:val="1"/>
      <w:numFmt w:val="decimal"/>
      <w:lvlText w:val="%1."/>
      <w:lvlJc w:val="left"/>
      <w:pPr>
        <w:ind w:left="420" w:hanging="360"/>
      </w:pPr>
      <w:rPr>
        <w:rFonts w:hint="default"/>
      </w:rPr>
    </w:lvl>
    <w:lvl w:ilvl="1" w:tplc="400A0019" w:tentative="1">
      <w:start w:val="1"/>
      <w:numFmt w:val="lowerLetter"/>
      <w:lvlText w:val="%2."/>
      <w:lvlJc w:val="left"/>
      <w:pPr>
        <w:ind w:left="1140" w:hanging="360"/>
      </w:pPr>
    </w:lvl>
    <w:lvl w:ilvl="2" w:tplc="400A001B" w:tentative="1">
      <w:start w:val="1"/>
      <w:numFmt w:val="lowerRoman"/>
      <w:lvlText w:val="%3."/>
      <w:lvlJc w:val="right"/>
      <w:pPr>
        <w:ind w:left="1860" w:hanging="180"/>
      </w:pPr>
    </w:lvl>
    <w:lvl w:ilvl="3" w:tplc="400A000F" w:tentative="1">
      <w:start w:val="1"/>
      <w:numFmt w:val="decimal"/>
      <w:lvlText w:val="%4."/>
      <w:lvlJc w:val="left"/>
      <w:pPr>
        <w:ind w:left="2580" w:hanging="360"/>
      </w:pPr>
    </w:lvl>
    <w:lvl w:ilvl="4" w:tplc="400A0019" w:tentative="1">
      <w:start w:val="1"/>
      <w:numFmt w:val="lowerLetter"/>
      <w:lvlText w:val="%5."/>
      <w:lvlJc w:val="left"/>
      <w:pPr>
        <w:ind w:left="3300" w:hanging="360"/>
      </w:pPr>
    </w:lvl>
    <w:lvl w:ilvl="5" w:tplc="400A001B" w:tentative="1">
      <w:start w:val="1"/>
      <w:numFmt w:val="lowerRoman"/>
      <w:lvlText w:val="%6."/>
      <w:lvlJc w:val="right"/>
      <w:pPr>
        <w:ind w:left="4020" w:hanging="180"/>
      </w:pPr>
    </w:lvl>
    <w:lvl w:ilvl="6" w:tplc="400A000F" w:tentative="1">
      <w:start w:val="1"/>
      <w:numFmt w:val="decimal"/>
      <w:lvlText w:val="%7."/>
      <w:lvlJc w:val="left"/>
      <w:pPr>
        <w:ind w:left="4740" w:hanging="360"/>
      </w:pPr>
    </w:lvl>
    <w:lvl w:ilvl="7" w:tplc="400A0019" w:tentative="1">
      <w:start w:val="1"/>
      <w:numFmt w:val="lowerLetter"/>
      <w:lvlText w:val="%8."/>
      <w:lvlJc w:val="left"/>
      <w:pPr>
        <w:ind w:left="5460" w:hanging="360"/>
      </w:pPr>
    </w:lvl>
    <w:lvl w:ilvl="8" w:tplc="400A001B" w:tentative="1">
      <w:start w:val="1"/>
      <w:numFmt w:val="lowerRoman"/>
      <w:lvlText w:val="%9."/>
      <w:lvlJc w:val="right"/>
      <w:pPr>
        <w:ind w:left="6180" w:hanging="180"/>
      </w:pPr>
    </w:lvl>
  </w:abstractNum>
  <w:abstractNum w:abstractNumId="17" w15:restartNumberingAfterBreak="0">
    <w:nsid w:val="27053593"/>
    <w:multiLevelType w:val="multilevel"/>
    <w:tmpl w:val="DAD01D7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8" w15:restartNumberingAfterBreak="0">
    <w:nsid w:val="28F5674F"/>
    <w:multiLevelType w:val="hybridMultilevel"/>
    <w:tmpl w:val="E0C236B0"/>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15:restartNumberingAfterBreak="0">
    <w:nsid w:val="337A7EFA"/>
    <w:multiLevelType w:val="hybridMultilevel"/>
    <w:tmpl w:val="D56E88FE"/>
    <w:lvl w:ilvl="0" w:tplc="4814A210">
      <w:start w:val="18"/>
      <w:numFmt w:val="bullet"/>
      <w:lvlText w:val="-"/>
      <w:lvlJc w:val="left"/>
      <w:pPr>
        <w:ind w:left="2203" w:hanging="360"/>
      </w:pPr>
      <w:rPr>
        <w:rFonts w:ascii="Tahoma" w:eastAsia="Times New Roman" w:hAnsi="Tahoma" w:cs="Tahoma" w:hint="default"/>
        <w:color w:val="1F497D"/>
      </w:rPr>
    </w:lvl>
    <w:lvl w:ilvl="1" w:tplc="400A0003" w:tentative="1">
      <w:start w:val="1"/>
      <w:numFmt w:val="bullet"/>
      <w:lvlText w:val="o"/>
      <w:lvlJc w:val="left"/>
      <w:pPr>
        <w:ind w:left="2923" w:hanging="360"/>
      </w:pPr>
      <w:rPr>
        <w:rFonts w:ascii="Courier New" w:hAnsi="Courier New" w:cs="Courier New" w:hint="default"/>
      </w:rPr>
    </w:lvl>
    <w:lvl w:ilvl="2" w:tplc="400A0005" w:tentative="1">
      <w:start w:val="1"/>
      <w:numFmt w:val="bullet"/>
      <w:lvlText w:val=""/>
      <w:lvlJc w:val="left"/>
      <w:pPr>
        <w:ind w:left="3643" w:hanging="360"/>
      </w:pPr>
      <w:rPr>
        <w:rFonts w:ascii="Wingdings" w:hAnsi="Wingdings" w:hint="default"/>
      </w:rPr>
    </w:lvl>
    <w:lvl w:ilvl="3" w:tplc="400A0001" w:tentative="1">
      <w:start w:val="1"/>
      <w:numFmt w:val="bullet"/>
      <w:lvlText w:val=""/>
      <w:lvlJc w:val="left"/>
      <w:pPr>
        <w:ind w:left="4363" w:hanging="360"/>
      </w:pPr>
      <w:rPr>
        <w:rFonts w:ascii="Symbol" w:hAnsi="Symbol" w:hint="default"/>
      </w:rPr>
    </w:lvl>
    <w:lvl w:ilvl="4" w:tplc="400A0003" w:tentative="1">
      <w:start w:val="1"/>
      <w:numFmt w:val="bullet"/>
      <w:lvlText w:val="o"/>
      <w:lvlJc w:val="left"/>
      <w:pPr>
        <w:ind w:left="5083" w:hanging="360"/>
      </w:pPr>
      <w:rPr>
        <w:rFonts w:ascii="Courier New" w:hAnsi="Courier New" w:cs="Courier New" w:hint="default"/>
      </w:rPr>
    </w:lvl>
    <w:lvl w:ilvl="5" w:tplc="400A0005" w:tentative="1">
      <w:start w:val="1"/>
      <w:numFmt w:val="bullet"/>
      <w:lvlText w:val=""/>
      <w:lvlJc w:val="left"/>
      <w:pPr>
        <w:ind w:left="5803" w:hanging="360"/>
      </w:pPr>
      <w:rPr>
        <w:rFonts w:ascii="Wingdings" w:hAnsi="Wingdings" w:hint="default"/>
      </w:rPr>
    </w:lvl>
    <w:lvl w:ilvl="6" w:tplc="400A0001" w:tentative="1">
      <w:start w:val="1"/>
      <w:numFmt w:val="bullet"/>
      <w:lvlText w:val=""/>
      <w:lvlJc w:val="left"/>
      <w:pPr>
        <w:ind w:left="6523" w:hanging="360"/>
      </w:pPr>
      <w:rPr>
        <w:rFonts w:ascii="Symbol" w:hAnsi="Symbol" w:hint="default"/>
      </w:rPr>
    </w:lvl>
    <w:lvl w:ilvl="7" w:tplc="400A0003" w:tentative="1">
      <w:start w:val="1"/>
      <w:numFmt w:val="bullet"/>
      <w:lvlText w:val="o"/>
      <w:lvlJc w:val="left"/>
      <w:pPr>
        <w:ind w:left="7243" w:hanging="360"/>
      </w:pPr>
      <w:rPr>
        <w:rFonts w:ascii="Courier New" w:hAnsi="Courier New" w:cs="Courier New" w:hint="default"/>
      </w:rPr>
    </w:lvl>
    <w:lvl w:ilvl="8" w:tplc="400A0005" w:tentative="1">
      <w:start w:val="1"/>
      <w:numFmt w:val="bullet"/>
      <w:lvlText w:val=""/>
      <w:lvlJc w:val="left"/>
      <w:pPr>
        <w:ind w:left="7963" w:hanging="360"/>
      </w:pPr>
      <w:rPr>
        <w:rFonts w:ascii="Wingdings" w:hAnsi="Wingdings" w:hint="default"/>
      </w:rPr>
    </w:lvl>
  </w:abstractNum>
  <w:abstractNum w:abstractNumId="22"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3" w15:restartNumberingAfterBreak="0">
    <w:nsid w:val="35F4186B"/>
    <w:multiLevelType w:val="multilevel"/>
    <w:tmpl w:val="19DC549A"/>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71278AE"/>
    <w:multiLevelType w:val="multilevel"/>
    <w:tmpl w:val="EF6EFAC6"/>
    <w:lvl w:ilvl="0">
      <w:start w:val="9"/>
      <w:numFmt w:val="decimal"/>
      <w:lvlText w:val="%1."/>
      <w:lvlJc w:val="left"/>
      <w:pPr>
        <w:ind w:left="450" w:hanging="450"/>
      </w:pPr>
      <w:rPr>
        <w:rFonts w:hint="default"/>
        <w:b/>
        <w:u w:val="single"/>
      </w:rPr>
    </w:lvl>
    <w:lvl w:ilvl="1">
      <w:start w:val="1"/>
      <w:numFmt w:val="decimal"/>
      <w:lvlText w:val="%1.%2."/>
      <w:lvlJc w:val="left"/>
      <w:pPr>
        <w:ind w:left="1854" w:hanging="720"/>
      </w:pPr>
      <w:rPr>
        <w:rFonts w:hint="default"/>
        <w:b/>
        <w:u w:val="single"/>
      </w:rPr>
    </w:lvl>
    <w:lvl w:ilvl="2">
      <w:start w:val="1"/>
      <w:numFmt w:val="decimal"/>
      <w:lvlText w:val="%1.%2.%3."/>
      <w:lvlJc w:val="left"/>
      <w:pPr>
        <w:ind w:left="2988" w:hanging="720"/>
      </w:pPr>
      <w:rPr>
        <w:rFonts w:hint="default"/>
        <w:b/>
        <w:u w:val="single"/>
      </w:rPr>
    </w:lvl>
    <w:lvl w:ilvl="3">
      <w:start w:val="1"/>
      <w:numFmt w:val="decimal"/>
      <w:lvlText w:val="%1.%2.%3.%4."/>
      <w:lvlJc w:val="left"/>
      <w:pPr>
        <w:ind w:left="4482" w:hanging="1080"/>
      </w:pPr>
      <w:rPr>
        <w:rFonts w:hint="default"/>
        <w:b/>
        <w:u w:val="single"/>
      </w:rPr>
    </w:lvl>
    <w:lvl w:ilvl="4">
      <w:start w:val="1"/>
      <w:numFmt w:val="decimal"/>
      <w:lvlText w:val="%1.%2.%3.%4.%5."/>
      <w:lvlJc w:val="left"/>
      <w:pPr>
        <w:ind w:left="5976" w:hanging="1440"/>
      </w:pPr>
      <w:rPr>
        <w:rFonts w:hint="default"/>
        <w:b/>
        <w:u w:val="single"/>
      </w:rPr>
    </w:lvl>
    <w:lvl w:ilvl="5">
      <w:start w:val="1"/>
      <w:numFmt w:val="decimal"/>
      <w:lvlText w:val="%1.%2.%3.%4.%5.%6."/>
      <w:lvlJc w:val="left"/>
      <w:pPr>
        <w:ind w:left="7110" w:hanging="1440"/>
      </w:pPr>
      <w:rPr>
        <w:rFonts w:hint="default"/>
        <w:b/>
        <w:u w:val="single"/>
      </w:rPr>
    </w:lvl>
    <w:lvl w:ilvl="6">
      <w:start w:val="1"/>
      <w:numFmt w:val="decimal"/>
      <w:lvlText w:val="%1.%2.%3.%4.%5.%6.%7."/>
      <w:lvlJc w:val="left"/>
      <w:pPr>
        <w:ind w:left="8604" w:hanging="1800"/>
      </w:pPr>
      <w:rPr>
        <w:rFonts w:hint="default"/>
        <w:b/>
        <w:u w:val="single"/>
      </w:rPr>
    </w:lvl>
    <w:lvl w:ilvl="7">
      <w:start w:val="1"/>
      <w:numFmt w:val="decimal"/>
      <w:lvlText w:val="%1.%2.%3.%4.%5.%6.%7.%8."/>
      <w:lvlJc w:val="left"/>
      <w:pPr>
        <w:ind w:left="10098" w:hanging="2160"/>
      </w:pPr>
      <w:rPr>
        <w:rFonts w:hint="default"/>
        <w:b/>
        <w:u w:val="single"/>
      </w:rPr>
    </w:lvl>
    <w:lvl w:ilvl="8">
      <w:start w:val="1"/>
      <w:numFmt w:val="decimal"/>
      <w:lvlText w:val="%1.%2.%3.%4.%5.%6.%7.%8.%9."/>
      <w:lvlJc w:val="left"/>
      <w:pPr>
        <w:ind w:left="11232" w:hanging="2160"/>
      </w:pPr>
      <w:rPr>
        <w:rFonts w:hint="default"/>
        <w:b/>
        <w:u w:val="single"/>
      </w:rPr>
    </w:lvl>
  </w:abstractNum>
  <w:abstractNum w:abstractNumId="25" w15:restartNumberingAfterBreak="0">
    <w:nsid w:val="39900DEC"/>
    <w:multiLevelType w:val="hybridMultilevel"/>
    <w:tmpl w:val="A0D0EAD4"/>
    <w:lvl w:ilvl="0" w:tplc="400A0003">
      <w:start w:val="1"/>
      <w:numFmt w:val="bullet"/>
      <w:lvlText w:val="o"/>
      <w:lvlJc w:val="left"/>
      <w:pPr>
        <w:ind w:left="1287" w:hanging="360"/>
      </w:pPr>
      <w:rPr>
        <w:rFonts w:ascii="Courier New" w:hAnsi="Courier New" w:cs="Courier New" w:hint="default"/>
      </w:rPr>
    </w:lvl>
    <w:lvl w:ilvl="1" w:tplc="04090005">
      <w:start w:val="1"/>
      <w:numFmt w:val="bullet"/>
      <w:lvlText w:val=""/>
      <w:lvlJc w:val="left"/>
      <w:pPr>
        <w:ind w:left="2007" w:hanging="360"/>
      </w:pPr>
      <w:rPr>
        <w:rFonts w:ascii="Wingdings" w:hAnsi="Wingdings"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26"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7" w15:restartNumberingAfterBreak="0">
    <w:nsid w:val="412A2075"/>
    <w:multiLevelType w:val="hybridMultilevel"/>
    <w:tmpl w:val="7FF090A0"/>
    <w:lvl w:ilvl="0" w:tplc="400A0011">
      <w:start w:val="1"/>
      <w:numFmt w:val="decimal"/>
      <w:lvlText w:val="%1)"/>
      <w:lvlJc w:val="left"/>
      <w:pPr>
        <w:ind w:left="1287" w:hanging="360"/>
      </w:pPr>
    </w:lvl>
    <w:lvl w:ilvl="1" w:tplc="400A0019" w:tentative="1">
      <w:start w:val="1"/>
      <w:numFmt w:val="lowerLetter"/>
      <w:lvlText w:val="%2."/>
      <w:lvlJc w:val="left"/>
      <w:pPr>
        <w:ind w:left="2007" w:hanging="360"/>
      </w:pPr>
    </w:lvl>
    <w:lvl w:ilvl="2" w:tplc="400A001B" w:tentative="1">
      <w:start w:val="1"/>
      <w:numFmt w:val="lowerRoman"/>
      <w:lvlText w:val="%3."/>
      <w:lvlJc w:val="right"/>
      <w:pPr>
        <w:ind w:left="2727" w:hanging="180"/>
      </w:pPr>
    </w:lvl>
    <w:lvl w:ilvl="3" w:tplc="400A000F" w:tentative="1">
      <w:start w:val="1"/>
      <w:numFmt w:val="decimal"/>
      <w:lvlText w:val="%4."/>
      <w:lvlJc w:val="left"/>
      <w:pPr>
        <w:ind w:left="3447" w:hanging="360"/>
      </w:pPr>
    </w:lvl>
    <w:lvl w:ilvl="4" w:tplc="400A0019" w:tentative="1">
      <w:start w:val="1"/>
      <w:numFmt w:val="lowerLetter"/>
      <w:lvlText w:val="%5."/>
      <w:lvlJc w:val="left"/>
      <w:pPr>
        <w:ind w:left="4167" w:hanging="360"/>
      </w:pPr>
    </w:lvl>
    <w:lvl w:ilvl="5" w:tplc="400A001B" w:tentative="1">
      <w:start w:val="1"/>
      <w:numFmt w:val="lowerRoman"/>
      <w:lvlText w:val="%6."/>
      <w:lvlJc w:val="right"/>
      <w:pPr>
        <w:ind w:left="4887" w:hanging="180"/>
      </w:pPr>
    </w:lvl>
    <w:lvl w:ilvl="6" w:tplc="400A000F" w:tentative="1">
      <w:start w:val="1"/>
      <w:numFmt w:val="decimal"/>
      <w:lvlText w:val="%7."/>
      <w:lvlJc w:val="left"/>
      <w:pPr>
        <w:ind w:left="5607" w:hanging="360"/>
      </w:pPr>
    </w:lvl>
    <w:lvl w:ilvl="7" w:tplc="400A0019" w:tentative="1">
      <w:start w:val="1"/>
      <w:numFmt w:val="lowerLetter"/>
      <w:lvlText w:val="%8."/>
      <w:lvlJc w:val="left"/>
      <w:pPr>
        <w:ind w:left="6327" w:hanging="360"/>
      </w:pPr>
    </w:lvl>
    <w:lvl w:ilvl="8" w:tplc="400A001B" w:tentative="1">
      <w:start w:val="1"/>
      <w:numFmt w:val="lowerRoman"/>
      <w:lvlText w:val="%9."/>
      <w:lvlJc w:val="right"/>
      <w:pPr>
        <w:ind w:left="7047" w:hanging="180"/>
      </w:pPr>
    </w:lvl>
  </w:abstractNum>
  <w:abstractNum w:abstractNumId="28" w15:restartNumberingAfterBreak="0">
    <w:nsid w:val="421E3258"/>
    <w:multiLevelType w:val="multilevel"/>
    <w:tmpl w:val="0F64BCAC"/>
    <w:lvl w:ilvl="0">
      <w:start w:val="8"/>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29"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0" w15:restartNumberingAfterBreak="0">
    <w:nsid w:val="4C1330A0"/>
    <w:multiLevelType w:val="hybridMultilevel"/>
    <w:tmpl w:val="50F6440A"/>
    <w:lvl w:ilvl="0" w:tplc="400A0001">
      <w:start w:val="1"/>
      <w:numFmt w:val="bullet"/>
      <w:lvlText w:val=""/>
      <w:lvlJc w:val="left"/>
      <w:pPr>
        <w:ind w:left="1353" w:hanging="360"/>
      </w:pPr>
      <w:rPr>
        <w:rFonts w:ascii="Symbol" w:hAnsi="Symbol" w:hint="default"/>
      </w:rPr>
    </w:lvl>
    <w:lvl w:ilvl="1" w:tplc="400A0003" w:tentative="1">
      <w:start w:val="1"/>
      <w:numFmt w:val="bullet"/>
      <w:lvlText w:val="o"/>
      <w:lvlJc w:val="left"/>
      <w:pPr>
        <w:ind w:left="2073" w:hanging="360"/>
      </w:pPr>
      <w:rPr>
        <w:rFonts w:ascii="Courier New" w:hAnsi="Courier New" w:cs="Courier New" w:hint="default"/>
      </w:rPr>
    </w:lvl>
    <w:lvl w:ilvl="2" w:tplc="400A0005" w:tentative="1">
      <w:start w:val="1"/>
      <w:numFmt w:val="bullet"/>
      <w:lvlText w:val=""/>
      <w:lvlJc w:val="left"/>
      <w:pPr>
        <w:ind w:left="2793" w:hanging="360"/>
      </w:pPr>
      <w:rPr>
        <w:rFonts w:ascii="Wingdings" w:hAnsi="Wingdings" w:hint="default"/>
      </w:rPr>
    </w:lvl>
    <w:lvl w:ilvl="3" w:tplc="400A0001">
      <w:start w:val="1"/>
      <w:numFmt w:val="bullet"/>
      <w:lvlText w:val=""/>
      <w:lvlJc w:val="left"/>
      <w:pPr>
        <w:ind w:left="3513" w:hanging="360"/>
      </w:pPr>
      <w:rPr>
        <w:rFonts w:ascii="Symbol" w:hAnsi="Symbol" w:hint="default"/>
      </w:rPr>
    </w:lvl>
    <w:lvl w:ilvl="4" w:tplc="400A0003" w:tentative="1">
      <w:start w:val="1"/>
      <w:numFmt w:val="bullet"/>
      <w:lvlText w:val="o"/>
      <w:lvlJc w:val="left"/>
      <w:pPr>
        <w:ind w:left="4233" w:hanging="360"/>
      </w:pPr>
      <w:rPr>
        <w:rFonts w:ascii="Courier New" w:hAnsi="Courier New" w:cs="Courier New" w:hint="default"/>
      </w:rPr>
    </w:lvl>
    <w:lvl w:ilvl="5" w:tplc="400A0005" w:tentative="1">
      <w:start w:val="1"/>
      <w:numFmt w:val="bullet"/>
      <w:lvlText w:val=""/>
      <w:lvlJc w:val="left"/>
      <w:pPr>
        <w:ind w:left="4953" w:hanging="360"/>
      </w:pPr>
      <w:rPr>
        <w:rFonts w:ascii="Wingdings" w:hAnsi="Wingdings" w:hint="default"/>
      </w:rPr>
    </w:lvl>
    <w:lvl w:ilvl="6" w:tplc="400A0001" w:tentative="1">
      <w:start w:val="1"/>
      <w:numFmt w:val="bullet"/>
      <w:lvlText w:val=""/>
      <w:lvlJc w:val="left"/>
      <w:pPr>
        <w:ind w:left="5673" w:hanging="360"/>
      </w:pPr>
      <w:rPr>
        <w:rFonts w:ascii="Symbol" w:hAnsi="Symbol" w:hint="default"/>
      </w:rPr>
    </w:lvl>
    <w:lvl w:ilvl="7" w:tplc="400A0003" w:tentative="1">
      <w:start w:val="1"/>
      <w:numFmt w:val="bullet"/>
      <w:lvlText w:val="o"/>
      <w:lvlJc w:val="left"/>
      <w:pPr>
        <w:ind w:left="6393" w:hanging="360"/>
      </w:pPr>
      <w:rPr>
        <w:rFonts w:ascii="Courier New" w:hAnsi="Courier New" w:cs="Courier New" w:hint="default"/>
      </w:rPr>
    </w:lvl>
    <w:lvl w:ilvl="8" w:tplc="400A0005" w:tentative="1">
      <w:start w:val="1"/>
      <w:numFmt w:val="bullet"/>
      <w:lvlText w:val=""/>
      <w:lvlJc w:val="left"/>
      <w:pPr>
        <w:ind w:left="7113" w:hanging="360"/>
      </w:pPr>
      <w:rPr>
        <w:rFonts w:ascii="Wingdings" w:hAnsi="Wingdings" w:hint="default"/>
      </w:rPr>
    </w:lvl>
  </w:abstractNum>
  <w:abstractNum w:abstractNumId="31" w15:restartNumberingAfterBreak="0">
    <w:nsid w:val="4C226C2C"/>
    <w:multiLevelType w:val="hybridMultilevel"/>
    <w:tmpl w:val="18421FC0"/>
    <w:lvl w:ilvl="0" w:tplc="400A0005">
      <w:start w:val="1"/>
      <w:numFmt w:val="bullet"/>
      <w:lvlText w:val=""/>
      <w:lvlJc w:val="left"/>
      <w:pPr>
        <w:ind w:left="1069" w:hanging="360"/>
      </w:pPr>
      <w:rPr>
        <w:rFonts w:ascii="Wingdings" w:hAnsi="Wingdings"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32" w15:restartNumberingAfterBreak="0">
    <w:nsid w:val="503A0F72"/>
    <w:multiLevelType w:val="hybridMultilevel"/>
    <w:tmpl w:val="DD00C3B0"/>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15:restartNumberingAfterBreak="0">
    <w:nsid w:val="50644E19"/>
    <w:multiLevelType w:val="hybridMultilevel"/>
    <w:tmpl w:val="7E0857AA"/>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5" w15:restartNumberingAfterBreak="0">
    <w:nsid w:val="548A04F1"/>
    <w:multiLevelType w:val="hybridMultilevel"/>
    <w:tmpl w:val="214CC764"/>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7" w15:restartNumberingAfterBreak="0">
    <w:nsid w:val="5870195F"/>
    <w:multiLevelType w:val="singleLevel"/>
    <w:tmpl w:val="38C2B268"/>
    <w:lvl w:ilvl="0">
      <w:numFmt w:val="decimal"/>
      <w:pStyle w:val="Ttulo9"/>
      <w:lvlText w:val=""/>
      <w:lvlJc w:val="left"/>
    </w:lvl>
  </w:abstractNum>
  <w:abstractNum w:abstractNumId="38" w15:restartNumberingAfterBreak="0">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9"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15:restartNumberingAfterBreak="0">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41"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3" w15:restartNumberingAfterBreak="0">
    <w:nsid w:val="62732F46"/>
    <w:multiLevelType w:val="hybridMultilevel"/>
    <w:tmpl w:val="C9D0C352"/>
    <w:lvl w:ilvl="0" w:tplc="B364B45C">
      <w:start w:val="1"/>
      <w:numFmt w:val="lowerLetter"/>
      <w:lvlText w:val="%1)"/>
      <w:lvlJc w:val="left"/>
      <w:pPr>
        <w:ind w:left="1068" w:hanging="360"/>
      </w:pPr>
      <w:rPr>
        <w:rFonts w:ascii="Tahoma" w:eastAsia="Times New Roman" w:hAnsi="Tahoma" w:cs="Tahoma"/>
      </w:rPr>
    </w:lvl>
    <w:lvl w:ilvl="1" w:tplc="04090003" w:tentative="1">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4" w15:restartNumberingAfterBreak="0">
    <w:nsid w:val="639179EE"/>
    <w:multiLevelType w:val="hybridMultilevel"/>
    <w:tmpl w:val="562890D0"/>
    <w:lvl w:ilvl="0" w:tplc="4D46F968">
      <w:start w:val="1"/>
      <w:numFmt w:val="decimal"/>
      <w:lvlText w:val="%1."/>
      <w:lvlJc w:val="left"/>
      <w:pPr>
        <w:ind w:left="720" w:hanging="360"/>
      </w:pPr>
      <w:rPr>
        <w:rFonts w:hint="default"/>
        <w:b/>
        <w:i w:val="0"/>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45"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6"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7" w15:restartNumberingAfterBreak="0">
    <w:nsid w:val="6C3F0A13"/>
    <w:multiLevelType w:val="hybridMultilevel"/>
    <w:tmpl w:val="7414B29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48"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9" w15:restartNumberingAfterBreak="0">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50" w15:restartNumberingAfterBreak="0">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51" w15:restartNumberingAfterBreak="0">
    <w:nsid w:val="76D93551"/>
    <w:multiLevelType w:val="hybridMultilevel"/>
    <w:tmpl w:val="5CBAE3C4"/>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52" w15:restartNumberingAfterBreak="0">
    <w:nsid w:val="774E4AD7"/>
    <w:multiLevelType w:val="hybridMultilevel"/>
    <w:tmpl w:val="99166AFE"/>
    <w:lvl w:ilvl="0" w:tplc="400A0003">
      <w:start w:val="1"/>
      <w:numFmt w:val="bullet"/>
      <w:lvlText w:val="o"/>
      <w:lvlJc w:val="left"/>
      <w:pPr>
        <w:ind w:left="1773" w:hanging="360"/>
      </w:pPr>
      <w:rPr>
        <w:rFonts w:ascii="Courier New" w:hAnsi="Courier New" w:cs="Courier New" w:hint="default"/>
      </w:rPr>
    </w:lvl>
    <w:lvl w:ilvl="1" w:tplc="400A0019" w:tentative="1">
      <w:start w:val="1"/>
      <w:numFmt w:val="lowerLetter"/>
      <w:lvlText w:val="%2."/>
      <w:lvlJc w:val="left"/>
      <w:pPr>
        <w:ind w:left="2493" w:hanging="360"/>
      </w:pPr>
    </w:lvl>
    <w:lvl w:ilvl="2" w:tplc="400A001B" w:tentative="1">
      <w:start w:val="1"/>
      <w:numFmt w:val="lowerRoman"/>
      <w:lvlText w:val="%3."/>
      <w:lvlJc w:val="right"/>
      <w:pPr>
        <w:ind w:left="3213" w:hanging="180"/>
      </w:pPr>
    </w:lvl>
    <w:lvl w:ilvl="3" w:tplc="400A000F" w:tentative="1">
      <w:start w:val="1"/>
      <w:numFmt w:val="decimal"/>
      <w:lvlText w:val="%4."/>
      <w:lvlJc w:val="left"/>
      <w:pPr>
        <w:ind w:left="3933" w:hanging="360"/>
      </w:pPr>
    </w:lvl>
    <w:lvl w:ilvl="4" w:tplc="400A0019" w:tentative="1">
      <w:start w:val="1"/>
      <w:numFmt w:val="lowerLetter"/>
      <w:lvlText w:val="%5."/>
      <w:lvlJc w:val="left"/>
      <w:pPr>
        <w:ind w:left="4653" w:hanging="360"/>
      </w:pPr>
    </w:lvl>
    <w:lvl w:ilvl="5" w:tplc="400A001B" w:tentative="1">
      <w:start w:val="1"/>
      <w:numFmt w:val="lowerRoman"/>
      <w:lvlText w:val="%6."/>
      <w:lvlJc w:val="right"/>
      <w:pPr>
        <w:ind w:left="5373" w:hanging="180"/>
      </w:pPr>
    </w:lvl>
    <w:lvl w:ilvl="6" w:tplc="400A000F" w:tentative="1">
      <w:start w:val="1"/>
      <w:numFmt w:val="decimal"/>
      <w:lvlText w:val="%7."/>
      <w:lvlJc w:val="left"/>
      <w:pPr>
        <w:ind w:left="6093" w:hanging="360"/>
      </w:pPr>
    </w:lvl>
    <w:lvl w:ilvl="7" w:tplc="400A0019" w:tentative="1">
      <w:start w:val="1"/>
      <w:numFmt w:val="lowerLetter"/>
      <w:lvlText w:val="%8."/>
      <w:lvlJc w:val="left"/>
      <w:pPr>
        <w:ind w:left="6813" w:hanging="360"/>
      </w:pPr>
    </w:lvl>
    <w:lvl w:ilvl="8" w:tplc="400A001B" w:tentative="1">
      <w:start w:val="1"/>
      <w:numFmt w:val="lowerRoman"/>
      <w:lvlText w:val="%9."/>
      <w:lvlJc w:val="right"/>
      <w:pPr>
        <w:ind w:left="7533" w:hanging="180"/>
      </w:pPr>
    </w:lvl>
  </w:abstractNum>
  <w:abstractNum w:abstractNumId="53"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4"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5"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6" w15:restartNumberingAfterBreak="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7"/>
  </w:num>
  <w:num w:numId="2">
    <w:abstractNumId w:val="22"/>
  </w:num>
  <w:num w:numId="3">
    <w:abstractNumId w:val="39"/>
  </w:num>
  <w:num w:numId="4">
    <w:abstractNumId w:val="37"/>
  </w:num>
  <w:num w:numId="5">
    <w:abstractNumId w:val="6"/>
  </w:num>
  <w:num w:numId="6">
    <w:abstractNumId w:val="35"/>
  </w:num>
  <w:num w:numId="7">
    <w:abstractNumId w:val="29"/>
  </w:num>
  <w:num w:numId="8">
    <w:abstractNumId w:val="51"/>
  </w:num>
  <w:num w:numId="9">
    <w:abstractNumId w:val="32"/>
  </w:num>
  <w:num w:numId="10">
    <w:abstractNumId w:val="11"/>
  </w:num>
  <w:num w:numId="11">
    <w:abstractNumId w:val="5"/>
  </w:num>
  <w:num w:numId="12">
    <w:abstractNumId w:val="25"/>
  </w:num>
  <w:num w:numId="13">
    <w:abstractNumId w:val="54"/>
  </w:num>
  <w:num w:numId="14">
    <w:abstractNumId w:val="20"/>
  </w:num>
  <w:num w:numId="15">
    <w:abstractNumId w:val="45"/>
  </w:num>
  <w:num w:numId="16">
    <w:abstractNumId w:val="56"/>
  </w:num>
  <w:num w:numId="17">
    <w:abstractNumId w:val="55"/>
  </w:num>
  <w:num w:numId="18">
    <w:abstractNumId w:val="16"/>
  </w:num>
  <w:num w:numId="19">
    <w:abstractNumId w:val="13"/>
  </w:num>
  <w:num w:numId="20">
    <w:abstractNumId w:val="19"/>
  </w:num>
  <w:num w:numId="21">
    <w:abstractNumId w:val="14"/>
  </w:num>
  <w:num w:numId="22">
    <w:abstractNumId w:val="10"/>
  </w:num>
  <w:num w:numId="23">
    <w:abstractNumId w:val="28"/>
  </w:num>
  <w:num w:numId="24">
    <w:abstractNumId w:val="31"/>
  </w:num>
  <w:num w:numId="25">
    <w:abstractNumId w:val="52"/>
  </w:num>
  <w:num w:numId="26">
    <w:abstractNumId w:val="12"/>
  </w:num>
  <w:num w:numId="27">
    <w:abstractNumId w:val="36"/>
  </w:num>
  <w:num w:numId="28">
    <w:abstractNumId w:val="41"/>
  </w:num>
  <w:num w:numId="29">
    <w:abstractNumId w:val="46"/>
  </w:num>
  <w:num w:numId="30">
    <w:abstractNumId w:val="34"/>
  </w:num>
  <w:num w:numId="31">
    <w:abstractNumId w:val="26"/>
  </w:num>
  <w:num w:numId="32">
    <w:abstractNumId w:val="9"/>
  </w:num>
  <w:num w:numId="33">
    <w:abstractNumId w:val="23"/>
  </w:num>
  <w:num w:numId="34">
    <w:abstractNumId w:val="15"/>
  </w:num>
  <w:num w:numId="35">
    <w:abstractNumId w:val="47"/>
  </w:num>
  <w:num w:numId="36">
    <w:abstractNumId w:val="43"/>
  </w:num>
  <w:num w:numId="37">
    <w:abstractNumId w:val="33"/>
  </w:num>
  <w:num w:numId="38">
    <w:abstractNumId w:val="18"/>
  </w:num>
  <w:num w:numId="39">
    <w:abstractNumId w:val="38"/>
  </w:num>
  <w:num w:numId="40">
    <w:abstractNumId w:val="49"/>
  </w:num>
  <w:num w:numId="41">
    <w:abstractNumId w:val="44"/>
  </w:num>
  <w:num w:numId="42">
    <w:abstractNumId w:val="48"/>
  </w:num>
  <w:num w:numId="43">
    <w:abstractNumId w:val="3"/>
  </w:num>
  <w:num w:numId="44">
    <w:abstractNumId w:val="24"/>
  </w:num>
  <w:num w:numId="45">
    <w:abstractNumId w:val="40"/>
  </w:num>
  <w:num w:numId="46">
    <w:abstractNumId w:val="8"/>
  </w:num>
  <w:num w:numId="47">
    <w:abstractNumId w:val="0"/>
  </w:num>
  <w:num w:numId="48">
    <w:abstractNumId w:val="50"/>
  </w:num>
  <w:num w:numId="49">
    <w:abstractNumId w:val="53"/>
  </w:num>
  <w:num w:numId="50">
    <w:abstractNumId w:val="30"/>
  </w:num>
  <w:num w:numId="51">
    <w:abstractNumId w:val="27"/>
  </w:num>
  <w:num w:numId="52">
    <w:abstractNumId w:val="2"/>
  </w:num>
  <w:num w:numId="53">
    <w:abstractNumId w:val="42"/>
  </w:num>
  <w:num w:numId="54">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7"/>
  </w:num>
  <w:num w:numId="57">
    <w:abstractNumId w:val="1"/>
  </w:num>
  <w:num w:numId="58">
    <w:abstractNumId w:val="2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BDE"/>
    <w:rsid w:val="00001E0E"/>
    <w:rsid w:val="000021C9"/>
    <w:rsid w:val="00004D3D"/>
    <w:rsid w:val="00005732"/>
    <w:rsid w:val="000068CB"/>
    <w:rsid w:val="00006D13"/>
    <w:rsid w:val="00007591"/>
    <w:rsid w:val="00010A38"/>
    <w:rsid w:val="00013010"/>
    <w:rsid w:val="00014287"/>
    <w:rsid w:val="000151EB"/>
    <w:rsid w:val="000162CE"/>
    <w:rsid w:val="00020AF1"/>
    <w:rsid w:val="0002154F"/>
    <w:rsid w:val="00021992"/>
    <w:rsid w:val="000236F6"/>
    <w:rsid w:val="00024A2F"/>
    <w:rsid w:val="00025D3A"/>
    <w:rsid w:val="00027666"/>
    <w:rsid w:val="00031D69"/>
    <w:rsid w:val="00033506"/>
    <w:rsid w:val="00037E0F"/>
    <w:rsid w:val="00041FFE"/>
    <w:rsid w:val="00045A84"/>
    <w:rsid w:val="00047266"/>
    <w:rsid w:val="00047636"/>
    <w:rsid w:val="0004797A"/>
    <w:rsid w:val="00053C63"/>
    <w:rsid w:val="00055EA1"/>
    <w:rsid w:val="0005679E"/>
    <w:rsid w:val="000567CA"/>
    <w:rsid w:val="00057B37"/>
    <w:rsid w:val="0006264C"/>
    <w:rsid w:val="000626BA"/>
    <w:rsid w:val="00067C03"/>
    <w:rsid w:val="00071FE3"/>
    <w:rsid w:val="000723A5"/>
    <w:rsid w:val="00072C1C"/>
    <w:rsid w:val="00073021"/>
    <w:rsid w:val="000829EE"/>
    <w:rsid w:val="00086388"/>
    <w:rsid w:val="00087C9B"/>
    <w:rsid w:val="00093D73"/>
    <w:rsid w:val="00096352"/>
    <w:rsid w:val="000A01B5"/>
    <w:rsid w:val="000A09C9"/>
    <w:rsid w:val="000A56AD"/>
    <w:rsid w:val="000B6395"/>
    <w:rsid w:val="000C4932"/>
    <w:rsid w:val="000C7B95"/>
    <w:rsid w:val="000D08D2"/>
    <w:rsid w:val="000D11C9"/>
    <w:rsid w:val="000D1536"/>
    <w:rsid w:val="000D2009"/>
    <w:rsid w:val="000D6FDE"/>
    <w:rsid w:val="000E1807"/>
    <w:rsid w:val="000E20B0"/>
    <w:rsid w:val="000E7156"/>
    <w:rsid w:val="000F1DB7"/>
    <w:rsid w:val="000F41EA"/>
    <w:rsid w:val="000F72CC"/>
    <w:rsid w:val="000F751E"/>
    <w:rsid w:val="0010018A"/>
    <w:rsid w:val="00100FD0"/>
    <w:rsid w:val="00101E78"/>
    <w:rsid w:val="00107538"/>
    <w:rsid w:val="00107965"/>
    <w:rsid w:val="001109C9"/>
    <w:rsid w:val="00110DD5"/>
    <w:rsid w:val="0011558D"/>
    <w:rsid w:val="001175F4"/>
    <w:rsid w:val="00123396"/>
    <w:rsid w:val="00132565"/>
    <w:rsid w:val="00134614"/>
    <w:rsid w:val="001354B9"/>
    <w:rsid w:val="00136EFB"/>
    <w:rsid w:val="0013754B"/>
    <w:rsid w:val="00140BA9"/>
    <w:rsid w:val="0014101D"/>
    <w:rsid w:val="00141FB3"/>
    <w:rsid w:val="00143312"/>
    <w:rsid w:val="00144443"/>
    <w:rsid w:val="00146002"/>
    <w:rsid w:val="001472DF"/>
    <w:rsid w:val="00147AAA"/>
    <w:rsid w:val="00152E5F"/>
    <w:rsid w:val="0015513A"/>
    <w:rsid w:val="001621C9"/>
    <w:rsid w:val="0016265C"/>
    <w:rsid w:val="0016265F"/>
    <w:rsid w:val="00163803"/>
    <w:rsid w:val="00164AD5"/>
    <w:rsid w:val="0016534F"/>
    <w:rsid w:val="001702A0"/>
    <w:rsid w:val="0017367B"/>
    <w:rsid w:val="0017509E"/>
    <w:rsid w:val="001754B0"/>
    <w:rsid w:val="00184336"/>
    <w:rsid w:val="001848D6"/>
    <w:rsid w:val="0018564F"/>
    <w:rsid w:val="001865B0"/>
    <w:rsid w:val="00186F2B"/>
    <w:rsid w:val="001911F5"/>
    <w:rsid w:val="0019128F"/>
    <w:rsid w:val="00191F43"/>
    <w:rsid w:val="00192B92"/>
    <w:rsid w:val="00196127"/>
    <w:rsid w:val="001A09C0"/>
    <w:rsid w:val="001A7715"/>
    <w:rsid w:val="001B20E2"/>
    <w:rsid w:val="001B2591"/>
    <w:rsid w:val="001B66CE"/>
    <w:rsid w:val="001B7FD0"/>
    <w:rsid w:val="001C2445"/>
    <w:rsid w:val="001C3239"/>
    <w:rsid w:val="001C35BD"/>
    <w:rsid w:val="001C3F80"/>
    <w:rsid w:val="001C5772"/>
    <w:rsid w:val="001C6005"/>
    <w:rsid w:val="001D3502"/>
    <w:rsid w:val="001D6B73"/>
    <w:rsid w:val="001E147E"/>
    <w:rsid w:val="001E169A"/>
    <w:rsid w:val="001E2FC8"/>
    <w:rsid w:val="001E493D"/>
    <w:rsid w:val="001E4F0B"/>
    <w:rsid w:val="001E7518"/>
    <w:rsid w:val="001E777B"/>
    <w:rsid w:val="001F286C"/>
    <w:rsid w:val="001F46EC"/>
    <w:rsid w:val="001F5FA2"/>
    <w:rsid w:val="001F6474"/>
    <w:rsid w:val="002014A5"/>
    <w:rsid w:val="00202D5F"/>
    <w:rsid w:val="002041AD"/>
    <w:rsid w:val="00206120"/>
    <w:rsid w:val="002128D9"/>
    <w:rsid w:val="00212A0A"/>
    <w:rsid w:val="00212CCD"/>
    <w:rsid w:val="00212F70"/>
    <w:rsid w:val="00220F24"/>
    <w:rsid w:val="00223CA1"/>
    <w:rsid w:val="00224726"/>
    <w:rsid w:val="00224732"/>
    <w:rsid w:val="002275B2"/>
    <w:rsid w:val="00230450"/>
    <w:rsid w:val="00230485"/>
    <w:rsid w:val="00231C20"/>
    <w:rsid w:val="00232ABF"/>
    <w:rsid w:val="00232C45"/>
    <w:rsid w:val="00234A8A"/>
    <w:rsid w:val="00235AEB"/>
    <w:rsid w:val="002401D7"/>
    <w:rsid w:val="002412B6"/>
    <w:rsid w:val="0024258D"/>
    <w:rsid w:val="00242C43"/>
    <w:rsid w:val="002436CF"/>
    <w:rsid w:val="00243D58"/>
    <w:rsid w:val="00246345"/>
    <w:rsid w:val="00247013"/>
    <w:rsid w:val="00247FFD"/>
    <w:rsid w:val="00250EEE"/>
    <w:rsid w:val="00252839"/>
    <w:rsid w:val="00254075"/>
    <w:rsid w:val="00256562"/>
    <w:rsid w:val="00257514"/>
    <w:rsid w:val="00257599"/>
    <w:rsid w:val="0025778B"/>
    <w:rsid w:val="00260215"/>
    <w:rsid w:val="002625F4"/>
    <w:rsid w:val="00262649"/>
    <w:rsid w:val="00262824"/>
    <w:rsid w:val="00262F32"/>
    <w:rsid w:val="00266740"/>
    <w:rsid w:val="002705DF"/>
    <w:rsid w:val="0027267A"/>
    <w:rsid w:val="00272CF3"/>
    <w:rsid w:val="0027510F"/>
    <w:rsid w:val="00276748"/>
    <w:rsid w:val="00276C3E"/>
    <w:rsid w:val="00280A1D"/>
    <w:rsid w:val="0028113B"/>
    <w:rsid w:val="0028171A"/>
    <w:rsid w:val="0028188C"/>
    <w:rsid w:val="002837F3"/>
    <w:rsid w:val="0028399F"/>
    <w:rsid w:val="00291BC9"/>
    <w:rsid w:val="002973D2"/>
    <w:rsid w:val="00297954"/>
    <w:rsid w:val="002A0C10"/>
    <w:rsid w:val="002A1C2F"/>
    <w:rsid w:val="002A739A"/>
    <w:rsid w:val="002B05A5"/>
    <w:rsid w:val="002B1A45"/>
    <w:rsid w:val="002B2462"/>
    <w:rsid w:val="002B51D8"/>
    <w:rsid w:val="002C1074"/>
    <w:rsid w:val="002C1093"/>
    <w:rsid w:val="002C2677"/>
    <w:rsid w:val="002C3226"/>
    <w:rsid w:val="002C32D7"/>
    <w:rsid w:val="002C3600"/>
    <w:rsid w:val="002C47C9"/>
    <w:rsid w:val="002D3D46"/>
    <w:rsid w:val="002D622B"/>
    <w:rsid w:val="002D6260"/>
    <w:rsid w:val="002E7001"/>
    <w:rsid w:val="002E73C1"/>
    <w:rsid w:val="002F1204"/>
    <w:rsid w:val="002F3600"/>
    <w:rsid w:val="002F4394"/>
    <w:rsid w:val="002F5046"/>
    <w:rsid w:val="0030079D"/>
    <w:rsid w:val="003019C3"/>
    <w:rsid w:val="00301A70"/>
    <w:rsid w:val="00306913"/>
    <w:rsid w:val="00307097"/>
    <w:rsid w:val="00307A07"/>
    <w:rsid w:val="00311385"/>
    <w:rsid w:val="00312AD1"/>
    <w:rsid w:val="0032182A"/>
    <w:rsid w:val="00321867"/>
    <w:rsid w:val="00327DA0"/>
    <w:rsid w:val="0033141A"/>
    <w:rsid w:val="0033524D"/>
    <w:rsid w:val="00342D43"/>
    <w:rsid w:val="0034393A"/>
    <w:rsid w:val="003533C6"/>
    <w:rsid w:val="00353AD0"/>
    <w:rsid w:val="00360367"/>
    <w:rsid w:val="0036430B"/>
    <w:rsid w:val="00365802"/>
    <w:rsid w:val="00365F48"/>
    <w:rsid w:val="00366992"/>
    <w:rsid w:val="00370549"/>
    <w:rsid w:val="003721C9"/>
    <w:rsid w:val="00373C1B"/>
    <w:rsid w:val="00380F9D"/>
    <w:rsid w:val="0038146D"/>
    <w:rsid w:val="0038175B"/>
    <w:rsid w:val="003839B5"/>
    <w:rsid w:val="00386738"/>
    <w:rsid w:val="00387450"/>
    <w:rsid w:val="003877F5"/>
    <w:rsid w:val="003908E5"/>
    <w:rsid w:val="00392789"/>
    <w:rsid w:val="00393ED2"/>
    <w:rsid w:val="00397BB3"/>
    <w:rsid w:val="00397C54"/>
    <w:rsid w:val="00397D11"/>
    <w:rsid w:val="003A1E72"/>
    <w:rsid w:val="003A283A"/>
    <w:rsid w:val="003A58FE"/>
    <w:rsid w:val="003A625B"/>
    <w:rsid w:val="003B4A90"/>
    <w:rsid w:val="003C0B61"/>
    <w:rsid w:val="003C0C2D"/>
    <w:rsid w:val="003C15E5"/>
    <w:rsid w:val="003C2B81"/>
    <w:rsid w:val="003C4319"/>
    <w:rsid w:val="003C5476"/>
    <w:rsid w:val="003D0298"/>
    <w:rsid w:val="003D114E"/>
    <w:rsid w:val="003D5156"/>
    <w:rsid w:val="003E2ABB"/>
    <w:rsid w:val="003E36AA"/>
    <w:rsid w:val="003E6A06"/>
    <w:rsid w:val="003F3499"/>
    <w:rsid w:val="003F3FE0"/>
    <w:rsid w:val="003F5F0D"/>
    <w:rsid w:val="003F7E9B"/>
    <w:rsid w:val="00400FFB"/>
    <w:rsid w:val="004023C1"/>
    <w:rsid w:val="004026DA"/>
    <w:rsid w:val="00402C68"/>
    <w:rsid w:val="00403334"/>
    <w:rsid w:val="004115F6"/>
    <w:rsid w:val="00411DF3"/>
    <w:rsid w:val="004136A9"/>
    <w:rsid w:val="004139C8"/>
    <w:rsid w:val="0041662D"/>
    <w:rsid w:val="004238F2"/>
    <w:rsid w:val="00423D46"/>
    <w:rsid w:val="0042492C"/>
    <w:rsid w:val="00425049"/>
    <w:rsid w:val="00426F58"/>
    <w:rsid w:val="00430674"/>
    <w:rsid w:val="00435402"/>
    <w:rsid w:val="0043727C"/>
    <w:rsid w:val="004372B6"/>
    <w:rsid w:val="00440018"/>
    <w:rsid w:val="0044423C"/>
    <w:rsid w:val="00447A35"/>
    <w:rsid w:val="00450A1E"/>
    <w:rsid w:val="00453D25"/>
    <w:rsid w:val="00454933"/>
    <w:rsid w:val="00455297"/>
    <w:rsid w:val="00455E74"/>
    <w:rsid w:val="00455EE3"/>
    <w:rsid w:val="004571AF"/>
    <w:rsid w:val="00462D6B"/>
    <w:rsid w:val="0046308D"/>
    <w:rsid w:val="0046662C"/>
    <w:rsid w:val="00471086"/>
    <w:rsid w:val="004734E8"/>
    <w:rsid w:val="00473E69"/>
    <w:rsid w:val="004757D0"/>
    <w:rsid w:val="00477DB8"/>
    <w:rsid w:val="0048285E"/>
    <w:rsid w:val="004933D3"/>
    <w:rsid w:val="0049589D"/>
    <w:rsid w:val="004B1709"/>
    <w:rsid w:val="004B2377"/>
    <w:rsid w:val="004B423D"/>
    <w:rsid w:val="004B5906"/>
    <w:rsid w:val="004B602A"/>
    <w:rsid w:val="004B7988"/>
    <w:rsid w:val="004C086B"/>
    <w:rsid w:val="004C38F5"/>
    <w:rsid w:val="004C3D81"/>
    <w:rsid w:val="004C4476"/>
    <w:rsid w:val="004C5AD7"/>
    <w:rsid w:val="004C6F4F"/>
    <w:rsid w:val="004D07BD"/>
    <w:rsid w:val="004D144D"/>
    <w:rsid w:val="004D353B"/>
    <w:rsid w:val="004D7985"/>
    <w:rsid w:val="004E7A4C"/>
    <w:rsid w:val="004F04D2"/>
    <w:rsid w:val="004F3A9E"/>
    <w:rsid w:val="004F477A"/>
    <w:rsid w:val="004F4AF8"/>
    <w:rsid w:val="004F5560"/>
    <w:rsid w:val="004F7D01"/>
    <w:rsid w:val="004F7DFA"/>
    <w:rsid w:val="00500551"/>
    <w:rsid w:val="00503092"/>
    <w:rsid w:val="005059F9"/>
    <w:rsid w:val="005100DD"/>
    <w:rsid w:val="005101FD"/>
    <w:rsid w:val="00510D3A"/>
    <w:rsid w:val="005113EF"/>
    <w:rsid w:val="00511895"/>
    <w:rsid w:val="00513E67"/>
    <w:rsid w:val="00517194"/>
    <w:rsid w:val="00521169"/>
    <w:rsid w:val="00522850"/>
    <w:rsid w:val="00524273"/>
    <w:rsid w:val="00524A15"/>
    <w:rsid w:val="00527F67"/>
    <w:rsid w:val="0053002B"/>
    <w:rsid w:val="00530DFC"/>
    <w:rsid w:val="0053296E"/>
    <w:rsid w:val="0053434D"/>
    <w:rsid w:val="00535B8B"/>
    <w:rsid w:val="00542D9A"/>
    <w:rsid w:val="0054591C"/>
    <w:rsid w:val="00545E6C"/>
    <w:rsid w:val="00547972"/>
    <w:rsid w:val="00551A61"/>
    <w:rsid w:val="00552B0E"/>
    <w:rsid w:val="0055335E"/>
    <w:rsid w:val="00555A58"/>
    <w:rsid w:val="00556DED"/>
    <w:rsid w:val="00561143"/>
    <w:rsid w:val="005649CE"/>
    <w:rsid w:val="005722A6"/>
    <w:rsid w:val="00575C0F"/>
    <w:rsid w:val="00576E52"/>
    <w:rsid w:val="005817F3"/>
    <w:rsid w:val="005822A1"/>
    <w:rsid w:val="0058313F"/>
    <w:rsid w:val="00586013"/>
    <w:rsid w:val="00591092"/>
    <w:rsid w:val="005911CF"/>
    <w:rsid w:val="0059447A"/>
    <w:rsid w:val="00594D44"/>
    <w:rsid w:val="005963E9"/>
    <w:rsid w:val="005A05E5"/>
    <w:rsid w:val="005A0C56"/>
    <w:rsid w:val="005A297F"/>
    <w:rsid w:val="005A567A"/>
    <w:rsid w:val="005B0C61"/>
    <w:rsid w:val="005B33E6"/>
    <w:rsid w:val="005B4B68"/>
    <w:rsid w:val="005B6346"/>
    <w:rsid w:val="005B64E1"/>
    <w:rsid w:val="005C0D9C"/>
    <w:rsid w:val="005C1576"/>
    <w:rsid w:val="005D06B6"/>
    <w:rsid w:val="005D0A18"/>
    <w:rsid w:val="005D30E3"/>
    <w:rsid w:val="005D6CD8"/>
    <w:rsid w:val="005E1529"/>
    <w:rsid w:val="005F3973"/>
    <w:rsid w:val="005F3F98"/>
    <w:rsid w:val="005F4AD8"/>
    <w:rsid w:val="005F7AA6"/>
    <w:rsid w:val="006027BE"/>
    <w:rsid w:val="00607FCA"/>
    <w:rsid w:val="00612356"/>
    <w:rsid w:val="00612A87"/>
    <w:rsid w:val="006136EC"/>
    <w:rsid w:val="0061499E"/>
    <w:rsid w:val="00614FDE"/>
    <w:rsid w:val="006155DF"/>
    <w:rsid w:val="0061606B"/>
    <w:rsid w:val="006243B0"/>
    <w:rsid w:val="0062549A"/>
    <w:rsid w:val="00627D7C"/>
    <w:rsid w:val="00630560"/>
    <w:rsid w:val="0063421A"/>
    <w:rsid w:val="00634F10"/>
    <w:rsid w:val="00637143"/>
    <w:rsid w:val="0064084E"/>
    <w:rsid w:val="0064150D"/>
    <w:rsid w:val="006460F4"/>
    <w:rsid w:val="00646F57"/>
    <w:rsid w:val="00647ED8"/>
    <w:rsid w:val="006512E2"/>
    <w:rsid w:val="00652C50"/>
    <w:rsid w:val="00653147"/>
    <w:rsid w:val="00654BEB"/>
    <w:rsid w:val="00654E08"/>
    <w:rsid w:val="00655D39"/>
    <w:rsid w:val="00661D61"/>
    <w:rsid w:val="00662AB4"/>
    <w:rsid w:val="00667D29"/>
    <w:rsid w:val="00671401"/>
    <w:rsid w:val="006736CF"/>
    <w:rsid w:val="00675A11"/>
    <w:rsid w:val="006768BD"/>
    <w:rsid w:val="0068486E"/>
    <w:rsid w:val="00684991"/>
    <w:rsid w:val="0068764A"/>
    <w:rsid w:val="006918C9"/>
    <w:rsid w:val="0069280E"/>
    <w:rsid w:val="006939EF"/>
    <w:rsid w:val="00696B12"/>
    <w:rsid w:val="0069719F"/>
    <w:rsid w:val="006A1827"/>
    <w:rsid w:val="006A2722"/>
    <w:rsid w:val="006A4381"/>
    <w:rsid w:val="006A4775"/>
    <w:rsid w:val="006A52BA"/>
    <w:rsid w:val="006A5A07"/>
    <w:rsid w:val="006B079D"/>
    <w:rsid w:val="006B0B25"/>
    <w:rsid w:val="006B421C"/>
    <w:rsid w:val="006B6A52"/>
    <w:rsid w:val="006C24D1"/>
    <w:rsid w:val="006C59BB"/>
    <w:rsid w:val="006C5ED5"/>
    <w:rsid w:val="006C6A13"/>
    <w:rsid w:val="006D0D8C"/>
    <w:rsid w:val="006D2CFF"/>
    <w:rsid w:val="006D2E44"/>
    <w:rsid w:val="006D35D1"/>
    <w:rsid w:val="006D44AF"/>
    <w:rsid w:val="006D693B"/>
    <w:rsid w:val="006D75A8"/>
    <w:rsid w:val="006E1F76"/>
    <w:rsid w:val="006E1FF1"/>
    <w:rsid w:val="006E40F9"/>
    <w:rsid w:val="006E6F7F"/>
    <w:rsid w:val="006E7349"/>
    <w:rsid w:val="006F0C5C"/>
    <w:rsid w:val="006F30EC"/>
    <w:rsid w:val="006F68F7"/>
    <w:rsid w:val="00700A64"/>
    <w:rsid w:val="00702610"/>
    <w:rsid w:val="00717B01"/>
    <w:rsid w:val="00720446"/>
    <w:rsid w:val="00722883"/>
    <w:rsid w:val="00722BC3"/>
    <w:rsid w:val="00723550"/>
    <w:rsid w:val="00724AF4"/>
    <w:rsid w:val="007259DC"/>
    <w:rsid w:val="0072607F"/>
    <w:rsid w:val="00727E71"/>
    <w:rsid w:val="007314F6"/>
    <w:rsid w:val="00731825"/>
    <w:rsid w:val="00732DAD"/>
    <w:rsid w:val="00734538"/>
    <w:rsid w:val="00740CAE"/>
    <w:rsid w:val="007420AF"/>
    <w:rsid w:val="00742A7C"/>
    <w:rsid w:val="00747548"/>
    <w:rsid w:val="00753655"/>
    <w:rsid w:val="00755B71"/>
    <w:rsid w:val="00755EF4"/>
    <w:rsid w:val="007607B0"/>
    <w:rsid w:val="0076093A"/>
    <w:rsid w:val="00762D7F"/>
    <w:rsid w:val="00763500"/>
    <w:rsid w:val="00763D74"/>
    <w:rsid w:val="00765096"/>
    <w:rsid w:val="0077274A"/>
    <w:rsid w:val="00775B4B"/>
    <w:rsid w:val="00776C62"/>
    <w:rsid w:val="00777E0E"/>
    <w:rsid w:val="00777FAB"/>
    <w:rsid w:val="0078002C"/>
    <w:rsid w:val="00780BA7"/>
    <w:rsid w:val="00780FD6"/>
    <w:rsid w:val="0078328B"/>
    <w:rsid w:val="00784C20"/>
    <w:rsid w:val="0079131E"/>
    <w:rsid w:val="007978DB"/>
    <w:rsid w:val="007A3548"/>
    <w:rsid w:val="007A3E4E"/>
    <w:rsid w:val="007A5E22"/>
    <w:rsid w:val="007A601D"/>
    <w:rsid w:val="007B011B"/>
    <w:rsid w:val="007B1933"/>
    <w:rsid w:val="007B4A62"/>
    <w:rsid w:val="007B4D77"/>
    <w:rsid w:val="007B60A3"/>
    <w:rsid w:val="007B6DB1"/>
    <w:rsid w:val="007B75FB"/>
    <w:rsid w:val="007B7AC2"/>
    <w:rsid w:val="007C10AF"/>
    <w:rsid w:val="007C1A0C"/>
    <w:rsid w:val="007C3B60"/>
    <w:rsid w:val="007D0A76"/>
    <w:rsid w:val="007D1257"/>
    <w:rsid w:val="007D640D"/>
    <w:rsid w:val="007E0512"/>
    <w:rsid w:val="007E0A55"/>
    <w:rsid w:val="007E317F"/>
    <w:rsid w:val="007E5AA1"/>
    <w:rsid w:val="007F1027"/>
    <w:rsid w:val="007F1970"/>
    <w:rsid w:val="007F2C70"/>
    <w:rsid w:val="007F4A49"/>
    <w:rsid w:val="007F670A"/>
    <w:rsid w:val="00801B09"/>
    <w:rsid w:val="008026A5"/>
    <w:rsid w:val="00807054"/>
    <w:rsid w:val="00807872"/>
    <w:rsid w:val="0081384E"/>
    <w:rsid w:val="00817E7D"/>
    <w:rsid w:val="0082076D"/>
    <w:rsid w:val="00824E01"/>
    <w:rsid w:val="008251E1"/>
    <w:rsid w:val="00825C7C"/>
    <w:rsid w:val="00831091"/>
    <w:rsid w:val="00831EF4"/>
    <w:rsid w:val="008324DC"/>
    <w:rsid w:val="00832A1C"/>
    <w:rsid w:val="008334C0"/>
    <w:rsid w:val="00833AD9"/>
    <w:rsid w:val="008358BD"/>
    <w:rsid w:val="00837B8A"/>
    <w:rsid w:val="00843701"/>
    <w:rsid w:val="0084401D"/>
    <w:rsid w:val="008463D3"/>
    <w:rsid w:val="00846A8A"/>
    <w:rsid w:val="00847133"/>
    <w:rsid w:val="00856848"/>
    <w:rsid w:val="0086195E"/>
    <w:rsid w:val="00861B0C"/>
    <w:rsid w:val="0086302F"/>
    <w:rsid w:val="00866814"/>
    <w:rsid w:val="0086731B"/>
    <w:rsid w:val="00872A94"/>
    <w:rsid w:val="00873590"/>
    <w:rsid w:val="0087448E"/>
    <w:rsid w:val="00874CD7"/>
    <w:rsid w:val="0087744A"/>
    <w:rsid w:val="008806CF"/>
    <w:rsid w:val="00880A76"/>
    <w:rsid w:val="00881ED3"/>
    <w:rsid w:val="00882313"/>
    <w:rsid w:val="00882A3D"/>
    <w:rsid w:val="00884664"/>
    <w:rsid w:val="008851E0"/>
    <w:rsid w:val="00886CB5"/>
    <w:rsid w:val="00887B9C"/>
    <w:rsid w:val="00890066"/>
    <w:rsid w:val="008902B1"/>
    <w:rsid w:val="00890D37"/>
    <w:rsid w:val="00891DE9"/>
    <w:rsid w:val="00895377"/>
    <w:rsid w:val="00897697"/>
    <w:rsid w:val="00897DF6"/>
    <w:rsid w:val="008A0BB8"/>
    <w:rsid w:val="008B0604"/>
    <w:rsid w:val="008B0D33"/>
    <w:rsid w:val="008B3986"/>
    <w:rsid w:val="008B4DF8"/>
    <w:rsid w:val="008B6572"/>
    <w:rsid w:val="008C4000"/>
    <w:rsid w:val="008C40E5"/>
    <w:rsid w:val="008C5004"/>
    <w:rsid w:val="008C5CFC"/>
    <w:rsid w:val="008D0E9A"/>
    <w:rsid w:val="008D26CE"/>
    <w:rsid w:val="008D3ACB"/>
    <w:rsid w:val="008D45ED"/>
    <w:rsid w:val="008D641D"/>
    <w:rsid w:val="008E57ED"/>
    <w:rsid w:val="008E5C28"/>
    <w:rsid w:val="008E6FBA"/>
    <w:rsid w:val="008E7CA0"/>
    <w:rsid w:val="008E7DBF"/>
    <w:rsid w:val="008F291D"/>
    <w:rsid w:val="00900DAD"/>
    <w:rsid w:val="0090438E"/>
    <w:rsid w:val="0090574D"/>
    <w:rsid w:val="0090657D"/>
    <w:rsid w:val="00911B34"/>
    <w:rsid w:val="00914DFB"/>
    <w:rsid w:val="00914E9D"/>
    <w:rsid w:val="00922CCD"/>
    <w:rsid w:val="00923011"/>
    <w:rsid w:val="0092418A"/>
    <w:rsid w:val="00924896"/>
    <w:rsid w:val="00926F55"/>
    <w:rsid w:val="00927088"/>
    <w:rsid w:val="0092720E"/>
    <w:rsid w:val="00933175"/>
    <w:rsid w:val="009334D9"/>
    <w:rsid w:val="00934120"/>
    <w:rsid w:val="00935E01"/>
    <w:rsid w:val="00935EB6"/>
    <w:rsid w:val="00937E95"/>
    <w:rsid w:val="009413CE"/>
    <w:rsid w:val="00944038"/>
    <w:rsid w:val="00944336"/>
    <w:rsid w:val="00944F79"/>
    <w:rsid w:val="00954D9F"/>
    <w:rsid w:val="009647FF"/>
    <w:rsid w:val="00965CD6"/>
    <w:rsid w:val="00971338"/>
    <w:rsid w:val="00971D76"/>
    <w:rsid w:val="009728C2"/>
    <w:rsid w:val="00973758"/>
    <w:rsid w:val="009760C0"/>
    <w:rsid w:val="00976A62"/>
    <w:rsid w:val="00977AD7"/>
    <w:rsid w:val="00982AC2"/>
    <w:rsid w:val="00985C61"/>
    <w:rsid w:val="00987E5B"/>
    <w:rsid w:val="009913BD"/>
    <w:rsid w:val="00992BDC"/>
    <w:rsid w:val="00992E3F"/>
    <w:rsid w:val="009A06AB"/>
    <w:rsid w:val="009A1030"/>
    <w:rsid w:val="009A1D89"/>
    <w:rsid w:val="009B0729"/>
    <w:rsid w:val="009B09CC"/>
    <w:rsid w:val="009B3B8F"/>
    <w:rsid w:val="009C08FB"/>
    <w:rsid w:val="009C15E0"/>
    <w:rsid w:val="009C19E5"/>
    <w:rsid w:val="009C2819"/>
    <w:rsid w:val="009C2F32"/>
    <w:rsid w:val="009C6B2C"/>
    <w:rsid w:val="009C6CF6"/>
    <w:rsid w:val="009C76B3"/>
    <w:rsid w:val="009D0626"/>
    <w:rsid w:val="009D785D"/>
    <w:rsid w:val="009E18C9"/>
    <w:rsid w:val="009E50F7"/>
    <w:rsid w:val="009E584A"/>
    <w:rsid w:val="009E7D8F"/>
    <w:rsid w:val="009F0E4A"/>
    <w:rsid w:val="009F2940"/>
    <w:rsid w:val="009F2C63"/>
    <w:rsid w:val="009F3443"/>
    <w:rsid w:val="009F369F"/>
    <w:rsid w:val="009F4713"/>
    <w:rsid w:val="009F5015"/>
    <w:rsid w:val="00A00635"/>
    <w:rsid w:val="00A02BEC"/>
    <w:rsid w:val="00A0306D"/>
    <w:rsid w:val="00A03AB1"/>
    <w:rsid w:val="00A108EB"/>
    <w:rsid w:val="00A11701"/>
    <w:rsid w:val="00A12502"/>
    <w:rsid w:val="00A15462"/>
    <w:rsid w:val="00A16471"/>
    <w:rsid w:val="00A16DE4"/>
    <w:rsid w:val="00A20AF1"/>
    <w:rsid w:val="00A21FE0"/>
    <w:rsid w:val="00A222A3"/>
    <w:rsid w:val="00A22EB9"/>
    <w:rsid w:val="00A27303"/>
    <w:rsid w:val="00A277CD"/>
    <w:rsid w:val="00A3016F"/>
    <w:rsid w:val="00A338C1"/>
    <w:rsid w:val="00A400FC"/>
    <w:rsid w:val="00A40A02"/>
    <w:rsid w:val="00A506AA"/>
    <w:rsid w:val="00A528BB"/>
    <w:rsid w:val="00A52FDB"/>
    <w:rsid w:val="00A536F0"/>
    <w:rsid w:val="00A55784"/>
    <w:rsid w:val="00A567C9"/>
    <w:rsid w:val="00A60E94"/>
    <w:rsid w:val="00A61175"/>
    <w:rsid w:val="00A61BBA"/>
    <w:rsid w:val="00A62C11"/>
    <w:rsid w:val="00A72FB0"/>
    <w:rsid w:val="00A72FED"/>
    <w:rsid w:val="00A76619"/>
    <w:rsid w:val="00A81656"/>
    <w:rsid w:val="00A817C8"/>
    <w:rsid w:val="00A82F2B"/>
    <w:rsid w:val="00A85291"/>
    <w:rsid w:val="00A865A1"/>
    <w:rsid w:val="00A8746D"/>
    <w:rsid w:val="00A91EED"/>
    <w:rsid w:val="00A920EC"/>
    <w:rsid w:val="00A97AF0"/>
    <w:rsid w:val="00AA35C8"/>
    <w:rsid w:val="00AA53E2"/>
    <w:rsid w:val="00AA69DC"/>
    <w:rsid w:val="00AB0B68"/>
    <w:rsid w:val="00AB5BD5"/>
    <w:rsid w:val="00AB5C36"/>
    <w:rsid w:val="00AB7024"/>
    <w:rsid w:val="00AB7243"/>
    <w:rsid w:val="00AC30FC"/>
    <w:rsid w:val="00AC5BC0"/>
    <w:rsid w:val="00AD07E8"/>
    <w:rsid w:val="00AD191F"/>
    <w:rsid w:val="00AD315C"/>
    <w:rsid w:val="00AD3EED"/>
    <w:rsid w:val="00AD4AF1"/>
    <w:rsid w:val="00AD571C"/>
    <w:rsid w:val="00AD7D96"/>
    <w:rsid w:val="00AE16EC"/>
    <w:rsid w:val="00AE65D2"/>
    <w:rsid w:val="00AF1A15"/>
    <w:rsid w:val="00AF1FEA"/>
    <w:rsid w:val="00AF4FE3"/>
    <w:rsid w:val="00AF5724"/>
    <w:rsid w:val="00AF5D20"/>
    <w:rsid w:val="00AF5D48"/>
    <w:rsid w:val="00B00D07"/>
    <w:rsid w:val="00B01A87"/>
    <w:rsid w:val="00B024CD"/>
    <w:rsid w:val="00B02FA3"/>
    <w:rsid w:val="00B03A86"/>
    <w:rsid w:val="00B074EB"/>
    <w:rsid w:val="00B1226A"/>
    <w:rsid w:val="00B13AB0"/>
    <w:rsid w:val="00B14F0D"/>
    <w:rsid w:val="00B20171"/>
    <w:rsid w:val="00B20273"/>
    <w:rsid w:val="00B2439E"/>
    <w:rsid w:val="00B26D29"/>
    <w:rsid w:val="00B27DEC"/>
    <w:rsid w:val="00B335C8"/>
    <w:rsid w:val="00B34044"/>
    <w:rsid w:val="00B3608B"/>
    <w:rsid w:val="00B3665C"/>
    <w:rsid w:val="00B42871"/>
    <w:rsid w:val="00B42C83"/>
    <w:rsid w:val="00B442B6"/>
    <w:rsid w:val="00B50D06"/>
    <w:rsid w:val="00B5204B"/>
    <w:rsid w:val="00B52927"/>
    <w:rsid w:val="00B5376A"/>
    <w:rsid w:val="00B53B00"/>
    <w:rsid w:val="00B57B77"/>
    <w:rsid w:val="00B64271"/>
    <w:rsid w:val="00B6464F"/>
    <w:rsid w:val="00B652F1"/>
    <w:rsid w:val="00B71C37"/>
    <w:rsid w:val="00B72C54"/>
    <w:rsid w:val="00B7372A"/>
    <w:rsid w:val="00B76D25"/>
    <w:rsid w:val="00B8223B"/>
    <w:rsid w:val="00B86BDE"/>
    <w:rsid w:val="00B86D68"/>
    <w:rsid w:val="00B9033D"/>
    <w:rsid w:val="00B90E02"/>
    <w:rsid w:val="00B95AF4"/>
    <w:rsid w:val="00B962D0"/>
    <w:rsid w:val="00B96C0E"/>
    <w:rsid w:val="00BB4209"/>
    <w:rsid w:val="00BB5954"/>
    <w:rsid w:val="00BC239B"/>
    <w:rsid w:val="00BC572C"/>
    <w:rsid w:val="00BC6B3F"/>
    <w:rsid w:val="00BC6C95"/>
    <w:rsid w:val="00BC6D3B"/>
    <w:rsid w:val="00BC6E17"/>
    <w:rsid w:val="00BD1333"/>
    <w:rsid w:val="00BD32B1"/>
    <w:rsid w:val="00BD5E40"/>
    <w:rsid w:val="00BD5F49"/>
    <w:rsid w:val="00BD6748"/>
    <w:rsid w:val="00BD6D9B"/>
    <w:rsid w:val="00BE307F"/>
    <w:rsid w:val="00BE7D3A"/>
    <w:rsid w:val="00BF3095"/>
    <w:rsid w:val="00BF38D9"/>
    <w:rsid w:val="00BF555C"/>
    <w:rsid w:val="00BF5964"/>
    <w:rsid w:val="00BF5C37"/>
    <w:rsid w:val="00BF69A7"/>
    <w:rsid w:val="00BF70BC"/>
    <w:rsid w:val="00C017AA"/>
    <w:rsid w:val="00C01932"/>
    <w:rsid w:val="00C02198"/>
    <w:rsid w:val="00C03B9E"/>
    <w:rsid w:val="00C069D9"/>
    <w:rsid w:val="00C06F7B"/>
    <w:rsid w:val="00C116D8"/>
    <w:rsid w:val="00C12AEC"/>
    <w:rsid w:val="00C12D73"/>
    <w:rsid w:val="00C162C5"/>
    <w:rsid w:val="00C17ECE"/>
    <w:rsid w:val="00C204C8"/>
    <w:rsid w:val="00C3332D"/>
    <w:rsid w:val="00C333EF"/>
    <w:rsid w:val="00C35464"/>
    <w:rsid w:val="00C35BFB"/>
    <w:rsid w:val="00C37CFE"/>
    <w:rsid w:val="00C40521"/>
    <w:rsid w:val="00C41605"/>
    <w:rsid w:val="00C436C4"/>
    <w:rsid w:val="00C50FE3"/>
    <w:rsid w:val="00C510D6"/>
    <w:rsid w:val="00C52D1D"/>
    <w:rsid w:val="00C56190"/>
    <w:rsid w:val="00C56965"/>
    <w:rsid w:val="00C577AF"/>
    <w:rsid w:val="00C61025"/>
    <w:rsid w:val="00C639D6"/>
    <w:rsid w:val="00C63DD8"/>
    <w:rsid w:val="00C64260"/>
    <w:rsid w:val="00C65100"/>
    <w:rsid w:val="00C712C0"/>
    <w:rsid w:val="00C76794"/>
    <w:rsid w:val="00C846CC"/>
    <w:rsid w:val="00C8522A"/>
    <w:rsid w:val="00C86CAA"/>
    <w:rsid w:val="00C86EAF"/>
    <w:rsid w:val="00C9127F"/>
    <w:rsid w:val="00C914A0"/>
    <w:rsid w:val="00C916E8"/>
    <w:rsid w:val="00C95160"/>
    <w:rsid w:val="00C9668C"/>
    <w:rsid w:val="00C96E57"/>
    <w:rsid w:val="00CA160E"/>
    <w:rsid w:val="00CA32D3"/>
    <w:rsid w:val="00CA373C"/>
    <w:rsid w:val="00CA3BC0"/>
    <w:rsid w:val="00CA49CA"/>
    <w:rsid w:val="00CA5955"/>
    <w:rsid w:val="00CA5A40"/>
    <w:rsid w:val="00CA6009"/>
    <w:rsid w:val="00CA692B"/>
    <w:rsid w:val="00CB09AF"/>
    <w:rsid w:val="00CB0FD4"/>
    <w:rsid w:val="00CB5744"/>
    <w:rsid w:val="00CB63B3"/>
    <w:rsid w:val="00CB70B7"/>
    <w:rsid w:val="00CC144B"/>
    <w:rsid w:val="00CC2AF7"/>
    <w:rsid w:val="00CC4F83"/>
    <w:rsid w:val="00CC694D"/>
    <w:rsid w:val="00CC724C"/>
    <w:rsid w:val="00CD232F"/>
    <w:rsid w:val="00CD2F54"/>
    <w:rsid w:val="00CD79B6"/>
    <w:rsid w:val="00CE0EF3"/>
    <w:rsid w:val="00CE46C5"/>
    <w:rsid w:val="00CE546B"/>
    <w:rsid w:val="00CF04A8"/>
    <w:rsid w:val="00CF1DE6"/>
    <w:rsid w:val="00CF31B6"/>
    <w:rsid w:val="00CF34EA"/>
    <w:rsid w:val="00CF3B59"/>
    <w:rsid w:val="00CF569F"/>
    <w:rsid w:val="00CF5788"/>
    <w:rsid w:val="00CF7568"/>
    <w:rsid w:val="00D04BF3"/>
    <w:rsid w:val="00D04FFA"/>
    <w:rsid w:val="00D06643"/>
    <w:rsid w:val="00D10A27"/>
    <w:rsid w:val="00D13D1F"/>
    <w:rsid w:val="00D14802"/>
    <w:rsid w:val="00D16413"/>
    <w:rsid w:val="00D21F74"/>
    <w:rsid w:val="00D2200F"/>
    <w:rsid w:val="00D22E79"/>
    <w:rsid w:val="00D24266"/>
    <w:rsid w:val="00D24A0C"/>
    <w:rsid w:val="00D30BC1"/>
    <w:rsid w:val="00D34409"/>
    <w:rsid w:val="00D35325"/>
    <w:rsid w:val="00D428DF"/>
    <w:rsid w:val="00D4349C"/>
    <w:rsid w:val="00D45879"/>
    <w:rsid w:val="00D46D6F"/>
    <w:rsid w:val="00D47263"/>
    <w:rsid w:val="00D57ABC"/>
    <w:rsid w:val="00D64BA8"/>
    <w:rsid w:val="00D660E3"/>
    <w:rsid w:val="00D66ED2"/>
    <w:rsid w:val="00D71528"/>
    <w:rsid w:val="00D71567"/>
    <w:rsid w:val="00D82F2B"/>
    <w:rsid w:val="00DA02AE"/>
    <w:rsid w:val="00DA3144"/>
    <w:rsid w:val="00DA329E"/>
    <w:rsid w:val="00DA648E"/>
    <w:rsid w:val="00DA72A3"/>
    <w:rsid w:val="00DB10F4"/>
    <w:rsid w:val="00DB76A9"/>
    <w:rsid w:val="00DC0416"/>
    <w:rsid w:val="00DC0B06"/>
    <w:rsid w:val="00DC144A"/>
    <w:rsid w:val="00DC1DA3"/>
    <w:rsid w:val="00DC5E9B"/>
    <w:rsid w:val="00DC6961"/>
    <w:rsid w:val="00DC76F9"/>
    <w:rsid w:val="00DC7F11"/>
    <w:rsid w:val="00DD228F"/>
    <w:rsid w:val="00DD392C"/>
    <w:rsid w:val="00DE0469"/>
    <w:rsid w:val="00DE04E4"/>
    <w:rsid w:val="00DE142D"/>
    <w:rsid w:val="00DE1D65"/>
    <w:rsid w:val="00DE2DFB"/>
    <w:rsid w:val="00DE3110"/>
    <w:rsid w:val="00DF0042"/>
    <w:rsid w:val="00DF00C9"/>
    <w:rsid w:val="00DF100F"/>
    <w:rsid w:val="00DF487E"/>
    <w:rsid w:val="00DF6BEB"/>
    <w:rsid w:val="00DF6DAB"/>
    <w:rsid w:val="00DF7A2E"/>
    <w:rsid w:val="00DF7BF4"/>
    <w:rsid w:val="00DF7C63"/>
    <w:rsid w:val="00E02F27"/>
    <w:rsid w:val="00E03FA5"/>
    <w:rsid w:val="00E0579A"/>
    <w:rsid w:val="00E0639A"/>
    <w:rsid w:val="00E1059E"/>
    <w:rsid w:val="00E115BE"/>
    <w:rsid w:val="00E12B5A"/>
    <w:rsid w:val="00E13707"/>
    <w:rsid w:val="00E156AE"/>
    <w:rsid w:val="00E2151D"/>
    <w:rsid w:val="00E21727"/>
    <w:rsid w:val="00E236CC"/>
    <w:rsid w:val="00E236D7"/>
    <w:rsid w:val="00E2370A"/>
    <w:rsid w:val="00E26538"/>
    <w:rsid w:val="00E27EF1"/>
    <w:rsid w:val="00E30070"/>
    <w:rsid w:val="00E32235"/>
    <w:rsid w:val="00E32946"/>
    <w:rsid w:val="00E32D88"/>
    <w:rsid w:val="00E3328F"/>
    <w:rsid w:val="00E336FF"/>
    <w:rsid w:val="00E338D1"/>
    <w:rsid w:val="00E365FA"/>
    <w:rsid w:val="00E36987"/>
    <w:rsid w:val="00E44D02"/>
    <w:rsid w:val="00E469E4"/>
    <w:rsid w:val="00E471B3"/>
    <w:rsid w:val="00E51A65"/>
    <w:rsid w:val="00E537E8"/>
    <w:rsid w:val="00E537F3"/>
    <w:rsid w:val="00E54076"/>
    <w:rsid w:val="00E55452"/>
    <w:rsid w:val="00E557E2"/>
    <w:rsid w:val="00E557EF"/>
    <w:rsid w:val="00E568F1"/>
    <w:rsid w:val="00E5706B"/>
    <w:rsid w:val="00E60D44"/>
    <w:rsid w:val="00E637E7"/>
    <w:rsid w:val="00E673AD"/>
    <w:rsid w:val="00E70295"/>
    <w:rsid w:val="00E73C38"/>
    <w:rsid w:val="00E75D6A"/>
    <w:rsid w:val="00E90405"/>
    <w:rsid w:val="00E913B6"/>
    <w:rsid w:val="00E93472"/>
    <w:rsid w:val="00E93E2B"/>
    <w:rsid w:val="00E97C83"/>
    <w:rsid w:val="00EA1BC1"/>
    <w:rsid w:val="00EA52A3"/>
    <w:rsid w:val="00EA5979"/>
    <w:rsid w:val="00EB17F8"/>
    <w:rsid w:val="00EB475C"/>
    <w:rsid w:val="00EB575E"/>
    <w:rsid w:val="00EB5EEB"/>
    <w:rsid w:val="00EB7467"/>
    <w:rsid w:val="00EC6769"/>
    <w:rsid w:val="00EC7B3C"/>
    <w:rsid w:val="00EC7BF4"/>
    <w:rsid w:val="00ED30FD"/>
    <w:rsid w:val="00ED6123"/>
    <w:rsid w:val="00ED6CE2"/>
    <w:rsid w:val="00EE1112"/>
    <w:rsid w:val="00EE299F"/>
    <w:rsid w:val="00EE4673"/>
    <w:rsid w:val="00EE6755"/>
    <w:rsid w:val="00EF2862"/>
    <w:rsid w:val="00EF2F5F"/>
    <w:rsid w:val="00EF31A5"/>
    <w:rsid w:val="00EF3BA2"/>
    <w:rsid w:val="00EF50CE"/>
    <w:rsid w:val="00EF5D23"/>
    <w:rsid w:val="00EF61E0"/>
    <w:rsid w:val="00EF6D20"/>
    <w:rsid w:val="00F068B2"/>
    <w:rsid w:val="00F073D3"/>
    <w:rsid w:val="00F125D8"/>
    <w:rsid w:val="00F126A1"/>
    <w:rsid w:val="00F13F6A"/>
    <w:rsid w:val="00F14131"/>
    <w:rsid w:val="00F15EDD"/>
    <w:rsid w:val="00F169A9"/>
    <w:rsid w:val="00F16A51"/>
    <w:rsid w:val="00F17940"/>
    <w:rsid w:val="00F20E60"/>
    <w:rsid w:val="00F211B8"/>
    <w:rsid w:val="00F217D1"/>
    <w:rsid w:val="00F2253F"/>
    <w:rsid w:val="00F25606"/>
    <w:rsid w:val="00F25EE8"/>
    <w:rsid w:val="00F26F2F"/>
    <w:rsid w:val="00F27AD3"/>
    <w:rsid w:val="00F3136D"/>
    <w:rsid w:val="00F375A3"/>
    <w:rsid w:val="00F37971"/>
    <w:rsid w:val="00F4171D"/>
    <w:rsid w:val="00F418A0"/>
    <w:rsid w:val="00F434A7"/>
    <w:rsid w:val="00F63231"/>
    <w:rsid w:val="00F63C93"/>
    <w:rsid w:val="00F654BA"/>
    <w:rsid w:val="00F728B0"/>
    <w:rsid w:val="00F7515E"/>
    <w:rsid w:val="00F8004E"/>
    <w:rsid w:val="00F8211E"/>
    <w:rsid w:val="00F82734"/>
    <w:rsid w:val="00F860B7"/>
    <w:rsid w:val="00F87875"/>
    <w:rsid w:val="00F901F3"/>
    <w:rsid w:val="00F90AB4"/>
    <w:rsid w:val="00F90C36"/>
    <w:rsid w:val="00F9115A"/>
    <w:rsid w:val="00F917F5"/>
    <w:rsid w:val="00F9425F"/>
    <w:rsid w:val="00F94CB1"/>
    <w:rsid w:val="00F960D9"/>
    <w:rsid w:val="00FA25B2"/>
    <w:rsid w:val="00FA28C0"/>
    <w:rsid w:val="00FB1ADB"/>
    <w:rsid w:val="00FB4D57"/>
    <w:rsid w:val="00FB5896"/>
    <w:rsid w:val="00FD0516"/>
    <w:rsid w:val="00FD4D1C"/>
    <w:rsid w:val="00FD6485"/>
    <w:rsid w:val="00FD775B"/>
    <w:rsid w:val="00FE49C0"/>
    <w:rsid w:val="00FE5605"/>
    <w:rsid w:val="00FE5742"/>
    <w:rsid w:val="00FE6380"/>
    <w:rsid w:val="00FE65CB"/>
    <w:rsid w:val="00FE7EF9"/>
    <w:rsid w:val="00FF1706"/>
    <w:rsid w:val="00FF4978"/>
    <w:rsid w:val="00FF57D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F5EEA5"/>
  <w15:docId w15:val="{8CEBE5C7-EB4D-4AB8-B0CF-5FC2F0B93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572C"/>
    <w:rPr>
      <w:rFonts w:ascii="Verdana" w:hAnsi="Verdana"/>
      <w:sz w:val="16"/>
      <w:szCs w:val="16"/>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A817C8"/>
    <w:rPr>
      <w:rFonts w:ascii="Tahoma" w:hAnsi="Tahoma"/>
      <w:b/>
      <w:caps/>
      <w:sz w:val="22"/>
      <w:szCs w:val="22"/>
      <w:u w:val="single"/>
      <w:lang w:val="es-MX" w:eastAsia="es-ES"/>
    </w:rPr>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42"/>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Revisin">
    <w:name w:val="Revision"/>
    <w:hidden/>
    <w:uiPriority w:val="99"/>
    <w:semiHidden/>
    <w:rsid w:val="0006264C"/>
    <w:rPr>
      <w:rFonts w:ascii="Verdana" w:hAnsi="Verdana"/>
      <w:sz w:val="16"/>
      <w:szCs w:val="16"/>
    </w:rPr>
  </w:style>
  <w:style w:type="paragraph" w:customStyle="1" w:styleId="FooterOdd">
    <w:name w:val="Footer Odd"/>
    <w:basedOn w:val="Normal"/>
    <w:qFormat/>
    <w:rsid w:val="00EF61E0"/>
    <w:pPr>
      <w:pBdr>
        <w:top w:val="single" w:sz="4" w:space="1" w:color="4F81BD" w:themeColor="accent1"/>
      </w:pBdr>
      <w:spacing w:after="180" w:line="264" w:lineRule="auto"/>
      <w:jc w:val="right"/>
    </w:pPr>
    <w:rPr>
      <w:rFonts w:asciiTheme="minorHAnsi" w:eastAsiaTheme="minorEastAsia" w:hAnsiTheme="minorHAnsi" w:cstheme="minorBidi"/>
      <w:color w:val="1F497D" w:themeColor="text2"/>
      <w:sz w:val="20"/>
      <w:szCs w:val="23"/>
      <w:lang w:eastAsia="fr-FR"/>
    </w:rPr>
  </w:style>
  <w:style w:type="character" w:customStyle="1" w:styleId="PrrafodelistaCar">
    <w:name w:val="Párrafo de lista Car"/>
    <w:aliases w:val="titulo 5 Car"/>
    <w:link w:val="Prrafodelista"/>
    <w:uiPriority w:val="99"/>
    <w:rsid w:val="005A297F"/>
    <w:rPr>
      <w:lang w:eastAsia="en-US"/>
    </w:rPr>
  </w:style>
  <w:style w:type="table" w:customStyle="1" w:styleId="Tablaconcuadrcula1">
    <w:name w:val="Tabla con cuadrícula1"/>
    <w:basedOn w:val="Tablanormal"/>
    <w:next w:val="Tablaconcuadrcula"/>
    <w:uiPriority w:val="59"/>
    <w:rsid w:val="00B71C37"/>
    <w:rPr>
      <w:rFonts w:asciiTheme="minorHAnsi" w:eastAsiaTheme="minorEastAsia" w:hAnsiTheme="minorHAnsi" w:cstheme="minorBidi"/>
      <w:sz w:val="22"/>
      <w:szCs w:val="22"/>
      <w:lang w:val="es-BO"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59"/>
    <w:rsid w:val="00B71C37"/>
    <w:rPr>
      <w:rFonts w:asciiTheme="minorHAnsi" w:eastAsiaTheme="minorEastAsia" w:hAnsiTheme="minorHAnsi" w:cstheme="minorBidi"/>
      <w:sz w:val="22"/>
      <w:szCs w:val="22"/>
      <w:lang w:val="es-BO"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
    <w:name w:val="Tabla con cuadrícula3"/>
    <w:basedOn w:val="Tablanormal"/>
    <w:next w:val="Tablaconcuadrcula"/>
    <w:uiPriority w:val="59"/>
    <w:rsid w:val="00B71C37"/>
    <w:rPr>
      <w:rFonts w:asciiTheme="minorHAnsi" w:eastAsiaTheme="minorEastAsia" w:hAnsiTheme="minorHAnsi" w:cstheme="minorBidi"/>
      <w:sz w:val="22"/>
      <w:szCs w:val="22"/>
      <w:lang w:val="es-BO"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
    <w:name w:val="Tabla con cuadrícula4"/>
    <w:basedOn w:val="Tablanormal"/>
    <w:next w:val="Tablaconcuadrcula"/>
    <w:uiPriority w:val="59"/>
    <w:rsid w:val="00143312"/>
    <w:rPr>
      <w:rFonts w:asciiTheme="minorHAnsi" w:eastAsiaTheme="minorEastAsia" w:hAnsiTheme="minorHAnsi" w:cstheme="minorBidi"/>
      <w:sz w:val="22"/>
      <w:szCs w:val="22"/>
      <w:lang w:val="es-BO"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tulo2Car">
    <w:name w:val="Título 2 Car"/>
    <w:basedOn w:val="Fuentedeprrafopredeter"/>
    <w:link w:val="Ttulo2"/>
    <w:rsid w:val="00FE5742"/>
    <w:rPr>
      <w:b/>
      <w:sz w:val="22"/>
      <w:u w:val="single"/>
      <w:lang w:val="es-MX"/>
    </w:rPr>
  </w:style>
  <w:style w:type="character" w:customStyle="1" w:styleId="Ttulo3Car">
    <w:name w:val="Título 3 Car"/>
    <w:basedOn w:val="Fuentedeprrafopredeter"/>
    <w:link w:val="Ttulo3"/>
    <w:rsid w:val="00FE5742"/>
    <w:rPr>
      <w:rFonts w:ascii="Tahoma" w:hAnsi="Tahoma"/>
      <w:sz w:val="22"/>
      <w:u w:val="single"/>
      <w:lang w:val="es-MX"/>
    </w:rPr>
  </w:style>
  <w:style w:type="character" w:customStyle="1" w:styleId="Ttulo5Car">
    <w:name w:val="Título 5 Car"/>
    <w:basedOn w:val="Fuentedeprrafopredeter"/>
    <w:link w:val="Ttulo5"/>
    <w:rsid w:val="00FE5742"/>
    <w:rPr>
      <w:bCs/>
      <w:iCs/>
      <w:szCs w:val="26"/>
    </w:rPr>
  </w:style>
  <w:style w:type="character" w:customStyle="1" w:styleId="Ttulo6Car">
    <w:name w:val="Título 6 Car"/>
    <w:basedOn w:val="Fuentedeprrafopredeter"/>
    <w:link w:val="Ttulo6"/>
    <w:rsid w:val="00FE5742"/>
    <w:rPr>
      <w:b/>
      <w:lang w:val="es-BO" w:eastAsia="en-US"/>
    </w:rPr>
  </w:style>
  <w:style w:type="character" w:customStyle="1" w:styleId="Ttulo9Car">
    <w:name w:val="Título 9 Car"/>
    <w:basedOn w:val="Fuentedeprrafopredeter"/>
    <w:link w:val="Ttulo9"/>
    <w:rsid w:val="00FE5742"/>
    <w:rPr>
      <w:rFonts w:ascii="Tahoma" w:hAnsi="Tahoma"/>
      <w:sz w:val="28"/>
      <w:lang w:eastAsia="en-US"/>
    </w:rPr>
  </w:style>
  <w:style w:type="character" w:customStyle="1" w:styleId="TextoindependienteCar">
    <w:name w:val="Texto independiente Car"/>
    <w:basedOn w:val="Fuentedeprrafopredeter"/>
    <w:link w:val="Textoindependiente"/>
    <w:rsid w:val="00FE5742"/>
    <w:rPr>
      <w:rFonts w:ascii="Tms Rmn" w:hAnsi="Tms Rm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92889">
      <w:bodyDiv w:val="1"/>
      <w:marLeft w:val="0"/>
      <w:marRight w:val="0"/>
      <w:marTop w:val="0"/>
      <w:marBottom w:val="0"/>
      <w:divBdr>
        <w:top w:val="none" w:sz="0" w:space="0" w:color="auto"/>
        <w:left w:val="none" w:sz="0" w:space="0" w:color="auto"/>
        <w:bottom w:val="none" w:sz="0" w:space="0" w:color="auto"/>
        <w:right w:val="none" w:sz="0" w:space="0" w:color="auto"/>
      </w:divBdr>
    </w:div>
    <w:div w:id="69085382">
      <w:bodyDiv w:val="1"/>
      <w:marLeft w:val="0"/>
      <w:marRight w:val="0"/>
      <w:marTop w:val="0"/>
      <w:marBottom w:val="0"/>
      <w:divBdr>
        <w:top w:val="none" w:sz="0" w:space="0" w:color="auto"/>
        <w:left w:val="none" w:sz="0" w:space="0" w:color="auto"/>
        <w:bottom w:val="none" w:sz="0" w:space="0" w:color="auto"/>
        <w:right w:val="none" w:sz="0" w:space="0" w:color="auto"/>
      </w:divBdr>
    </w:div>
    <w:div w:id="97214248">
      <w:bodyDiv w:val="1"/>
      <w:marLeft w:val="0"/>
      <w:marRight w:val="0"/>
      <w:marTop w:val="0"/>
      <w:marBottom w:val="0"/>
      <w:divBdr>
        <w:top w:val="none" w:sz="0" w:space="0" w:color="auto"/>
        <w:left w:val="none" w:sz="0" w:space="0" w:color="auto"/>
        <w:bottom w:val="none" w:sz="0" w:space="0" w:color="auto"/>
        <w:right w:val="none" w:sz="0" w:space="0" w:color="auto"/>
      </w:divBdr>
    </w:div>
    <w:div w:id="225606921">
      <w:bodyDiv w:val="1"/>
      <w:marLeft w:val="0"/>
      <w:marRight w:val="0"/>
      <w:marTop w:val="0"/>
      <w:marBottom w:val="0"/>
      <w:divBdr>
        <w:top w:val="none" w:sz="0" w:space="0" w:color="auto"/>
        <w:left w:val="none" w:sz="0" w:space="0" w:color="auto"/>
        <w:bottom w:val="none" w:sz="0" w:space="0" w:color="auto"/>
        <w:right w:val="none" w:sz="0" w:space="0" w:color="auto"/>
      </w:divBdr>
    </w:div>
    <w:div w:id="310720923">
      <w:bodyDiv w:val="1"/>
      <w:marLeft w:val="0"/>
      <w:marRight w:val="0"/>
      <w:marTop w:val="0"/>
      <w:marBottom w:val="0"/>
      <w:divBdr>
        <w:top w:val="none" w:sz="0" w:space="0" w:color="auto"/>
        <w:left w:val="none" w:sz="0" w:space="0" w:color="auto"/>
        <w:bottom w:val="none" w:sz="0" w:space="0" w:color="auto"/>
        <w:right w:val="none" w:sz="0" w:space="0" w:color="auto"/>
      </w:divBdr>
    </w:div>
    <w:div w:id="520120990">
      <w:bodyDiv w:val="1"/>
      <w:marLeft w:val="0"/>
      <w:marRight w:val="0"/>
      <w:marTop w:val="0"/>
      <w:marBottom w:val="0"/>
      <w:divBdr>
        <w:top w:val="none" w:sz="0" w:space="0" w:color="auto"/>
        <w:left w:val="none" w:sz="0" w:space="0" w:color="auto"/>
        <w:bottom w:val="none" w:sz="0" w:space="0" w:color="auto"/>
        <w:right w:val="none" w:sz="0" w:space="0" w:color="auto"/>
      </w:divBdr>
    </w:div>
    <w:div w:id="538976207">
      <w:bodyDiv w:val="1"/>
      <w:marLeft w:val="0"/>
      <w:marRight w:val="0"/>
      <w:marTop w:val="0"/>
      <w:marBottom w:val="0"/>
      <w:divBdr>
        <w:top w:val="none" w:sz="0" w:space="0" w:color="auto"/>
        <w:left w:val="none" w:sz="0" w:space="0" w:color="auto"/>
        <w:bottom w:val="none" w:sz="0" w:space="0" w:color="auto"/>
        <w:right w:val="none" w:sz="0" w:space="0" w:color="auto"/>
      </w:divBdr>
    </w:div>
    <w:div w:id="631399487">
      <w:bodyDiv w:val="1"/>
      <w:marLeft w:val="0"/>
      <w:marRight w:val="0"/>
      <w:marTop w:val="0"/>
      <w:marBottom w:val="0"/>
      <w:divBdr>
        <w:top w:val="none" w:sz="0" w:space="0" w:color="auto"/>
        <w:left w:val="none" w:sz="0" w:space="0" w:color="auto"/>
        <w:bottom w:val="none" w:sz="0" w:space="0" w:color="auto"/>
        <w:right w:val="none" w:sz="0" w:space="0" w:color="auto"/>
      </w:divBdr>
    </w:div>
    <w:div w:id="658122895">
      <w:bodyDiv w:val="1"/>
      <w:marLeft w:val="0"/>
      <w:marRight w:val="0"/>
      <w:marTop w:val="0"/>
      <w:marBottom w:val="0"/>
      <w:divBdr>
        <w:top w:val="none" w:sz="0" w:space="0" w:color="auto"/>
        <w:left w:val="none" w:sz="0" w:space="0" w:color="auto"/>
        <w:bottom w:val="none" w:sz="0" w:space="0" w:color="auto"/>
        <w:right w:val="none" w:sz="0" w:space="0" w:color="auto"/>
      </w:divBdr>
    </w:div>
    <w:div w:id="941495563">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06802376">
      <w:bodyDiv w:val="1"/>
      <w:marLeft w:val="0"/>
      <w:marRight w:val="0"/>
      <w:marTop w:val="0"/>
      <w:marBottom w:val="0"/>
      <w:divBdr>
        <w:top w:val="none" w:sz="0" w:space="0" w:color="auto"/>
        <w:left w:val="none" w:sz="0" w:space="0" w:color="auto"/>
        <w:bottom w:val="none" w:sz="0" w:space="0" w:color="auto"/>
        <w:right w:val="none" w:sz="0" w:space="0" w:color="auto"/>
      </w:divBdr>
    </w:div>
    <w:div w:id="1407725626">
      <w:bodyDiv w:val="1"/>
      <w:marLeft w:val="0"/>
      <w:marRight w:val="0"/>
      <w:marTop w:val="0"/>
      <w:marBottom w:val="0"/>
      <w:divBdr>
        <w:top w:val="none" w:sz="0" w:space="0" w:color="auto"/>
        <w:left w:val="none" w:sz="0" w:space="0" w:color="auto"/>
        <w:bottom w:val="none" w:sz="0" w:space="0" w:color="auto"/>
        <w:right w:val="none" w:sz="0" w:space="0" w:color="auto"/>
      </w:divBdr>
    </w:div>
    <w:div w:id="1610044020">
      <w:bodyDiv w:val="1"/>
      <w:marLeft w:val="0"/>
      <w:marRight w:val="0"/>
      <w:marTop w:val="0"/>
      <w:marBottom w:val="0"/>
      <w:divBdr>
        <w:top w:val="none" w:sz="0" w:space="0" w:color="auto"/>
        <w:left w:val="none" w:sz="0" w:space="0" w:color="auto"/>
        <w:bottom w:val="none" w:sz="0" w:space="0" w:color="auto"/>
        <w:right w:val="none" w:sz="0" w:space="0" w:color="auto"/>
      </w:divBdr>
    </w:div>
    <w:div w:id="1641305090">
      <w:bodyDiv w:val="1"/>
      <w:marLeft w:val="0"/>
      <w:marRight w:val="0"/>
      <w:marTop w:val="0"/>
      <w:marBottom w:val="0"/>
      <w:divBdr>
        <w:top w:val="none" w:sz="0" w:space="0" w:color="auto"/>
        <w:left w:val="none" w:sz="0" w:space="0" w:color="auto"/>
        <w:bottom w:val="none" w:sz="0" w:space="0" w:color="auto"/>
        <w:right w:val="none" w:sz="0" w:space="0" w:color="auto"/>
      </w:divBdr>
    </w:div>
    <w:div w:id="1674530233">
      <w:bodyDiv w:val="1"/>
      <w:marLeft w:val="0"/>
      <w:marRight w:val="0"/>
      <w:marTop w:val="0"/>
      <w:marBottom w:val="0"/>
      <w:divBdr>
        <w:top w:val="none" w:sz="0" w:space="0" w:color="auto"/>
        <w:left w:val="none" w:sz="0" w:space="0" w:color="auto"/>
        <w:bottom w:val="none" w:sz="0" w:space="0" w:color="auto"/>
        <w:right w:val="none" w:sz="0" w:space="0" w:color="auto"/>
      </w:divBdr>
    </w:div>
    <w:div w:id="1713731764">
      <w:bodyDiv w:val="1"/>
      <w:marLeft w:val="0"/>
      <w:marRight w:val="0"/>
      <w:marTop w:val="0"/>
      <w:marBottom w:val="0"/>
      <w:divBdr>
        <w:top w:val="none" w:sz="0" w:space="0" w:color="auto"/>
        <w:left w:val="none" w:sz="0" w:space="0" w:color="auto"/>
        <w:bottom w:val="none" w:sz="0" w:space="0" w:color="auto"/>
        <w:right w:val="none" w:sz="0" w:space="0" w:color="auto"/>
      </w:divBdr>
    </w:div>
    <w:div w:id="1791509748">
      <w:bodyDiv w:val="1"/>
      <w:marLeft w:val="0"/>
      <w:marRight w:val="0"/>
      <w:marTop w:val="0"/>
      <w:marBottom w:val="0"/>
      <w:divBdr>
        <w:top w:val="none" w:sz="0" w:space="0" w:color="auto"/>
        <w:left w:val="none" w:sz="0" w:space="0" w:color="auto"/>
        <w:bottom w:val="none" w:sz="0" w:space="0" w:color="auto"/>
        <w:right w:val="none" w:sz="0" w:space="0" w:color="auto"/>
      </w:divBdr>
    </w:div>
    <w:div w:id="1906913324">
      <w:bodyDiv w:val="1"/>
      <w:marLeft w:val="0"/>
      <w:marRight w:val="0"/>
      <w:marTop w:val="0"/>
      <w:marBottom w:val="0"/>
      <w:divBdr>
        <w:top w:val="none" w:sz="0" w:space="0" w:color="auto"/>
        <w:left w:val="none" w:sz="0" w:space="0" w:color="auto"/>
        <w:bottom w:val="none" w:sz="0" w:space="0" w:color="auto"/>
        <w:right w:val="none" w:sz="0" w:space="0" w:color="auto"/>
      </w:divBdr>
    </w:div>
    <w:div w:id="2025479310">
      <w:bodyDiv w:val="1"/>
      <w:marLeft w:val="0"/>
      <w:marRight w:val="0"/>
      <w:marTop w:val="0"/>
      <w:marBottom w:val="0"/>
      <w:divBdr>
        <w:top w:val="none" w:sz="0" w:space="0" w:color="auto"/>
        <w:left w:val="none" w:sz="0" w:space="0" w:color="auto"/>
        <w:bottom w:val="none" w:sz="0" w:space="0" w:color="auto"/>
        <w:right w:val="none" w:sz="0" w:space="0" w:color="auto"/>
      </w:divBdr>
    </w:div>
    <w:div w:id="2089183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ncambero@entel.b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FA87CB70-9ACD-4D32-9F40-DC266824A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17145</Words>
  <Characters>94298</Characters>
  <Application>Microsoft Office Word</Application>
  <DocSecurity>0</DocSecurity>
  <Lines>785</Lines>
  <Paragraphs>222</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111221</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Maria Nydia Camberos Guerrero</cp:lastModifiedBy>
  <cp:revision>2</cp:revision>
  <cp:lastPrinted>2017-05-24T14:31:00Z</cp:lastPrinted>
  <dcterms:created xsi:type="dcterms:W3CDTF">2017-05-25T16:30:00Z</dcterms:created>
  <dcterms:modified xsi:type="dcterms:W3CDTF">2017-05-25T16:30:00Z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